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497F3" w14:textId="7502A774" w:rsidR="00480C58" w:rsidRPr="00480C58" w:rsidRDefault="000D7880" w:rsidP="00480C58">
      <w:r w:rsidRPr="00480C58">
        <w:rPr>
          <w:b/>
          <w:noProof/>
          <w:color w:val="FFFFFF" w:themeColor="background1"/>
        </w:rPr>
        <mc:AlternateContent>
          <mc:Choice Requires="wps">
            <w:drawing>
              <wp:anchor distT="45720" distB="45720" distL="114300" distR="114300" simplePos="0" relativeHeight="251661312" behindDoc="0" locked="0" layoutInCell="1" allowOverlap="1" wp14:anchorId="4ABB73D2" wp14:editId="62948C3E">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0A8CD5CB" w14:textId="65F86FCE" w:rsidR="00F46310" w:rsidRDefault="00F463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BB73D2"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0A8CD5CB" w14:textId="65F86FCE" w:rsidR="00F46310" w:rsidRDefault="00F46310"/>
                  </w:txbxContent>
                </v:textbox>
                <w10:wrap type="square"/>
              </v:shape>
            </w:pict>
          </mc:Fallback>
        </mc:AlternateContent>
      </w:r>
      <w:r w:rsidR="00480C58">
        <w:rPr>
          <w:noProof/>
        </w:rPr>
        <mc:AlternateContent>
          <mc:Choice Requires="wps">
            <w:drawing>
              <wp:anchor distT="45720" distB="45720" distL="114300" distR="114300" simplePos="0" relativeHeight="251663360" behindDoc="0" locked="0" layoutInCell="1" allowOverlap="1" wp14:anchorId="65CC2666" wp14:editId="02F3B32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CC2666"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v:textbox>
                <w10:wrap type="square" anchorx="margin"/>
              </v:shape>
            </w:pict>
          </mc:Fallback>
        </mc:AlternateContent>
      </w:r>
    </w:p>
    <w:p w14:paraId="0B051659" w14:textId="74CBCD69" w:rsidR="007B7FEC" w:rsidRPr="00093294" w:rsidRDefault="007C3798" w:rsidP="000D7880">
      <w:pPr>
        <w:pStyle w:val="Documentnumber"/>
        <w:tabs>
          <w:tab w:val="left" w:pos="5777"/>
        </w:tabs>
      </w:pPr>
      <w:r>
        <w:t>V-103/1</w:t>
      </w:r>
      <w:r w:rsidR="000D7880">
        <w:tab/>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093294" w:rsidRDefault="00BC27F6" w:rsidP="00D74AE1"/>
    <w:p w14:paraId="482CA064" w14:textId="77777777" w:rsidR="00CE5674" w:rsidRDefault="001A30CC" w:rsidP="00D74AE1">
      <w:pPr>
        <w:rPr>
          <w:ins w:id="0" w:author="Jillian Carson-Jackson" w:date="2021-01-31T17:58:00Z"/>
        </w:rPr>
      </w:pPr>
      <w:ins w:id="1" w:author="Jillian Carson-Jackson" w:date="2020-12-27T17:06:00Z">
        <w:r>
          <w:t>This version incorporates the comments from the intersessional meeting hel</w:t>
        </w:r>
        <w:r w:rsidR="00A76A14">
          <w:t>d</w:t>
        </w:r>
        <w:r>
          <w:t xml:space="preserve"> </w:t>
        </w:r>
        <w:r w:rsidR="00A76A14">
          <w:t>16 December 2020</w:t>
        </w:r>
      </w:ins>
      <w:ins w:id="2" w:author="Jillian Carson-Jackson" w:date="2021-01-31T17:58:00Z">
        <w:r w:rsidR="00CE5674">
          <w:t xml:space="preserve"> and reflects detailed review of content based on the revisions. </w:t>
        </w:r>
      </w:ins>
    </w:p>
    <w:p w14:paraId="040E1159" w14:textId="2FB4BAA4" w:rsidR="00A76A14" w:rsidRPr="00093294" w:rsidRDefault="00CE5674" w:rsidP="00D74AE1">
      <w:ins w:id="3" w:author="Jillian Carson-Jackson" w:date="2021-01-31T17:58:00Z">
        <w:r>
          <w:t xml:space="preserve">This version is provided for further review at </w:t>
        </w:r>
      </w:ins>
      <w:ins w:id="4" w:author="Jillian Carson-Jackson" w:date="2021-02-05T09:44:00Z">
        <w:r w:rsidR="00EB6784">
          <w:t>VTS50</w:t>
        </w:r>
      </w:ins>
    </w:p>
    <w:p w14:paraId="5822DB52" w14:textId="77777777" w:rsidR="00913B44" w:rsidRPr="00093294" w:rsidRDefault="00913B44" w:rsidP="00D74AE1"/>
    <w:p w14:paraId="4C44D026" w14:textId="77777777"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4C08483A" w:rsidR="00914E26" w:rsidRPr="00093294" w:rsidRDefault="00BE2219" w:rsidP="00914E26">
            <w:pPr>
              <w:pStyle w:val="Tabletext"/>
            </w:pPr>
            <w:r>
              <w:t>March 1988</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5AA9A3A0" w14:textId="2266A303" w:rsidR="00BE2219" w:rsidRPr="00093294" w:rsidRDefault="00BE2219" w:rsidP="00BE2219">
            <w:pPr>
              <w:pStyle w:val="Tabletext"/>
            </w:pPr>
            <w:r>
              <w:t>Ed.1.1</w:t>
            </w:r>
          </w:p>
        </w:tc>
        <w:tc>
          <w:tcPr>
            <w:tcW w:w="5001" w:type="dxa"/>
            <w:vAlign w:val="center"/>
          </w:tcPr>
          <w:p w14:paraId="38F728A3" w14:textId="2E93F3AF" w:rsidR="00BE2219" w:rsidRPr="00093294" w:rsidRDefault="00BE2219" w:rsidP="00BE2219">
            <w:pPr>
              <w:pStyle w:val="Tabletext"/>
            </w:pP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3019DF29" w:rsidR="00BE2219" w:rsidRPr="00093294" w:rsidRDefault="00BE2219" w:rsidP="00BE2219">
            <w:pPr>
              <w:pStyle w:val="Tabletext"/>
            </w:pPr>
            <w:r>
              <w:t>Entire document</w:t>
            </w:r>
          </w:p>
        </w:tc>
        <w:tc>
          <w:tcPr>
            <w:tcW w:w="5001" w:type="dxa"/>
            <w:vAlign w:val="center"/>
          </w:tcPr>
          <w:p w14:paraId="4A9DA958" w14:textId="6B930388" w:rsidR="00BE2219" w:rsidRPr="00093294" w:rsidRDefault="00BE2219" w:rsidP="00BE2219">
            <w:pPr>
              <w:pStyle w:val="Tabletext"/>
            </w:pPr>
            <w:r w:rsidRPr="007560C3">
              <w:t>Reflecting 10 years</w:t>
            </w:r>
            <w:r>
              <w:t>’</w:t>
            </w:r>
            <w:r w:rsidRPr="007560C3">
              <w:t xml:space="preserve"> experience and the evolution of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3"/>
          <w:footerReference w:type="default" r:id="rId14"/>
          <w:pgSz w:w="11906" w:h="16838" w:code="9"/>
          <w:pgMar w:top="567" w:right="794" w:bottom="567" w:left="907" w:header="567" w:footer="567" w:gutter="0"/>
          <w:cols w:space="708"/>
          <w:docGrid w:linePitch="360"/>
        </w:sectPr>
      </w:pPr>
    </w:p>
    <w:commentRangeStart w:id="5"/>
    <w:commentRangeStart w:id="6"/>
    <w:p w14:paraId="4809C632" w14:textId="37AFF9CE" w:rsidR="00793FB4" w:rsidRDefault="00B53268">
      <w:pPr>
        <w:pStyle w:val="TOC1"/>
        <w:rPr>
          <w:rFonts w:eastAsiaTheme="minorEastAsia" w:cstheme="minorBidi"/>
          <w:b w:val="0"/>
          <w:color w:val="auto"/>
          <w:sz w:val="22"/>
          <w:szCs w:val="22"/>
        </w:rPr>
      </w:pPr>
      <w:r>
        <w:rPr>
          <w:b w:val="0"/>
        </w:rPr>
        <w:lastRenderedPageBreak/>
        <w:fldChar w:fldCharType="begin"/>
      </w:r>
      <w:r>
        <w:rPr>
          <w:b w:val="0"/>
        </w:rPr>
        <w:instrText xml:space="preserve"> TOC \t "Heading 1,2,Heading 2,3,Heading 3,4,Annex,1,Appendix,5,Part,1,Module,1,Module Heading 1,2,Title,1" </w:instrText>
      </w:r>
      <w:r>
        <w:rPr>
          <w:b w:val="0"/>
        </w:rPr>
        <w:fldChar w:fldCharType="separate"/>
      </w:r>
      <w:r w:rsidR="00793FB4">
        <w:t>FOREWORD</w:t>
      </w:r>
      <w:r w:rsidR="00793FB4">
        <w:tab/>
      </w:r>
      <w:r w:rsidR="00793FB4">
        <w:fldChar w:fldCharType="begin"/>
      </w:r>
      <w:r w:rsidR="00793FB4">
        <w:instrText xml:space="preserve"> PAGEREF _Toc6298994 \h </w:instrText>
      </w:r>
      <w:r w:rsidR="00793FB4">
        <w:fldChar w:fldCharType="separate"/>
      </w:r>
      <w:r w:rsidR="00E67BBC">
        <w:t>6</w:t>
      </w:r>
      <w:r w:rsidR="00793FB4">
        <w:fldChar w:fldCharType="end"/>
      </w:r>
    </w:p>
    <w:p w14:paraId="3A053DD6" w14:textId="62DF3170" w:rsidR="00793FB4" w:rsidRDefault="00793FB4">
      <w:pPr>
        <w:pStyle w:val="TOC1"/>
        <w:tabs>
          <w:tab w:val="left" w:pos="1134"/>
        </w:tabs>
        <w:rPr>
          <w:rFonts w:eastAsiaTheme="minorEastAsia" w:cstheme="minorBidi"/>
          <w:b w:val="0"/>
          <w:color w:val="auto"/>
          <w:sz w:val="22"/>
          <w:szCs w:val="22"/>
        </w:rPr>
      </w:pPr>
      <w:r w:rsidRPr="00D35751">
        <w:t>PART A</w:t>
      </w:r>
      <w:r>
        <w:rPr>
          <w:rFonts w:eastAsiaTheme="minorEastAsia" w:cstheme="minorBidi"/>
          <w:b w:val="0"/>
          <w:color w:val="auto"/>
          <w:sz w:val="22"/>
          <w:szCs w:val="22"/>
        </w:rPr>
        <w:tab/>
      </w:r>
      <w:r w:rsidRPr="00D35751">
        <w:t>COURSE OVERVIEW</w:t>
      </w:r>
      <w:r>
        <w:tab/>
      </w:r>
      <w:r>
        <w:fldChar w:fldCharType="begin"/>
      </w:r>
      <w:r>
        <w:instrText xml:space="preserve"> PAGEREF _Toc6298995 \h </w:instrText>
      </w:r>
      <w:r>
        <w:fldChar w:fldCharType="separate"/>
      </w:r>
      <w:r w:rsidR="00E67BBC">
        <w:t>7</w:t>
      </w:r>
      <w:r>
        <w:fldChar w:fldCharType="end"/>
      </w:r>
    </w:p>
    <w:p w14:paraId="76221421" w14:textId="57C4E161"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OVERVIEW</w:t>
      </w:r>
      <w:r>
        <w:tab/>
      </w:r>
      <w:r>
        <w:fldChar w:fldCharType="begin"/>
      </w:r>
      <w:r>
        <w:instrText xml:space="preserve"> PAGEREF _Toc6298996 \h </w:instrText>
      </w:r>
      <w:r>
        <w:fldChar w:fldCharType="separate"/>
      </w:r>
      <w:r w:rsidR="00E67BBC">
        <w:t>7</w:t>
      </w:r>
      <w:r>
        <w:fldChar w:fldCharType="end"/>
      </w:r>
    </w:p>
    <w:p w14:paraId="146B2A94" w14:textId="289CE2F9"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PURPOSE OF THE MODEL COURSE</w:t>
      </w:r>
      <w:r>
        <w:tab/>
      </w:r>
      <w:r>
        <w:fldChar w:fldCharType="begin"/>
      </w:r>
      <w:r>
        <w:instrText xml:space="preserve"> PAGEREF _Toc6298997 \h </w:instrText>
      </w:r>
      <w:r>
        <w:fldChar w:fldCharType="separate"/>
      </w:r>
      <w:r w:rsidR="00E67BBC">
        <w:t>7</w:t>
      </w:r>
      <w:r>
        <w:fldChar w:fldCharType="end"/>
      </w:r>
    </w:p>
    <w:p w14:paraId="6E4D3B84" w14:textId="3F0E51E4"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USE OF THE MODEL COURSE</w:t>
      </w:r>
      <w:r>
        <w:tab/>
      </w:r>
      <w:r>
        <w:fldChar w:fldCharType="begin"/>
      </w:r>
      <w:r>
        <w:instrText xml:space="preserve"> PAGEREF _Toc6298998 \h </w:instrText>
      </w:r>
      <w:r>
        <w:fldChar w:fldCharType="separate"/>
      </w:r>
      <w:r w:rsidR="00E67BBC">
        <w:t>7</w:t>
      </w:r>
      <w:r>
        <w:fldChar w:fldCharType="end"/>
      </w:r>
    </w:p>
    <w:p w14:paraId="23F1294C" w14:textId="773F916A"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ACRONYMS</w:t>
      </w:r>
      <w:r>
        <w:tab/>
      </w:r>
      <w:r>
        <w:fldChar w:fldCharType="begin"/>
      </w:r>
      <w:r>
        <w:instrText xml:space="preserve"> PAGEREF _Toc6298999 \h </w:instrText>
      </w:r>
      <w:r>
        <w:fldChar w:fldCharType="separate"/>
      </w:r>
      <w:r w:rsidR="00E67BBC">
        <w:t>7</w:t>
      </w:r>
      <w:r>
        <w:fldChar w:fldCharType="end"/>
      </w:r>
    </w:p>
    <w:p w14:paraId="75CA0346" w14:textId="7908EED0" w:rsidR="00793FB4" w:rsidRDefault="00793FB4">
      <w:pPr>
        <w:pStyle w:val="TOC1"/>
        <w:tabs>
          <w:tab w:val="left" w:pos="1134"/>
        </w:tabs>
        <w:rPr>
          <w:rFonts w:eastAsiaTheme="minorEastAsia" w:cstheme="minorBidi"/>
          <w:b w:val="0"/>
          <w:color w:val="auto"/>
          <w:sz w:val="22"/>
          <w:szCs w:val="22"/>
        </w:rPr>
      </w:pPr>
      <w:r w:rsidRPr="00D35751">
        <w:t>PART B</w:t>
      </w:r>
      <w:r>
        <w:rPr>
          <w:rFonts w:eastAsiaTheme="minorEastAsia" w:cstheme="minorBidi"/>
          <w:b w:val="0"/>
          <w:color w:val="auto"/>
          <w:sz w:val="22"/>
          <w:szCs w:val="22"/>
        </w:rPr>
        <w:tab/>
      </w:r>
      <w:r>
        <w:t>DELIVERY OF THE MODEL COURSE</w:t>
      </w:r>
      <w:r>
        <w:tab/>
      </w:r>
      <w:r>
        <w:fldChar w:fldCharType="begin"/>
      </w:r>
      <w:r>
        <w:instrText xml:space="preserve"> PAGEREF _Toc6299000 \h </w:instrText>
      </w:r>
      <w:r>
        <w:fldChar w:fldCharType="separate"/>
      </w:r>
      <w:r w:rsidR="00E67BBC">
        <w:t>9</w:t>
      </w:r>
      <w:r>
        <w:fldChar w:fldCharType="end"/>
      </w:r>
    </w:p>
    <w:p w14:paraId="61EC9D3F" w14:textId="3A818BAD"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_Toc6299001 \h </w:instrText>
      </w:r>
      <w:r>
        <w:fldChar w:fldCharType="separate"/>
      </w:r>
      <w:r w:rsidR="00E67BBC">
        <w:t>9</w:t>
      </w:r>
      <w:r>
        <w:fldChar w:fldCharType="end"/>
      </w:r>
    </w:p>
    <w:p w14:paraId="4D596DCD" w14:textId="02E4D7E1"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COURSE MODULES</w:t>
      </w:r>
      <w:r>
        <w:tab/>
      </w:r>
      <w:r>
        <w:fldChar w:fldCharType="begin"/>
      </w:r>
      <w:r>
        <w:instrText xml:space="preserve"> PAGEREF _Toc6299002 \h </w:instrText>
      </w:r>
      <w:r>
        <w:fldChar w:fldCharType="separate"/>
      </w:r>
      <w:r w:rsidR="00E67BBC">
        <w:t>9</w:t>
      </w:r>
      <w:r>
        <w:fldChar w:fldCharType="end"/>
      </w:r>
    </w:p>
    <w:p w14:paraId="7AD62B3C" w14:textId="00A618E0"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SUBJECT OUTLINE</w:t>
      </w:r>
      <w:r>
        <w:tab/>
      </w:r>
      <w:r>
        <w:fldChar w:fldCharType="begin"/>
      </w:r>
      <w:r>
        <w:instrText xml:space="preserve"> PAGEREF _Toc6299003 \h </w:instrText>
      </w:r>
      <w:r>
        <w:fldChar w:fldCharType="separate"/>
      </w:r>
      <w:r w:rsidR="00E67BBC">
        <w:t>9</w:t>
      </w:r>
      <w:r>
        <w:fldChar w:fldCharType="end"/>
      </w:r>
    </w:p>
    <w:p w14:paraId="05458DDE" w14:textId="60FBE279"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DETAILED TEACHING SYLLABUS</w:t>
      </w:r>
      <w:r>
        <w:tab/>
      </w:r>
      <w:r>
        <w:fldChar w:fldCharType="begin"/>
      </w:r>
      <w:r>
        <w:instrText xml:space="preserve"> PAGEREF _Toc6299004 \h </w:instrText>
      </w:r>
      <w:r>
        <w:fldChar w:fldCharType="separate"/>
      </w:r>
      <w:r w:rsidR="00E67BBC">
        <w:t>10</w:t>
      </w:r>
      <w:r>
        <w:fldChar w:fldCharType="end"/>
      </w:r>
    </w:p>
    <w:p w14:paraId="586034DF" w14:textId="4B831FCB"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PRESENTATION</w:t>
      </w:r>
      <w:r>
        <w:tab/>
      </w:r>
      <w:r>
        <w:fldChar w:fldCharType="begin"/>
      </w:r>
      <w:r>
        <w:instrText xml:space="preserve"> PAGEREF _Toc6299005 \h </w:instrText>
      </w:r>
      <w:r>
        <w:fldChar w:fldCharType="separate"/>
      </w:r>
      <w:r w:rsidR="00E67BBC">
        <w:t>10</w:t>
      </w:r>
      <w:r>
        <w:fldChar w:fldCharType="end"/>
      </w:r>
    </w:p>
    <w:p w14:paraId="7DD923D4" w14:textId="2076A294" w:rsidR="00793FB4" w:rsidRDefault="00793FB4">
      <w:pPr>
        <w:pStyle w:val="TOC2"/>
        <w:rPr>
          <w:rFonts w:eastAsiaTheme="minorEastAsia" w:cstheme="minorBidi"/>
          <w:color w:val="auto"/>
          <w:sz w:val="22"/>
          <w:szCs w:val="22"/>
        </w:rPr>
      </w:pPr>
      <w:r w:rsidRPr="00D35751">
        <w:t>6.</w:t>
      </w:r>
      <w:r>
        <w:rPr>
          <w:rFonts w:eastAsiaTheme="minorEastAsia" w:cstheme="minorBidi"/>
          <w:color w:val="auto"/>
          <w:sz w:val="22"/>
          <w:szCs w:val="22"/>
        </w:rPr>
        <w:tab/>
      </w:r>
      <w:r>
        <w:t>EVALUATION OR ASSESSMENT OF THE COURSE PARTICIPANTS</w:t>
      </w:r>
      <w:r>
        <w:tab/>
      </w:r>
      <w:r>
        <w:fldChar w:fldCharType="begin"/>
      </w:r>
      <w:r>
        <w:instrText xml:space="preserve"> PAGEREF _Toc6299006 \h </w:instrText>
      </w:r>
      <w:r>
        <w:fldChar w:fldCharType="separate"/>
      </w:r>
      <w:r w:rsidR="00E67BBC">
        <w:t>10</w:t>
      </w:r>
      <w:r>
        <w:fldChar w:fldCharType="end"/>
      </w:r>
    </w:p>
    <w:p w14:paraId="0E406D89" w14:textId="1714C07F" w:rsidR="00793FB4" w:rsidRDefault="00793FB4">
      <w:pPr>
        <w:pStyle w:val="TOC2"/>
        <w:rPr>
          <w:rFonts w:eastAsiaTheme="minorEastAsia" w:cstheme="minorBidi"/>
          <w:color w:val="auto"/>
          <w:sz w:val="22"/>
          <w:szCs w:val="22"/>
        </w:rPr>
      </w:pPr>
      <w:r w:rsidRPr="00D35751">
        <w:t>7.</w:t>
      </w:r>
      <w:r>
        <w:rPr>
          <w:rFonts w:eastAsiaTheme="minorEastAsia" w:cstheme="minorBidi"/>
          <w:color w:val="auto"/>
          <w:sz w:val="22"/>
          <w:szCs w:val="22"/>
        </w:rPr>
        <w:tab/>
      </w:r>
      <w:r>
        <w:t>IMPLEMENTATION</w:t>
      </w:r>
      <w:r>
        <w:tab/>
      </w:r>
      <w:r>
        <w:fldChar w:fldCharType="begin"/>
      </w:r>
      <w:r>
        <w:instrText xml:space="preserve"> PAGEREF _Toc6299007 \h </w:instrText>
      </w:r>
      <w:r>
        <w:fldChar w:fldCharType="separate"/>
      </w:r>
      <w:r w:rsidR="00E67BBC">
        <w:t>10</w:t>
      </w:r>
      <w:r>
        <w:fldChar w:fldCharType="end"/>
      </w:r>
    </w:p>
    <w:p w14:paraId="58B6DB70" w14:textId="5C9A9D28" w:rsidR="00793FB4" w:rsidRDefault="00793FB4">
      <w:pPr>
        <w:pStyle w:val="TOC2"/>
        <w:rPr>
          <w:rFonts w:eastAsiaTheme="minorEastAsia" w:cstheme="minorBidi"/>
          <w:color w:val="auto"/>
          <w:sz w:val="22"/>
          <w:szCs w:val="22"/>
        </w:rPr>
      </w:pPr>
      <w:r w:rsidRPr="00D35751">
        <w:t>8.</w:t>
      </w:r>
      <w:r>
        <w:rPr>
          <w:rFonts w:eastAsiaTheme="minorEastAsia" w:cstheme="minorBidi"/>
          <w:color w:val="auto"/>
          <w:sz w:val="22"/>
          <w:szCs w:val="22"/>
        </w:rPr>
        <w:tab/>
      </w:r>
      <w:r>
        <w:t>VALIDATION</w:t>
      </w:r>
      <w:r>
        <w:tab/>
      </w:r>
      <w:r>
        <w:fldChar w:fldCharType="begin"/>
      </w:r>
      <w:r>
        <w:instrText xml:space="preserve"> PAGEREF _Toc6299008 \h </w:instrText>
      </w:r>
      <w:r>
        <w:fldChar w:fldCharType="separate"/>
      </w:r>
      <w:r w:rsidR="00E67BBC">
        <w:t>10</w:t>
      </w:r>
      <w:r>
        <w:fldChar w:fldCharType="end"/>
      </w:r>
    </w:p>
    <w:p w14:paraId="7A0D3A24" w14:textId="3DFB0C89" w:rsidR="00793FB4" w:rsidRDefault="00793FB4">
      <w:pPr>
        <w:pStyle w:val="TOC1"/>
        <w:tabs>
          <w:tab w:val="left" w:pos="1134"/>
        </w:tabs>
        <w:rPr>
          <w:rFonts w:eastAsiaTheme="minorEastAsia" w:cstheme="minorBidi"/>
          <w:b w:val="0"/>
          <w:color w:val="auto"/>
          <w:sz w:val="22"/>
          <w:szCs w:val="22"/>
        </w:rPr>
      </w:pPr>
      <w:r w:rsidRPr="00D35751">
        <w:rPr>
          <w:lang w:eastAsia="de-DE"/>
        </w:rPr>
        <w:t>PART C</w:t>
      </w:r>
      <w:r>
        <w:rPr>
          <w:rFonts w:eastAsiaTheme="minorEastAsia" w:cstheme="minorBidi"/>
          <w:b w:val="0"/>
          <w:color w:val="auto"/>
          <w:sz w:val="22"/>
          <w:szCs w:val="22"/>
        </w:rPr>
        <w:tab/>
      </w:r>
      <w:r>
        <w:rPr>
          <w:lang w:eastAsia="de-DE"/>
        </w:rPr>
        <w:t>COURSE FRAMEWORK</w:t>
      </w:r>
      <w:r>
        <w:tab/>
      </w:r>
      <w:r>
        <w:fldChar w:fldCharType="begin"/>
      </w:r>
      <w:r>
        <w:instrText xml:space="preserve"> PAGEREF _Toc6299009 \h </w:instrText>
      </w:r>
      <w:r>
        <w:fldChar w:fldCharType="separate"/>
      </w:r>
      <w:r w:rsidR="00E67BBC">
        <w:t>11</w:t>
      </w:r>
      <w:r>
        <w:fldChar w:fldCharType="end"/>
      </w:r>
    </w:p>
    <w:p w14:paraId="687C6AD7" w14:textId="5DEE1A82"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_Toc6299010 \h </w:instrText>
      </w:r>
      <w:r>
        <w:fldChar w:fldCharType="separate"/>
      </w:r>
      <w:r w:rsidR="00E67BBC">
        <w:t>11</w:t>
      </w:r>
      <w:r>
        <w:fldChar w:fldCharType="end"/>
      </w:r>
    </w:p>
    <w:p w14:paraId="081BAC60" w14:textId="369B4EC8"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rsidRPr="00D35751">
        <w:t>REQUIREMENTS FOR ATTAINING THE COURSE CERTIFICATE</w:t>
      </w:r>
      <w:r>
        <w:tab/>
      </w:r>
      <w:r>
        <w:fldChar w:fldCharType="begin"/>
      </w:r>
      <w:r>
        <w:instrText xml:space="preserve"> PAGEREF _Toc6299011 \h </w:instrText>
      </w:r>
      <w:r>
        <w:fldChar w:fldCharType="separate"/>
      </w:r>
      <w:r w:rsidR="00E67BBC">
        <w:t>11</w:t>
      </w:r>
      <w:r>
        <w:fldChar w:fldCharType="end"/>
      </w:r>
    </w:p>
    <w:p w14:paraId="28B0926D" w14:textId="0DF911FA"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COURSE INTAKE – LIMITATIONS</w:t>
      </w:r>
      <w:r>
        <w:tab/>
      </w:r>
      <w:r>
        <w:fldChar w:fldCharType="begin"/>
      </w:r>
      <w:r>
        <w:instrText xml:space="preserve"> PAGEREF _Toc6299012 \h </w:instrText>
      </w:r>
      <w:r>
        <w:fldChar w:fldCharType="separate"/>
      </w:r>
      <w:r w:rsidR="00E67BBC">
        <w:t>11</w:t>
      </w:r>
      <w:r>
        <w:fldChar w:fldCharType="end"/>
      </w:r>
    </w:p>
    <w:p w14:paraId="18EE383E" w14:textId="7A0FF49A"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TRAINING STAFF REQUIREMENTS</w:t>
      </w:r>
      <w:r>
        <w:tab/>
      </w:r>
      <w:r>
        <w:fldChar w:fldCharType="begin"/>
      </w:r>
      <w:r>
        <w:instrText xml:space="preserve"> PAGEREF _Toc6299013 \h </w:instrText>
      </w:r>
      <w:r>
        <w:fldChar w:fldCharType="separate"/>
      </w:r>
      <w:r w:rsidR="00E67BBC">
        <w:t>11</w:t>
      </w:r>
      <w:r>
        <w:fldChar w:fldCharType="end"/>
      </w:r>
    </w:p>
    <w:p w14:paraId="05F0516F" w14:textId="7BD05B8C" w:rsidR="00793FB4" w:rsidRDefault="00793FB4">
      <w:pPr>
        <w:pStyle w:val="TOC3"/>
        <w:rPr>
          <w:rFonts w:eastAsiaTheme="minorEastAsia" w:cstheme="minorBidi"/>
          <w:noProof/>
          <w:color w:val="auto"/>
          <w:sz w:val="22"/>
          <w:szCs w:val="22"/>
        </w:rPr>
      </w:pPr>
      <w:r w:rsidRPr="00D35751">
        <w:rPr>
          <w:noProof/>
        </w:rPr>
        <w:t>4.1.</w:t>
      </w:r>
      <w:r>
        <w:rPr>
          <w:rFonts w:eastAsiaTheme="minorEastAsia" w:cstheme="minorBidi"/>
          <w:noProof/>
          <w:color w:val="auto"/>
          <w:sz w:val="22"/>
          <w:szCs w:val="22"/>
        </w:rPr>
        <w:tab/>
      </w:r>
      <w:r>
        <w:rPr>
          <w:noProof/>
        </w:rPr>
        <w:t>Course instructors</w:t>
      </w:r>
      <w:r>
        <w:rPr>
          <w:noProof/>
        </w:rPr>
        <w:tab/>
      </w:r>
      <w:r>
        <w:rPr>
          <w:noProof/>
        </w:rPr>
        <w:fldChar w:fldCharType="begin"/>
      </w:r>
      <w:r>
        <w:rPr>
          <w:noProof/>
        </w:rPr>
        <w:instrText xml:space="preserve"> PAGEREF _Toc6299014 \h </w:instrText>
      </w:r>
      <w:r>
        <w:rPr>
          <w:noProof/>
        </w:rPr>
      </w:r>
      <w:r>
        <w:rPr>
          <w:noProof/>
        </w:rPr>
        <w:fldChar w:fldCharType="separate"/>
      </w:r>
      <w:r w:rsidR="00E67BBC">
        <w:rPr>
          <w:noProof/>
        </w:rPr>
        <w:t>11</w:t>
      </w:r>
      <w:r>
        <w:rPr>
          <w:noProof/>
        </w:rPr>
        <w:fldChar w:fldCharType="end"/>
      </w:r>
    </w:p>
    <w:p w14:paraId="6F70B78F" w14:textId="7169EE61" w:rsidR="00793FB4" w:rsidRDefault="00793FB4">
      <w:pPr>
        <w:pStyle w:val="TOC3"/>
        <w:rPr>
          <w:rFonts w:eastAsiaTheme="minorEastAsia" w:cstheme="minorBidi"/>
          <w:noProof/>
          <w:color w:val="auto"/>
          <w:sz w:val="22"/>
          <w:szCs w:val="22"/>
        </w:rPr>
      </w:pPr>
      <w:r w:rsidRPr="00D35751">
        <w:rPr>
          <w:noProof/>
        </w:rPr>
        <w:t>4.2.</w:t>
      </w:r>
      <w:r>
        <w:rPr>
          <w:rFonts w:eastAsiaTheme="minorEastAsia" w:cstheme="minorBidi"/>
          <w:noProof/>
          <w:color w:val="auto"/>
          <w:sz w:val="22"/>
          <w:szCs w:val="22"/>
        </w:rPr>
        <w:tab/>
      </w:r>
      <w:r>
        <w:rPr>
          <w:noProof/>
        </w:rPr>
        <w:t>Course Assessors</w:t>
      </w:r>
      <w:r>
        <w:rPr>
          <w:noProof/>
        </w:rPr>
        <w:tab/>
      </w:r>
      <w:r>
        <w:rPr>
          <w:noProof/>
        </w:rPr>
        <w:fldChar w:fldCharType="begin"/>
      </w:r>
      <w:r>
        <w:rPr>
          <w:noProof/>
        </w:rPr>
        <w:instrText xml:space="preserve"> PAGEREF _Toc6299015 \h </w:instrText>
      </w:r>
      <w:r>
        <w:rPr>
          <w:noProof/>
        </w:rPr>
      </w:r>
      <w:r>
        <w:rPr>
          <w:noProof/>
        </w:rPr>
        <w:fldChar w:fldCharType="separate"/>
      </w:r>
      <w:r w:rsidR="00E67BBC">
        <w:rPr>
          <w:noProof/>
        </w:rPr>
        <w:t>12</w:t>
      </w:r>
      <w:r>
        <w:rPr>
          <w:noProof/>
        </w:rPr>
        <w:fldChar w:fldCharType="end"/>
      </w:r>
    </w:p>
    <w:p w14:paraId="523ED78B" w14:textId="5D5F1A69"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TEACHING FACILITIES AND EQUIPMENT</w:t>
      </w:r>
      <w:r>
        <w:tab/>
      </w:r>
      <w:r>
        <w:fldChar w:fldCharType="begin"/>
      </w:r>
      <w:r>
        <w:instrText xml:space="preserve"> PAGEREF _Toc6299016 \h </w:instrText>
      </w:r>
      <w:r>
        <w:fldChar w:fldCharType="separate"/>
      </w:r>
      <w:r w:rsidR="00E67BBC">
        <w:t>12</w:t>
      </w:r>
      <w:r>
        <w:fldChar w:fldCharType="end"/>
      </w:r>
    </w:p>
    <w:p w14:paraId="4FDFCD3B" w14:textId="2213D7BE" w:rsidR="00793FB4" w:rsidRDefault="00793FB4">
      <w:pPr>
        <w:pStyle w:val="TOC1"/>
        <w:tabs>
          <w:tab w:val="left" w:pos="1134"/>
        </w:tabs>
        <w:rPr>
          <w:rFonts w:eastAsiaTheme="minorEastAsia" w:cstheme="minorBidi"/>
          <w:b w:val="0"/>
          <w:color w:val="auto"/>
          <w:sz w:val="22"/>
          <w:szCs w:val="22"/>
        </w:rPr>
      </w:pPr>
      <w:r w:rsidRPr="00D35751">
        <w:t>PART D</w:t>
      </w:r>
      <w:r>
        <w:rPr>
          <w:rFonts w:eastAsiaTheme="minorEastAsia" w:cstheme="minorBidi"/>
          <w:b w:val="0"/>
          <w:color w:val="auto"/>
          <w:sz w:val="22"/>
          <w:szCs w:val="22"/>
        </w:rPr>
        <w:tab/>
      </w:r>
      <w:r>
        <w:t>GUIDELINES FOR INSTRUCTORS</w:t>
      </w:r>
      <w:r>
        <w:tab/>
      </w:r>
      <w:r>
        <w:fldChar w:fldCharType="begin"/>
      </w:r>
      <w:r>
        <w:instrText xml:space="preserve"> PAGEREF _Toc6299017 \h </w:instrText>
      </w:r>
      <w:r>
        <w:fldChar w:fldCharType="separate"/>
      </w:r>
      <w:r w:rsidR="00E67BBC">
        <w:t>13</w:t>
      </w:r>
      <w:r>
        <w:fldChar w:fldCharType="end"/>
      </w:r>
    </w:p>
    <w:p w14:paraId="57D13330" w14:textId="680552FC"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_Toc6299018 \h </w:instrText>
      </w:r>
      <w:r>
        <w:fldChar w:fldCharType="separate"/>
      </w:r>
      <w:r w:rsidR="00E67BBC">
        <w:t>13</w:t>
      </w:r>
      <w:r>
        <w:fldChar w:fldCharType="end"/>
      </w:r>
    </w:p>
    <w:p w14:paraId="0FA5A1B7" w14:textId="4CB416E3"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CURRICULUM</w:t>
      </w:r>
      <w:r>
        <w:tab/>
      </w:r>
      <w:r>
        <w:fldChar w:fldCharType="begin"/>
      </w:r>
      <w:r>
        <w:instrText xml:space="preserve"> PAGEREF _Toc6299019 \h </w:instrText>
      </w:r>
      <w:r>
        <w:fldChar w:fldCharType="separate"/>
      </w:r>
      <w:r w:rsidR="00E67BBC">
        <w:t>13</w:t>
      </w:r>
      <w:r>
        <w:fldChar w:fldCharType="end"/>
      </w:r>
    </w:p>
    <w:p w14:paraId="6039A4D2" w14:textId="09C75637"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LESSON PLANS</w:t>
      </w:r>
      <w:r>
        <w:tab/>
      </w:r>
      <w:r>
        <w:fldChar w:fldCharType="begin"/>
      </w:r>
      <w:r>
        <w:instrText xml:space="preserve"> PAGEREF _Toc6299020 \h </w:instrText>
      </w:r>
      <w:r>
        <w:fldChar w:fldCharType="separate"/>
      </w:r>
      <w:r w:rsidR="00E67BBC">
        <w:t>14</w:t>
      </w:r>
      <w:r>
        <w:fldChar w:fldCharType="end"/>
      </w:r>
    </w:p>
    <w:p w14:paraId="1E750719" w14:textId="10C81E70"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rsidRPr="00D35751">
        <w:t>EVALUATION OR ASSESSMENT</w:t>
      </w:r>
      <w:r>
        <w:tab/>
      </w:r>
      <w:r>
        <w:fldChar w:fldCharType="begin"/>
      </w:r>
      <w:r>
        <w:instrText xml:space="preserve"> PAGEREF _Toc6299021 \h </w:instrText>
      </w:r>
      <w:r>
        <w:fldChar w:fldCharType="separate"/>
      </w:r>
      <w:r w:rsidR="00E67BBC">
        <w:t>15</w:t>
      </w:r>
      <w:r>
        <w:fldChar w:fldCharType="end"/>
      </w:r>
    </w:p>
    <w:p w14:paraId="0A9E18C3" w14:textId="20FB4801"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PRACTICAL TRAINING</w:t>
      </w:r>
      <w:r>
        <w:tab/>
      </w:r>
      <w:r>
        <w:fldChar w:fldCharType="begin"/>
      </w:r>
      <w:r>
        <w:instrText xml:space="preserve"> PAGEREF _Toc6299022 \h </w:instrText>
      </w:r>
      <w:r>
        <w:fldChar w:fldCharType="separate"/>
      </w:r>
      <w:r w:rsidR="00E67BBC">
        <w:t>17</w:t>
      </w:r>
      <w:r>
        <w:fldChar w:fldCharType="end"/>
      </w:r>
    </w:p>
    <w:p w14:paraId="6E2899AC" w14:textId="79789BA7" w:rsidR="00793FB4" w:rsidRDefault="00793FB4">
      <w:pPr>
        <w:pStyle w:val="TOC1"/>
        <w:tabs>
          <w:tab w:val="left" w:pos="1134"/>
        </w:tabs>
        <w:rPr>
          <w:rFonts w:eastAsiaTheme="minorEastAsia" w:cstheme="minorBidi"/>
          <w:b w:val="0"/>
          <w:color w:val="auto"/>
          <w:sz w:val="22"/>
          <w:szCs w:val="22"/>
        </w:rPr>
      </w:pPr>
      <w:r w:rsidRPr="00D35751">
        <w:t>PART E</w:t>
      </w:r>
      <w:r>
        <w:rPr>
          <w:rFonts w:eastAsiaTheme="minorEastAsia" w:cstheme="minorBidi"/>
          <w:b w:val="0"/>
          <w:color w:val="auto"/>
          <w:sz w:val="22"/>
          <w:szCs w:val="22"/>
        </w:rPr>
        <w:tab/>
      </w:r>
      <w:r>
        <w:t>COURSE MODULES</w:t>
      </w:r>
      <w:r>
        <w:tab/>
      </w:r>
      <w:r>
        <w:fldChar w:fldCharType="begin"/>
      </w:r>
      <w:r>
        <w:instrText xml:space="preserve"> PAGEREF _Toc6299023 \h </w:instrText>
      </w:r>
      <w:r>
        <w:fldChar w:fldCharType="separate"/>
      </w:r>
      <w:r w:rsidR="00E67BBC">
        <w:t>18</w:t>
      </w:r>
      <w:r>
        <w:fldChar w:fldCharType="end"/>
      </w:r>
    </w:p>
    <w:p w14:paraId="269C5B77" w14:textId="2A932E50" w:rsidR="00793FB4" w:rsidRDefault="00793FB4">
      <w:pPr>
        <w:pStyle w:val="TOC1"/>
        <w:tabs>
          <w:tab w:val="left" w:pos="1134"/>
        </w:tabs>
        <w:rPr>
          <w:rFonts w:eastAsiaTheme="minorEastAsia" w:cstheme="minorBidi"/>
          <w:b w:val="0"/>
          <w:color w:val="auto"/>
          <w:sz w:val="22"/>
          <w:szCs w:val="22"/>
        </w:rPr>
      </w:pPr>
      <w:r>
        <w:t>MODULE 1</w:t>
      </w:r>
      <w:r>
        <w:rPr>
          <w:rFonts w:eastAsiaTheme="minorEastAsia" w:cstheme="minorBidi"/>
          <w:b w:val="0"/>
          <w:color w:val="auto"/>
          <w:sz w:val="22"/>
          <w:szCs w:val="22"/>
        </w:rPr>
        <w:tab/>
      </w:r>
      <w:r>
        <w:t>LANGUAGE</w:t>
      </w:r>
      <w:r>
        <w:tab/>
      </w:r>
      <w:r>
        <w:fldChar w:fldCharType="begin"/>
      </w:r>
      <w:r>
        <w:instrText xml:space="preserve"> PAGEREF _Toc6299024 \h </w:instrText>
      </w:r>
      <w:r>
        <w:fldChar w:fldCharType="separate"/>
      </w:r>
      <w:r w:rsidR="00E67BBC">
        <w:t>20</w:t>
      </w:r>
      <w:r>
        <w:fldChar w:fldCharType="end"/>
      </w:r>
    </w:p>
    <w:p w14:paraId="576DA0FF" w14:textId="0B0870E5" w:rsidR="00793FB4" w:rsidRDefault="00793FB4">
      <w:pPr>
        <w:pStyle w:val="TOC2"/>
        <w:rPr>
          <w:rFonts w:eastAsiaTheme="minorEastAsia" w:cstheme="minorBidi"/>
          <w:color w:val="auto"/>
          <w:sz w:val="22"/>
          <w:szCs w:val="22"/>
        </w:rPr>
      </w:pPr>
      <w:r>
        <w:t>1.1</w:t>
      </w:r>
      <w:r>
        <w:rPr>
          <w:rFonts w:eastAsiaTheme="minorEastAsia" w:cstheme="minorBidi"/>
          <w:color w:val="auto"/>
          <w:sz w:val="22"/>
          <w:szCs w:val="22"/>
        </w:rPr>
        <w:tab/>
      </w:r>
      <w:r>
        <w:t>INTRODUCTION</w:t>
      </w:r>
      <w:r>
        <w:tab/>
      </w:r>
      <w:r>
        <w:fldChar w:fldCharType="begin"/>
      </w:r>
      <w:r>
        <w:instrText xml:space="preserve"> PAGEREF _Toc6299025 \h </w:instrText>
      </w:r>
      <w:r>
        <w:fldChar w:fldCharType="separate"/>
      </w:r>
      <w:r w:rsidR="00E67BBC">
        <w:t>20</w:t>
      </w:r>
      <w:r>
        <w:fldChar w:fldCharType="end"/>
      </w:r>
    </w:p>
    <w:p w14:paraId="23C63C64" w14:textId="6C677BAB" w:rsidR="00793FB4" w:rsidRDefault="00793FB4">
      <w:pPr>
        <w:pStyle w:val="TOC2"/>
        <w:rPr>
          <w:rFonts w:eastAsiaTheme="minorEastAsia" w:cstheme="minorBidi"/>
          <w:color w:val="auto"/>
          <w:sz w:val="22"/>
          <w:szCs w:val="22"/>
        </w:rPr>
      </w:pPr>
      <w:r>
        <w:t>1.2</w:t>
      </w:r>
      <w:r>
        <w:rPr>
          <w:rFonts w:eastAsiaTheme="minorEastAsia" w:cstheme="minorBidi"/>
          <w:color w:val="auto"/>
          <w:sz w:val="22"/>
          <w:szCs w:val="22"/>
        </w:rPr>
        <w:tab/>
      </w:r>
      <w:r>
        <w:t>SUBJECT FRAMEWORK</w:t>
      </w:r>
      <w:r>
        <w:tab/>
      </w:r>
      <w:r>
        <w:fldChar w:fldCharType="begin"/>
      </w:r>
      <w:r>
        <w:instrText xml:space="preserve"> PAGEREF _Toc6299026 \h </w:instrText>
      </w:r>
      <w:r>
        <w:fldChar w:fldCharType="separate"/>
      </w:r>
      <w:r w:rsidR="00E67BBC">
        <w:t>20</w:t>
      </w:r>
      <w:r>
        <w:fldChar w:fldCharType="end"/>
      </w:r>
    </w:p>
    <w:p w14:paraId="0707956F" w14:textId="77D9A3F8" w:rsidR="00793FB4" w:rsidRDefault="00793FB4">
      <w:pPr>
        <w:pStyle w:val="TOC2"/>
        <w:rPr>
          <w:rFonts w:eastAsiaTheme="minorEastAsia" w:cstheme="minorBidi"/>
          <w:color w:val="auto"/>
          <w:sz w:val="22"/>
          <w:szCs w:val="22"/>
        </w:rPr>
      </w:pPr>
      <w:r>
        <w:t>1.3</w:t>
      </w:r>
      <w:r>
        <w:rPr>
          <w:rFonts w:eastAsiaTheme="minorEastAsia" w:cstheme="minorBidi"/>
          <w:color w:val="auto"/>
          <w:sz w:val="22"/>
          <w:szCs w:val="22"/>
        </w:rPr>
        <w:tab/>
      </w:r>
      <w:r>
        <w:t>SUBJECT OUTLINE OF MODULE 1</w:t>
      </w:r>
      <w:r>
        <w:tab/>
      </w:r>
      <w:r>
        <w:fldChar w:fldCharType="begin"/>
      </w:r>
      <w:r>
        <w:instrText xml:space="preserve"> PAGEREF _Toc6299027 \h </w:instrText>
      </w:r>
      <w:r>
        <w:fldChar w:fldCharType="separate"/>
      </w:r>
      <w:r w:rsidR="00E67BBC">
        <w:t>21</w:t>
      </w:r>
      <w:r>
        <w:fldChar w:fldCharType="end"/>
      </w:r>
    </w:p>
    <w:p w14:paraId="48FC7347" w14:textId="54550074" w:rsidR="00793FB4" w:rsidRDefault="00793FB4">
      <w:pPr>
        <w:pStyle w:val="TOC2"/>
        <w:rPr>
          <w:rFonts w:eastAsiaTheme="minorEastAsia" w:cstheme="minorBidi"/>
          <w:color w:val="auto"/>
          <w:sz w:val="22"/>
          <w:szCs w:val="22"/>
        </w:rPr>
      </w:pPr>
      <w:r>
        <w:t>1.4</w:t>
      </w:r>
      <w:r>
        <w:rPr>
          <w:rFonts w:eastAsiaTheme="minorEastAsia" w:cstheme="minorBidi"/>
          <w:color w:val="auto"/>
          <w:sz w:val="22"/>
          <w:szCs w:val="22"/>
        </w:rPr>
        <w:tab/>
      </w:r>
      <w:r>
        <w:t>DETAILED TEACHING SYLLABUS FOR MODULE 1 – LANGUAGE</w:t>
      </w:r>
      <w:r>
        <w:tab/>
      </w:r>
      <w:r>
        <w:fldChar w:fldCharType="begin"/>
      </w:r>
      <w:r>
        <w:instrText xml:space="preserve"> PAGEREF _Toc6299028 \h </w:instrText>
      </w:r>
      <w:r>
        <w:fldChar w:fldCharType="separate"/>
      </w:r>
      <w:r w:rsidR="00E67BBC">
        <w:t>22</w:t>
      </w:r>
      <w:r>
        <w:fldChar w:fldCharType="end"/>
      </w:r>
    </w:p>
    <w:p w14:paraId="17DF4E3A" w14:textId="6C19C1EB" w:rsidR="00793FB4" w:rsidRDefault="00793FB4">
      <w:pPr>
        <w:pStyle w:val="TOC1"/>
        <w:tabs>
          <w:tab w:val="left" w:pos="1134"/>
        </w:tabs>
        <w:rPr>
          <w:rFonts w:eastAsiaTheme="minorEastAsia" w:cstheme="minorBidi"/>
          <w:b w:val="0"/>
          <w:color w:val="auto"/>
          <w:sz w:val="22"/>
          <w:szCs w:val="22"/>
        </w:rPr>
      </w:pPr>
      <w:r>
        <w:t>MODULE 2</w:t>
      </w:r>
      <w:r>
        <w:rPr>
          <w:rFonts w:eastAsiaTheme="minorEastAsia" w:cstheme="minorBidi"/>
          <w:b w:val="0"/>
          <w:color w:val="auto"/>
          <w:sz w:val="22"/>
          <w:szCs w:val="22"/>
        </w:rPr>
        <w:tab/>
      </w:r>
      <w:r>
        <w:t>TRAFFIC MANAGEMENT</w:t>
      </w:r>
      <w:r>
        <w:tab/>
      </w:r>
      <w:r>
        <w:fldChar w:fldCharType="begin"/>
      </w:r>
      <w:r>
        <w:instrText xml:space="preserve"> PAGEREF _Toc6299029 \h </w:instrText>
      </w:r>
      <w:r>
        <w:fldChar w:fldCharType="separate"/>
      </w:r>
      <w:r w:rsidR="00E67BBC">
        <w:t>24</w:t>
      </w:r>
      <w:r>
        <w:fldChar w:fldCharType="end"/>
      </w:r>
    </w:p>
    <w:p w14:paraId="6CC8BBF8" w14:textId="054A2B61" w:rsidR="00793FB4" w:rsidRDefault="00793FB4">
      <w:pPr>
        <w:pStyle w:val="TOC2"/>
        <w:rPr>
          <w:rFonts w:eastAsiaTheme="minorEastAsia" w:cstheme="minorBidi"/>
          <w:color w:val="auto"/>
          <w:sz w:val="22"/>
          <w:szCs w:val="22"/>
        </w:rPr>
      </w:pPr>
      <w:r>
        <w:lastRenderedPageBreak/>
        <w:t>2.1</w:t>
      </w:r>
      <w:r>
        <w:rPr>
          <w:rFonts w:eastAsiaTheme="minorEastAsia" w:cstheme="minorBidi"/>
          <w:color w:val="auto"/>
          <w:sz w:val="22"/>
          <w:szCs w:val="22"/>
        </w:rPr>
        <w:tab/>
      </w:r>
      <w:r>
        <w:t>INTRODUCTION</w:t>
      </w:r>
      <w:r>
        <w:tab/>
      </w:r>
      <w:r>
        <w:fldChar w:fldCharType="begin"/>
      </w:r>
      <w:r>
        <w:instrText xml:space="preserve"> PAGEREF _Toc6299030 \h </w:instrText>
      </w:r>
      <w:r>
        <w:fldChar w:fldCharType="separate"/>
      </w:r>
      <w:r w:rsidR="00E67BBC">
        <w:t>24</w:t>
      </w:r>
      <w:r>
        <w:fldChar w:fldCharType="end"/>
      </w:r>
    </w:p>
    <w:p w14:paraId="6BDFFC12" w14:textId="7CDBAE0E" w:rsidR="00793FB4" w:rsidRDefault="00793FB4">
      <w:pPr>
        <w:pStyle w:val="TOC2"/>
        <w:rPr>
          <w:rFonts w:eastAsiaTheme="minorEastAsia" w:cstheme="minorBidi"/>
          <w:color w:val="auto"/>
          <w:sz w:val="22"/>
          <w:szCs w:val="22"/>
        </w:rPr>
      </w:pPr>
      <w:r>
        <w:t>2.2</w:t>
      </w:r>
      <w:r>
        <w:rPr>
          <w:rFonts w:eastAsiaTheme="minorEastAsia" w:cstheme="minorBidi"/>
          <w:color w:val="auto"/>
          <w:sz w:val="22"/>
          <w:szCs w:val="22"/>
        </w:rPr>
        <w:tab/>
      </w:r>
      <w:r>
        <w:t>SUBJECT FRAMEWORK</w:t>
      </w:r>
      <w:r>
        <w:tab/>
      </w:r>
      <w:r>
        <w:fldChar w:fldCharType="begin"/>
      </w:r>
      <w:r>
        <w:instrText xml:space="preserve"> PAGEREF _Toc6299031 \h </w:instrText>
      </w:r>
      <w:r>
        <w:fldChar w:fldCharType="separate"/>
      </w:r>
      <w:r w:rsidR="00E67BBC">
        <w:t>24</w:t>
      </w:r>
      <w:r>
        <w:fldChar w:fldCharType="end"/>
      </w:r>
    </w:p>
    <w:p w14:paraId="0AD63CCC" w14:textId="35BD4CE8" w:rsidR="00793FB4" w:rsidRDefault="00793FB4">
      <w:pPr>
        <w:pStyle w:val="TOC2"/>
        <w:rPr>
          <w:rFonts w:eastAsiaTheme="minorEastAsia" w:cstheme="minorBidi"/>
          <w:color w:val="auto"/>
          <w:sz w:val="22"/>
          <w:szCs w:val="22"/>
        </w:rPr>
      </w:pPr>
      <w:r>
        <w:t>2.3</w:t>
      </w:r>
      <w:r>
        <w:rPr>
          <w:rFonts w:eastAsiaTheme="minorEastAsia" w:cstheme="minorBidi"/>
          <w:color w:val="auto"/>
          <w:sz w:val="22"/>
          <w:szCs w:val="22"/>
        </w:rPr>
        <w:tab/>
      </w:r>
      <w:r>
        <w:t>SUBJECT OUTLINE OF MODULE 2</w:t>
      </w:r>
      <w:r>
        <w:tab/>
      </w:r>
      <w:r>
        <w:fldChar w:fldCharType="begin"/>
      </w:r>
      <w:r>
        <w:instrText xml:space="preserve"> PAGEREF _Toc6299032 \h </w:instrText>
      </w:r>
      <w:r>
        <w:fldChar w:fldCharType="separate"/>
      </w:r>
      <w:r w:rsidR="00E67BBC">
        <w:t>25</w:t>
      </w:r>
      <w:r>
        <w:fldChar w:fldCharType="end"/>
      </w:r>
    </w:p>
    <w:p w14:paraId="57E71422" w14:textId="317AC0DC" w:rsidR="00793FB4" w:rsidRDefault="00793FB4">
      <w:pPr>
        <w:pStyle w:val="TOC2"/>
        <w:rPr>
          <w:rFonts w:eastAsiaTheme="minorEastAsia" w:cstheme="minorBidi"/>
          <w:color w:val="auto"/>
          <w:sz w:val="22"/>
          <w:szCs w:val="22"/>
        </w:rPr>
      </w:pPr>
      <w:r>
        <w:t>2.4</w:t>
      </w:r>
      <w:r>
        <w:rPr>
          <w:rFonts w:eastAsiaTheme="minorEastAsia" w:cstheme="minorBidi"/>
          <w:color w:val="auto"/>
          <w:sz w:val="22"/>
          <w:szCs w:val="22"/>
        </w:rPr>
        <w:tab/>
      </w:r>
      <w:r>
        <w:t>DETAILED TEACHING SYLLABUS OF MODULE 2</w:t>
      </w:r>
      <w:r>
        <w:tab/>
      </w:r>
      <w:r>
        <w:fldChar w:fldCharType="begin"/>
      </w:r>
      <w:r>
        <w:instrText xml:space="preserve"> PAGEREF _Toc6299033 \h </w:instrText>
      </w:r>
      <w:r>
        <w:fldChar w:fldCharType="separate"/>
      </w:r>
      <w:r w:rsidR="00E67BBC">
        <w:t>26</w:t>
      </w:r>
      <w:r>
        <w:fldChar w:fldCharType="end"/>
      </w:r>
    </w:p>
    <w:p w14:paraId="56FC34C4" w14:textId="0029A0B3" w:rsidR="00793FB4" w:rsidRDefault="00793FB4">
      <w:pPr>
        <w:pStyle w:val="TOC1"/>
        <w:tabs>
          <w:tab w:val="left" w:pos="1134"/>
        </w:tabs>
        <w:rPr>
          <w:rFonts w:eastAsiaTheme="minorEastAsia" w:cstheme="minorBidi"/>
          <w:b w:val="0"/>
          <w:color w:val="auto"/>
          <w:sz w:val="22"/>
          <w:szCs w:val="22"/>
        </w:rPr>
      </w:pPr>
      <w:r w:rsidRPr="00D35751">
        <w:rPr>
          <w:caps/>
        </w:rPr>
        <w:t>MODULE 3</w:t>
      </w:r>
      <w:r>
        <w:rPr>
          <w:rFonts w:eastAsiaTheme="minorEastAsia" w:cstheme="minorBidi"/>
          <w:b w:val="0"/>
          <w:color w:val="auto"/>
          <w:sz w:val="22"/>
          <w:szCs w:val="22"/>
        </w:rPr>
        <w:tab/>
      </w:r>
      <w:r>
        <w:t>EQUIPMENT</w:t>
      </w:r>
      <w:r>
        <w:tab/>
      </w:r>
      <w:r>
        <w:fldChar w:fldCharType="begin"/>
      </w:r>
      <w:r>
        <w:instrText xml:space="preserve"> PAGEREF _Toc6299034 \h </w:instrText>
      </w:r>
      <w:r>
        <w:fldChar w:fldCharType="separate"/>
      </w:r>
      <w:r w:rsidR="00E67BBC">
        <w:t>31</w:t>
      </w:r>
      <w:r>
        <w:fldChar w:fldCharType="end"/>
      </w:r>
    </w:p>
    <w:p w14:paraId="248129EF" w14:textId="0FF82E04" w:rsidR="00793FB4" w:rsidRDefault="00793FB4">
      <w:pPr>
        <w:pStyle w:val="TOC2"/>
        <w:rPr>
          <w:rFonts w:eastAsiaTheme="minorEastAsia" w:cstheme="minorBidi"/>
          <w:color w:val="auto"/>
          <w:sz w:val="22"/>
          <w:szCs w:val="22"/>
        </w:rPr>
      </w:pPr>
      <w:r>
        <w:t>3.1</w:t>
      </w:r>
      <w:r>
        <w:rPr>
          <w:rFonts w:eastAsiaTheme="minorEastAsia" w:cstheme="minorBidi"/>
          <w:color w:val="auto"/>
          <w:sz w:val="22"/>
          <w:szCs w:val="22"/>
        </w:rPr>
        <w:tab/>
      </w:r>
      <w:r>
        <w:t>INTRODUCTION</w:t>
      </w:r>
      <w:r>
        <w:tab/>
      </w:r>
      <w:r>
        <w:fldChar w:fldCharType="begin"/>
      </w:r>
      <w:r>
        <w:instrText xml:space="preserve"> PAGEREF _Toc6299035 \h </w:instrText>
      </w:r>
      <w:r>
        <w:fldChar w:fldCharType="separate"/>
      </w:r>
      <w:r w:rsidR="00E67BBC">
        <w:t>31</w:t>
      </w:r>
      <w:r>
        <w:fldChar w:fldCharType="end"/>
      </w:r>
    </w:p>
    <w:p w14:paraId="0A326A6D" w14:textId="01247359" w:rsidR="00793FB4" w:rsidRDefault="00793FB4">
      <w:pPr>
        <w:pStyle w:val="TOC2"/>
        <w:rPr>
          <w:rFonts w:eastAsiaTheme="minorEastAsia" w:cstheme="minorBidi"/>
          <w:color w:val="auto"/>
          <w:sz w:val="22"/>
          <w:szCs w:val="22"/>
        </w:rPr>
      </w:pPr>
      <w:r>
        <w:t>3.2</w:t>
      </w:r>
      <w:r>
        <w:rPr>
          <w:rFonts w:eastAsiaTheme="minorEastAsia" w:cstheme="minorBidi"/>
          <w:color w:val="auto"/>
          <w:sz w:val="22"/>
          <w:szCs w:val="22"/>
        </w:rPr>
        <w:tab/>
      </w:r>
      <w:r>
        <w:t>SUBJECT FRAMEWORK</w:t>
      </w:r>
      <w:r>
        <w:tab/>
      </w:r>
      <w:r>
        <w:fldChar w:fldCharType="begin"/>
      </w:r>
      <w:r>
        <w:instrText xml:space="preserve"> PAGEREF _Toc6299036 \h </w:instrText>
      </w:r>
      <w:r>
        <w:fldChar w:fldCharType="separate"/>
      </w:r>
      <w:r w:rsidR="00E67BBC">
        <w:t>31</w:t>
      </w:r>
      <w:r>
        <w:fldChar w:fldCharType="end"/>
      </w:r>
    </w:p>
    <w:p w14:paraId="4B299EB4" w14:textId="6D0380CB" w:rsidR="00793FB4" w:rsidRDefault="00793FB4">
      <w:pPr>
        <w:pStyle w:val="TOC2"/>
        <w:rPr>
          <w:rFonts w:eastAsiaTheme="minorEastAsia" w:cstheme="minorBidi"/>
          <w:color w:val="auto"/>
          <w:sz w:val="22"/>
          <w:szCs w:val="22"/>
        </w:rPr>
      </w:pPr>
      <w:r>
        <w:t>3.3</w:t>
      </w:r>
      <w:r>
        <w:rPr>
          <w:rFonts w:eastAsiaTheme="minorEastAsia" w:cstheme="minorBidi"/>
          <w:color w:val="auto"/>
          <w:sz w:val="22"/>
          <w:szCs w:val="22"/>
        </w:rPr>
        <w:tab/>
      </w:r>
      <w:r>
        <w:t>SUBJECT OUTLINE OF MODULE 3</w:t>
      </w:r>
      <w:r>
        <w:tab/>
      </w:r>
      <w:r>
        <w:fldChar w:fldCharType="begin"/>
      </w:r>
      <w:r>
        <w:instrText xml:space="preserve"> PAGEREF _Toc6299037 \h </w:instrText>
      </w:r>
      <w:r>
        <w:fldChar w:fldCharType="separate"/>
      </w:r>
      <w:r w:rsidR="00E67BBC">
        <w:t>32</w:t>
      </w:r>
      <w:r>
        <w:fldChar w:fldCharType="end"/>
      </w:r>
    </w:p>
    <w:p w14:paraId="16BA47B2" w14:textId="14BD4D35" w:rsidR="00793FB4" w:rsidRDefault="00793FB4">
      <w:pPr>
        <w:pStyle w:val="TOC2"/>
        <w:rPr>
          <w:rFonts w:eastAsiaTheme="minorEastAsia" w:cstheme="minorBidi"/>
          <w:color w:val="auto"/>
          <w:sz w:val="22"/>
          <w:szCs w:val="22"/>
        </w:rPr>
      </w:pPr>
      <w:r>
        <w:t>3.4</w:t>
      </w:r>
      <w:r>
        <w:rPr>
          <w:rFonts w:eastAsiaTheme="minorEastAsia" w:cstheme="minorBidi"/>
          <w:color w:val="auto"/>
          <w:sz w:val="22"/>
          <w:szCs w:val="22"/>
        </w:rPr>
        <w:tab/>
      </w:r>
      <w:r>
        <w:t>DETAILED TEACHING SYLLABUS OF MODULE 3</w:t>
      </w:r>
      <w:r>
        <w:tab/>
      </w:r>
      <w:r>
        <w:fldChar w:fldCharType="begin"/>
      </w:r>
      <w:r>
        <w:instrText xml:space="preserve"> PAGEREF _Toc6299038 \h </w:instrText>
      </w:r>
      <w:r>
        <w:fldChar w:fldCharType="separate"/>
      </w:r>
      <w:r w:rsidR="00E67BBC">
        <w:t>33</w:t>
      </w:r>
      <w:r>
        <w:fldChar w:fldCharType="end"/>
      </w:r>
    </w:p>
    <w:p w14:paraId="035D2526" w14:textId="7E9D8A8F" w:rsidR="00793FB4" w:rsidRDefault="00793FB4">
      <w:pPr>
        <w:pStyle w:val="TOC1"/>
        <w:tabs>
          <w:tab w:val="left" w:pos="1134"/>
        </w:tabs>
        <w:rPr>
          <w:rFonts w:eastAsiaTheme="minorEastAsia" w:cstheme="minorBidi"/>
          <w:b w:val="0"/>
          <w:color w:val="auto"/>
          <w:sz w:val="22"/>
          <w:szCs w:val="22"/>
        </w:rPr>
      </w:pPr>
      <w:r w:rsidRPr="00D35751">
        <w:rPr>
          <w:caps/>
        </w:rPr>
        <w:t>MODULE 4</w:t>
      </w:r>
      <w:r>
        <w:rPr>
          <w:rFonts w:eastAsiaTheme="minorEastAsia" w:cstheme="minorBidi"/>
          <w:b w:val="0"/>
          <w:color w:val="auto"/>
          <w:sz w:val="22"/>
          <w:szCs w:val="22"/>
        </w:rPr>
        <w:tab/>
      </w:r>
      <w:r>
        <w:t>NAUTICAL KNOWLEDGE</w:t>
      </w:r>
      <w:r>
        <w:tab/>
      </w:r>
      <w:r>
        <w:fldChar w:fldCharType="begin"/>
      </w:r>
      <w:r>
        <w:instrText xml:space="preserve"> PAGEREF _Toc6299039 \h </w:instrText>
      </w:r>
      <w:r>
        <w:fldChar w:fldCharType="separate"/>
      </w:r>
      <w:r w:rsidR="00E67BBC">
        <w:t>37</w:t>
      </w:r>
      <w:r>
        <w:fldChar w:fldCharType="end"/>
      </w:r>
    </w:p>
    <w:p w14:paraId="2766E019" w14:textId="42FA48A4" w:rsidR="00793FB4" w:rsidRDefault="00793FB4">
      <w:pPr>
        <w:pStyle w:val="TOC2"/>
        <w:rPr>
          <w:rFonts w:eastAsiaTheme="minorEastAsia" w:cstheme="minorBidi"/>
          <w:color w:val="auto"/>
          <w:sz w:val="22"/>
          <w:szCs w:val="22"/>
        </w:rPr>
      </w:pPr>
      <w:r>
        <w:t>4.1</w:t>
      </w:r>
      <w:r>
        <w:rPr>
          <w:rFonts w:eastAsiaTheme="minorEastAsia" w:cstheme="minorBidi"/>
          <w:color w:val="auto"/>
          <w:sz w:val="22"/>
          <w:szCs w:val="22"/>
        </w:rPr>
        <w:tab/>
      </w:r>
      <w:r>
        <w:t>INTRODUCTION</w:t>
      </w:r>
      <w:r>
        <w:tab/>
      </w:r>
      <w:r>
        <w:fldChar w:fldCharType="begin"/>
      </w:r>
      <w:r>
        <w:instrText xml:space="preserve"> PAGEREF _Toc6299040 \h </w:instrText>
      </w:r>
      <w:r>
        <w:fldChar w:fldCharType="separate"/>
      </w:r>
      <w:r w:rsidR="00E67BBC">
        <w:t>37</w:t>
      </w:r>
      <w:r>
        <w:fldChar w:fldCharType="end"/>
      </w:r>
    </w:p>
    <w:p w14:paraId="30AFE8E3" w14:textId="19D90F34" w:rsidR="00793FB4" w:rsidRDefault="00793FB4">
      <w:pPr>
        <w:pStyle w:val="TOC2"/>
        <w:rPr>
          <w:rFonts w:eastAsiaTheme="minorEastAsia" w:cstheme="minorBidi"/>
          <w:color w:val="auto"/>
          <w:sz w:val="22"/>
          <w:szCs w:val="22"/>
        </w:rPr>
      </w:pPr>
      <w:r>
        <w:t>4.2</w:t>
      </w:r>
      <w:r>
        <w:rPr>
          <w:rFonts w:eastAsiaTheme="minorEastAsia" w:cstheme="minorBidi"/>
          <w:color w:val="auto"/>
          <w:sz w:val="22"/>
          <w:szCs w:val="22"/>
        </w:rPr>
        <w:tab/>
      </w:r>
      <w:r>
        <w:t>SUBJECT FRAMEWORK</w:t>
      </w:r>
      <w:r>
        <w:tab/>
      </w:r>
      <w:r>
        <w:fldChar w:fldCharType="begin"/>
      </w:r>
      <w:r>
        <w:instrText xml:space="preserve"> PAGEREF _Toc6299041 \h </w:instrText>
      </w:r>
      <w:r>
        <w:fldChar w:fldCharType="separate"/>
      </w:r>
      <w:r w:rsidR="00E67BBC">
        <w:t>37</w:t>
      </w:r>
      <w:r>
        <w:fldChar w:fldCharType="end"/>
      </w:r>
    </w:p>
    <w:p w14:paraId="67862314" w14:textId="3A921FDF" w:rsidR="00793FB4" w:rsidRDefault="00793FB4">
      <w:pPr>
        <w:pStyle w:val="TOC2"/>
        <w:rPr>
          <w:rFonts w:eastAsiaTheme="minorEastAsia" w:cstheme="minorBidi"/>
          <w:color w:val="auto"/>
          <w:sz w:val="22"/>
          <w:szCs w:val="22"/>
        </w:rPr>
      </w:pPr>
      <w:r>
        <w:t>4.3</w:t>
      </w:r>
      <w:r>
        <w:rPr>
          <w:rFonts w:eastAsiaTheme="minorEastAsia" w:cstheme="minorBidi"/>
          <w:color w:val="auto"/>
          <w:sz w:val="22"/>
          <w:szCs w:val="22"/>
        </w:rPr>
        <w:tab/>
      </w:r>
      <w:r>
        <w:t>SUBJECT OUTLINE OF MODULE 4</w:t>
      </w:r>
      <w:r>
        <w:tab/>
      </w:r>
      <w:r>
        <w:fldChar w:fldCharType="begin"/>
      </w:r>
      <w:r>
        <w:instrText xml:space="preserve"> PAGEREF _Toc6299042 \h </w:instrText>
      </w:r>
      <w:r>
        <w:fldChar w:fldCharType="separate"/>
      </w:r>
      <w:r w:rsidR="00E67BBC">
        <w:t>38</w:t>
      </w:r>
      <w:r>
        <w:fldChar w:fldCharType="end"/>
      </w:r>
    </w:p>
    <w:p w14:paraId="1FFCB592" w14:textId="55502349" w:rsidR="00793FB4" w:rsidRDefault="00793FB4">
      <w:pPr>
        <w:pStyle w:val="TOC2"/>
        <w:rPr>
          <w:rFonts w:eastAsiaTheme="minorEastAsia" w:cstheme="minorBidi"/>
          <w:color w:val="auto"/>
          <w:sz w:val="22"/>
          <w:szCs w:val="22"/>
        </w:rPr>
      </w:pPr>
      <w:r>
        <w:t>4.4</w:t>
      </w:r>
      <w:r>
        <w:rPr>
          <w:rFonts w:eastAsiaTheme="minorEastAsia" w:cstheme="minorBidi"/>
          <w:color w:val="auto"/>
          <w:sz w:val="22"/>
          <w:szCs w:val="22"/>
        </w:rPr>
        <w:tab/>
      </w:r>
      <w:r>
        <w:t>DETAILED TEACHING SYLLABUS OF MODULE 4</w:t>
      </w:r>
      <w:r>
        <w:tab/>
      </w:r>
      <w:r>
        <w:fldChar w:fldCharType="begin"/>
      </w:r>
      <w:r>
        <w:instrText xml:space="preserve"> PAGEREF _Toc6299043 \h </w:instrText>
      </w:r>
      <w:r>
        <w:fldChar w:fldCharType="separate"/>
      </w:r>
      <w:r w:rsidR="00E67BBC">
        <w:t>39</w:t>
      </w:r>
      <w:r>
        <w:fldChar w:fldCharType="end"/>
      </w:r>
    </w:p>
    <w:p w14:paraId="3CCE6CD1" w14:textId="3C1EC7DF" w:rsidR="00793FB4" w:rsidRDefault="00793FB4">
      <w:pPr>
        <w:pStyle w:val="TOC1"/>
        <w:tabs>
          <w:tab w:val="left" w:pos="1134"/>
        </w:tabs>
        <w:rPr>
          <w:rFonts w:eastAsiaTheme="minorEastAsia" w:cstheme="minorBidi"/>
          <w:b w:val="0"/>
          <w:color w:val="auto"/>
          <w:sz w:val="22"/>
          <w:szCs w:val="22"/>
        </w:rPr>
      </w:pPr>
      <w:r w:rsidRPr="00D35751">
        <w:rPr>
          <w:caps/>
        </w:rPr>
        <w:t>MODULE 5</w:t>
      </w:r>
      <w:r>
        <w:rPr>
          <w:rFonts w:eastAsiaTheme="minorEastAsia" w:cstheme="minorBidi"/>
          <w:b w:val="0"/>
          <w:color w:val="auto"/>
          <w:sz w:val="22"/>
          <w:szCs w:val="22"/>
        </w:rPr>
        <w:tab/>
      </w:r>
      <w:r>
        <w:t>COMMUNICATION CO-ORDINATION</w:t>
      </w:r>
      <w:r>
        <w:tab/>
      </w:r>
      <w:r>
        <w:fldChar w:fldCharType="begin"/>
      </w:r>
      <w:r>
        <w:instrText xml:space="preserve"> PAGEREF _Toc6299044 \h </w:instrText>
      </w:r>
      <w:r>
        <w:fldChar w:fldCharType="separate"/>
      </w:r>
      <w:r w:rsidR="00E67BBC">
        <w:t>50</w:t>
      </w:r>
      <w:r>
        <w:fldChar w:fldCharType="end"/>
      </w:r>
    </w:p>
    <w:p w14:paraId="56317267" w14:textId="3FB369A9" w:rsidR="00793FB4" w:rsidRDefault="00793FB4">
      <w:pPr>
        <w:pStyle w:val="TOC2"/>
        <w:rPr>
          <w:rFonts w:eastAsiaTheme="minorEastAsia" w:cstheme="minorBidi"/>
          <w:color w:val="auto"/>
          <w:sz w:val="22"/>
          <w:szCs w:val="22"/>
        </w:rPr>
      </w:pPr>
      <w:r>
        <w:t>5.1</w:t>
      </w:r>
      <w:r>
        <w:rPr>
          <w:rFonts w:eastAsiaTheme="minorEastAsia" w:cstheme="minorBidi"/>
          <w:color w:val="auto"/>
          <w:sz w:val="22"/>
          <w:szCs w:val="22"/>
        </w:rPr>
        <w:tab/>
      </w:r>
      <w:r>
        <w:t>INTRODUCTION</w:t>
      </w:r>
      <w:r>
        <w:tab/>
      </w:r>
      <w:r>
        <w:fldChar w:fldCharType="begin"/>
      </w:r>
      <w:r>
        <w:instrText xml:space="preserve"> PAGEREF _Toc6299045 \h </w:instrText>
      </w:r>
      <w:r>
        <w:fldChar w:fldCharType="separate"/>
      </w:r>
      <w:r w:rsidR="00E67BBC">
        <w:t>50</w:t>
      </w:r>
      <w:r>
        <w:fldChar w:fldCharType="end"/>
      </w:r>
    </w:p>
    <w:p w14:paraId="41FEC983" w14:textId="710D6497" w:rsidR="00793FB4" w:rsidRDefault="00793FB4">
      <w:pPr>
        <w:pStyle w:val="TOC2"/>
        <w:rPr>
          <w:rFonts w:eastAsiaTheme="minorEastAsia" w:cstheme="minorBidi"/>
          <w:color w:val="auto"/>
          <w:sz w:val="22"/>
          <w:szCs w:val="22"/>
        </w:rPr>
      </w:pPr>
      <w:r>
        <w:t>5.2</w:t>
      </w:r>
      <w:r>
        <w:rPr>
          <w:rFonts w:eastAsiaTheme="minorEastAsia" w:cstheme="minorBidi"/>
          <w:color w:val="auto"/>
          <w:sz w:val="22"/>
          <w:szCs w:val="22"/>
        </w:rPr>
        <w:tab/>
      </w:r>
      <w:r>
        <w:t>SUBJECT FRAMEWORK</w:t>
      </w:r>
      <w:r>
        <w:tab/>
      </w:r>
      <w:r>
        <w:fldChar w:fldCharType="begin"/>
      </w:r>
      <w:r>
        <w:instrText xml:space="preserve"> PAGEREF _Toc6299046 \h </w:instrText>
      </w:r>
      <w:r>
        <w:fldChar w:fldCharType="separate"/>
      </w:r>
      <w:r w:rsidR="00E67BBC">
        <w:t>50</w:t>
      </w:r>
      <w:r>
        <w:fldChar w:fldCharType="end"/>
      </w:r>
    </w:p>
    <w:p w14:paraId="6685763D" w14:textId="7ECBC568" w:rsidR="00793FB4" w:rsidRDefault="00793FB4">
      <w:pPr>
        <w:pStyle w:val="TOC2"/>
        <w:rPr>
          <w:rFonts w:eastAsiaTheme="minorEastAsia" w:cstheme="minorBidi"/>
          <w:color w:val="auto"/>
          <w:sz w:val="22"/>
          <w:szCs w:val="22"/>
        </w:rPr>
      </w:pPr>
      <w:r>
        <w:t>5.3</w:t>
      </w:r>
      <w:r>
        <w:rPr>
          <w:rFonts w:eastAsiaTheme="minorEastAsia" w:cstheme="minorBidi"/>
          <w:color w:val="auto"/>
          <w:sz w:val="22"/>
          <w:szCs w:val="22"/>
        </w:rPr>
        <w:tab/>
      </w:r>
      <w:r>
        <w:t>SUBJECT OUTLINE OF MODULE 5</w:t>
      </w:r>
      <w:r>
        <w:tab/>
      </w:r>
      <w:r>
        <w:fldChar w:fldCharType="begin"/>
      </w:r>
      <w:r>
        <w:instrText xml:space="preserve"> PAGEREF _Toc6299047 \h </w:instrText>
      </w:r>
      <w:r>
        <w:fldChar w:fldCharType="separate"/>
      </w:r>
      <w:r w:rsidR="00E67BBC">
        <w:t>51</w:t>
      </w:r>
      <w:r>
        <w:fldChar w:fldCharType="end"/>
      </w:r>
    </w:p>
    <w:p w14:paraId="2915DF39" w14:textId="2A7516A4" w:rsidR="00793FB4" w:rsidRDefault="00793FB4">
      <w:pPr>
        <w:pStyle w:val="TOC2"/>
        <w:rPr>
          <w:rFonts w:eastAsiaTheme="minorEastAsia" w:cstheme="minorBidi"/>
          <w:color w:val="auto"/>
          <w:sz w:val="22"/>
          <w:szCs w:val="22"/>
        </w:rPr>
      </w:pPr>
      <w:r>
        <w:t>5.4</w:t>
      </w:r>
      <w:r>
        <w:rPr>
          <w:rFonts w:eastAsiaTheme="minorEastAsia" w:cstheme="minorBidi"/>
          <w:color w:val="auto"/>
          <w:sz w:val="22"/>
          <w:szCs w:val="22"/>
        </w:rPr>
        <w:tab/>
      </w:r>
      <w:r>
        <w:t>DETAILED TEACHING SYLLABUS OF MODULE 5</w:t>
      </w:r>
      <w:r>
        <w:tab/>
      </w:r>
      <w:r>
        <w:fldChar w:fldCharType="begin"/>
      </w:r>
      <w:r>
        <w:instrText xml:space="preserve"> PAGEREF _Toc6299048 \h </w:instrText>
      </w:r>
      <w:r>
        <w:fldChar w:fldCharType="separate"/>
      </w:r>
      <w:r w:rsidR="00E67BBC">
        <w:t>52</w:t>
      </w:r>
      <w:r>
        <w:fldChar w:fldCharType="end"/>
      </w:r>
    </w:p>
    <w:p w14:paraId="4721581C" w14:textId="335E0418" w:rsidR="00793FB4" w:rsidRDefault="00793FB4">
      <w:pPr>
        <w:pStyle w:val="TOC1"/>
        <w:tabs>
          <w:tab w:val="left" w:pos="1134"/>
        </w:tabs>
        <w:rPr>
          <w:rFonts w:eastAsiaTheme="minorEastAsia" w:cstheme="minorBidi"/>
          <w:b w:val="0"/>
          <w:color w:val="auto"/>
          <w:sz w:val="22"/>
          <w:szCs w:val="22"/>
        </w:rPr>
      </w:pPr>
      <w:r w:rsidRPr="00D35751">
        <w:rPr>
          <w:caps/>
        </w:rPr>
        <w:t>MODULE 6</w:t>
      </w:r>
      <w:r>
        <w:rPr>
          <w:rFonts w:eastAsiaTheme="minorEastAsia" w:cstheme="minorBidi"/>
          <w:b w:val="0"/>
          <w:color w:val="auto"/>
          <w:sz w:val="22"/>
          <w:szCs w:val="22"/>
        </w:rPr>
        <w:tab/>
      </w:r>
      <w:r>
        <w:t>VHF RADIO</w:t>
      </w:r>
      <w:r>
        <w:tab/>
      </w:r>
      <w:r>
        <w:fldChar w:fldCharType="begin"/>
      </w:r>
      <w:r>
        <w:instrText xml:space="preserve"> PAGEREF _Toc6299049 \h </w:instrText>
      </w:r>
      <w:r>
        <w:fldChar w:fldCharType="separate"/>
      </w:r>
      <w:r w:rsidR="00E67BBC">
        <w:t>57</w:t>
      </w:r>
      <w:r>
        <w:fldChar w:fldCharType="end"/>
      </w:r>
    </w:p>
    <w:p w14:paraId="653E122C" w14:textId="16F2D9FC" w:rsidR="00793FB4" w:rsidRDefault="00793FB4">
      <w:pPr>
        <w:pStyle w:val="TOC2"/>
        <w:rPr>
          <w:rFonts w:eastAsiaTheme="minorEastAsia" w:cstheme="minorBidi"/>
          <w:color w:val="auto"/>
          <w:sz w:val="22"/>
          <w:szCs w:val="22"/>
        </w:rPr>
      </w:pPr>
      <w:r>
        <w:t>6.1</w:t>
      </w:r>
      <w:r>
        <w:rPr>
          <w:rFonts w:eastAsiaTheme="minorEastAsia" w:cstheme="minorBidi"/>
          <w:color w:val="auto"/>
          <w:sz w:val="22"/>
          <w:szCs w:val="22"/>
        </w:rPr>
        <w:tab/>
      </w:r>
      <w:r>
        <w:t>INTRODUCTION</w:t>
      </w:r>
      <w:r>
        <w:tab/>
      </w:r>
      <w:r>
        <w:fldChar w:fldCharType="begin"/>
      </w:r>
      <w:r>
        <w:instrText xml:space="preserve"> PAGEREF _Toc6299050 \h </w:instrText>
      </w:r>
      <w:r>
        <w:fldChar w:fldCharType="separate"/>
      </w:r>
      <w:r w:rsidR="00E67BBC">
        <w:t>57</w:t>
      </w:r>
      <w:r>
        <w:fldChar w:fldCharType="end"/>
      </w:r>
    </w:p>
    <w:p w14:paraId="194C0052" w14:textId="2EF9FED8" w:rsidR="00793FB4" w:rsidRDefault="00793FB4">
      <w:pPr>
        <w:pStyle w:val="TOC2"/>
        <w:rPr>
          <w:rFonts w:eastAsiaTheme="minorEastAsia" w:cstheme="minorBidi"/>
          <w:color w:val="auto"/>
          <w:sz w:val="22"/>
          <w:szCs w:val="22"/>
        </w:rPr>
      </w:pPr>
      <w:r>
        <w:t>6.2</w:t>
      </w:r>
      <w:r>
        <w:rPr>
          <w:rFonts w:eastAsiaTheme="minorEastAsia" w:cstheme="minorBidi"/>
          <w:color w:val="auto"/>
          <w:sz w:val="22"/>
          <w:szCs w:val="22"/>
        </w:rPr>
        <w:tab/>
      </w:r>
      <w:r>
        <w:t>SUBJECT FRAMEWORK</w:t>
      </w:r>
      <w:r>
        <w:tab/>
      </w:r>
      <w:r>
        <w:fldChar w:fldCharType="begin"/>
      </w:r>
      <w:r>
        <w:instrText xml:space="preserve"> PAGEREF _Toc6299051 \h </w:instrText>
      </w:r>
      <w:r>
        <w:fldChar w:fldCharType="separate"/>
      </w:r>
      <w:r w:rsidR="00E67BBC">
        <w:t>57</w:t>
      </w:r>
      <w:r>
        <w:fldChar w:fldCharType="end"/>
      </w:r>
    </w:p>
    <w:p w14:paraId="13B51791" w14:textId="2656A65B" w:rsidR="00793FB4" w:rsidRDefault="00793FB4">
      <w:pPr>
        <w:pStyle w:val="TOC2"/>
        <w:rPr>
          <w:rFonts w:eastAsiaTheme="minorEastAsia" w:cstheme="minorBidi"/>
          <w:color w:val="auto"/>
          <w:sz w:val="22"/>
          <w:szCs w:val="22"/>
        </w:rPr>
      </w:pPr>
      <w:r>
        <w:t>6.3</w:t>
      </w:r>
      <w:r>
        <w:rPr>
          <w:rFonts w:eastAsiaTheme="minorEastAsia" w:cstheme="minorBidi"/>
          <w:color w:val="auto"/>
          <w:sz w:val="22"/>
          <w:szCs w:val="22"/>
        </w:rPr>
        <w:tab/>
      </w:r>
      <w:r>
        <w:t>SUBJECT OUTLINE OF MODULE 6</w:t>
      </w:r>
      <w:r>
        <w:tab/>
      </w:r>
      <w:r>
        <w:fldChar w:fldCharType="begin"/>
      </w:r>
      <w:r>
        <w:instrText xml:space="preserve"> PAGEREF _Toc6299052 \h </w:instrText>
      </w:r>
      <w:r>
        <w:fldChar w:fldCharType="separate"/>
      </w:r>
      <w:r w:rsidR="00E67BBC">
        <w:t>58</w:t>
      </w:r>
      <w:r>
        <w:fldChar w:fldCharType="end"/>
      </w:r>
    </w:p>
    <w:p w14:paraId="2555DDFC" w14:textId="4AEFD7B7" w:rsidR="00793FB4" w:rsidRDefault="00793FB4">
      <w:pPr>
        <w:pStyle w:val="TOC2"/>
        <w:rPr>
          <w:rFonts w:eastAsiaTheme="minorEastAsia" w:cstheme="minorBidi"/>
          <w:color w:val="auto"/>
          <w:sz w:val="22"/>
          <w:szCs w:val="22"/>
        </w:rPr>
      </w:pPr>
      <w:r>
        <w:t>6.4</w:t>
      </w:r>
      <w:r>
        <w:rPr>
          <w:rFonts w:eastAsiaTheme="minorEastAsia" w:cstheme="minorBidi"/>
          <w:color w:val="auto"/>
          <w:sz w:val="22"/>
          <w:szCs w:val="22"/>
        </w:rPr>
        <w:tab/>
      </w:r>
      <w:r>
        <w:t>DETAILED TEACHING SYLLABUS OF MODULE 6</w:t>
      </w:r>
      <w:r>
        <w:tab/>
      </w:r>
      <w:r>
        <w:fldChar w:fldCharType="begin"/>
      </w:r>
      <w:r>
        <w:instrText xml:space="preserve"> PAGEREF _Toc6299053 \h </w:instrText>
      </w:r>
      <w:r>
        <w:fldChar w:fldCharType="separate"/>
      </w:r>
      <w:r w:rsidR="00E67BBC">
        <w:t>59</w:t>
      </w:r>
      <w:r>
        <w:fldChar w:fldCharType="end"/>
      </w:r>
    </w:p>
    <w:p w14:paraId="6A31CAE3" w14:textId="43D31C57" w:rsidR="00793FB4" w:rsidRDefault="00793FB4">
      <w:pPr>
        <w:pStyle w:val="TOC1"/>
        <w:tabs>
          <w:tab w:val="left" w:pos="1134"/>
        </w:tabs>
        <w:rPr>
          <w:rFonts w:eastAsiaTheme="minorEastAsia" w:cstheme="minorBidi"/>
          <w:b w:val="0"/>
          <w:color w:val="auto"/>
          <w:sz w:val="22"/>
          <w:szCs w:val="22"/>
        </w:rPr>
      </w:pPr>
      <w:r w:rsidRPr="00D35751">
        <w:rPr>
          <w:caps/>
        </w:rPr>
        <w:t>MODULE 7</w:t>
      </w:r>
      <w:r>
        <w:rPr>
          <w:rFonts w:eastAsiaTheme="minorEastAsia" w:cstheme="minorBidi"/>
          <w:b w:val="0"/>
          <w:color w:val="auto"/>
          <w:sz w:val="22"/>
          <w:szCs w:val="22"/>
        </w:rPr>
        <w:tab/>
      </w:r>
      <w:r>
        <w:t>PERSONAL ATTRIBUTES</w:t>
      </w:r>
      <w:r>
        <w:tab/>
      </w:r>
      <w:r>
        <w:fldChar w:fldCharType="begin"/>
      </w:r>
      <w:r>
        <w:instrText xml:space="preserve"> PAGEREF _Toc6299054 \h </w:instrText>
      </w:r>
      <w:r>
        <w:fldChar w:fldCharType="separate"/>
      </w:r>
      <w:r w:rsidR="00E67BBC">
        <w:t>61</w:t>
      </w:r>
      <w:r>
        <w:fldChar w:fldCharType="end"/>
      </w:r>
    </w:p>
    <w:p w14:paraId="1341451A" w14:textId="4CDACC1E" w:rsidR="00793FB4" w:rsidRDefault="00793FB4">
      <w:pPr>
        <w:pStyle w:val="TOC2"/>
        <w:rPr>
          <w:rFonts w:eastAsiaTheme="minorEastAsia" w:cstheme="minorBidi"/>
          <w:color w:val="auto"/>
          <w:sz w:val="22"/>
          <w:szCs w:val="22"/>
        </w:rPr>
      </w:pPr>
      <w:r>
        <w:t>7.1</w:t>
      </w:r>
      <w:r>
        <w:rPr>
          <w:rFonts w:eastAsiaTheme="minorEastAsia" w:cstheme="minorBidi"/>
          <w:color w:val="auto"/>
          <w:sz w:val="22"/>
          <w:szCs w:val="22"/>
        </w:rPr>
        <w:tab/>
      </w:r>
      <w:r>
        <w:t>INTRODUCTION</w:t>
      </w:r>
      <w:r>
        <w:tab/>
      </w:r>
      <w:r>
        <w:fldChar w:fldCharType="begin"/>
      </w:r>
      <w:r>
        <w:instrText xml:space="preserve"> PAGEREF _Toc6299055 \h </w:instrText>
      </w:r>
      <w:r>
        <w:fldChar w:fldCharType="separate"/>
      </w:r>
      <w:r w:rsidR="00E67BBC">
        <w:t>61</w:t>
      </w:r>
      <w:r>
        <w:fldChar w:fldCharType="end"/>
      </w:r>
    </w:p>
    <w:p w14:paraId="4A04B9BB" w14:textId="1A256EBA" w:rsidR="00793FB4" w:rsidRDefault="00793FB4">
      <w:pPr>
        <w:pStyle w:val="TOC2"/>
        <w:rPr>
          <w:rFonts w:eastAsiaTheme="minorEastAsia" w:cstheme="minorBidi"/>
          <w:color w:val="auto"/>
          <w:sz w:val="22"/>
          <w:szCs w:val="22"/>
        </w:rPr>
      </w:pPr>
      <w:r>
        <w:t>7.2</w:t>
      </w:r>
      <w:r>
        <w:rPr>
          <w:rFonts w:eastAsiaTheme="minorEastAsia" w:cstheme="minorBidi"/>
          <w:color w:val="auto"/>
          <w:sz w:val="22"/>
          <w:szCs w:val="22"/>
        </w:rPr>
        <w:tab/>
      </w:r>
      <w:r>
        <w:t>SUBJECT FRAMEWORK</w:t>
      </w:r>
      <w:r>
        <w:tab/>
      </w:r>
      <w:r>
        <w:fldChar w:fldCharType="begin"/>
      </w:r>
      <w:r>
        <w:instrText xml:space="preserve"> PAGEREF _Toc6299056 \h </w:instrText>
      </w:r>
      <w:r>
        <w:fldChar w:fldCharType="separate"/>
      </w:r>
      <w:r w:rsidR="00E67BBC">
        <w:t>61</w:t>
      </w:r>
      <w:r>
        <w:fldChar w:fldCharType="end"/>
      </w:r>
    </w:p>
    <w:p w14:paraId="3256191F" w14:textId="3E593EF1" w:rsidR="00793FB4" w:rsidRDefault="00793FB4">
      <w:pPr>
        <w:pStyle w:val="TOC2"/>
        <w:rPr>
          <w:rFonts w:eastAsiaTheme="minorEastAsia" w:cstheme="minorBidi"/>
          <w:color w:val="auto"/>
          <w:sz w:val="22"/>
          <w:szCs w:val="22"/>
        </w:rPr>
      </w:pPr>
      <w:r>
        <w:t>7.3</w:t>
      </w:r>
      <w:r>
        <w:rPr>
          <w:rFonts w:eastAsiaTheme="minorEastAsia" w:cstheme="minorBidi"/>
          <w:color w:val="auto"/>
          <w:sz w:val="22"/>
          <w:szCs w:val="22"/>
        </w:rPr>
        <w:tab/>
      </w:r>
      <w:r>
        <w:t>SUBJECT OUTLINE OF MODULE 7</w:t>
      </w:r>
      <w:r>
        <w:tab/>
      </w:r>
      <w:r>
        <w:fldChar w:fldCharType="begin"/>
      </w:r>
      <w:r>
        <w:instrText xml:space="preserve"> PAGEREF _Toc6299057 \h </w:instrText>
      </w:r>
      <w:r>
        <w:fldChar w:fldCharType="separate"/>
      </w:r>
      <w:r w:rsidR="00E67BBC">
        <w:t>62</w:t>
      </w:r>
      <w:r>
        <w:fldChar w:fldCharType="end"/>
      </w:r>
    </w:p>
    <w:p w14:paraId="2C0E7A1A" w14:textId="587A11B5" w:rsidR="00793FB4" w:rsidRDefault="00793FB4">
      <w:pPr>
        <w:pStyle w:val="TOC2"/>
        <w:rPr>
          <w:rFonts w:eastAsiaTheme="minorEastAsia" w:cstheme="minorBidi"/>
          <w:color w:val="auto"/>
          <w:sz w:val="22"/>
          <w:szCs w:val="22"/>
        </w:rPr>
      </w:pPr>
      <w:r>
        <w:t>7.4</w:t>
      </w:r>
      <w:r>
        <w:rPr>
          <w:rFonts w:eastAsiaTheme="minorEastAsia" w:cstheme="minorBidi"/>
          <w:color w:val="auto"/>
          <w:sz w:val="22"/>
          <w:szCs w:val="22"/>
        </w:rPr>
        <w:tab/>
      </w:r>
      <w:r>
        <w:t>DETAILED TEACHING SYLLABUS OF MODULE 7</w:t>
      </w:r>
      <w:r>
        <w:tab/>
      </w:r>
      <w:r>
        <w:fldChar w:fldCharType="begin"/>
      </w:r>
      <w:r>
        <w:instrText xml:space="preserve"> PAGEREF _Toc6299058 \h </w:instrText>
      </w:r>
      <w:r>
        <w:fldChar w:fldCharType="separate"/>
      </w:r>
      <w:r w:rsidR="00E67BBC">
        <w:t>63</w:t>
      </w:r>
      <w:r>
        <w:fldChar w:fldCharType="end"/>
      </w:r>
    </w:p>
    <w:p w14:paraId="426F07FE" w14:textId="2CAD363C" w:rsidR="00793FB4" w:rsidRDefault="00793FB4">
      <w:pPr>
        <w:pStyle w:val="TOC1"/>
        <w:tabs>
          <w:tab w:val="left" w:pos="1134"/>
        </w:tabs>
        <w:rPr>
          <w:rFonts w:eastAsiaTheme="minorEastAsia" w:cstheme="minorBidi"/>
          <w:b w:val="0"/>
          <w:color w:val="auto"/>
          <w:sz w:val="22"/>
          <w:szCs w:val="22"/>
        </w:rPr>
      </w:pPr>
      <w:r w:rsidRPr="00D35751">
        <w:rPr>
          <w:caps/>
        </w:rPr>
        <w:t>MODULE 8</w:t>
      </w:r>
      <w:r>
        <w:rPr>
          <w:rFonts w:eastAsiaTheme="minorEastAsia" w:cstheme="minorBidi"/>
          <w:b w:val="0"/>
          <w:color w:val="auto"/>
          <w:sz w:val="22"/>
          <w:szCs w:val="22"/>
        </w:rPr>
        <w:tab/>
      </w:r>
      <w:r>
        <w:t>EMERGENCY SITUATIONS</w:t>
      </w:r>
      <w:r>
        <w:tab/>
      </w:r>
      <w:r>
        <w:fldChar w:fldCharType="begin"/>
      </w:r>
      <w:r>
        <w:instrText xml:space="preserve"> PAGEREF _Toc6299059 \h </w:instrText>
      </w:r>
      <w:r>
        <w:fldChar w:fldCharType="separate"/>
      </w:r>
      <w:r w:rsidR="00E67BBC">
        <w:t>65</w:t>
      </w:r>
      <w:r>
        <w:fldChar w:fldCharType="end"/>
      </w:r>
    </w:p>
    <w:p w14:paraId="38927F3B" w14:textId="6EDE9FC1" w:rsidR="00793FB4" w:rsidRDefault="00793FB4">
      <w:pPr>
        <w:pStyle w:val="TOC2"/>
        <w:rPr>
          <w:rFonts w:eastAsiaTheme="minorEastAsia" w:cstheme="minorBidi"/>
          <w:color w:val="auto"/>
          <w:sz w:val="22"/>
          <w:szCs w:val="22"/>
        </w:rPr>
      </w:pPr>
      <w:r>
        <w:t>8.1</w:t>
      </w:r>
      <w:r>
        <w:rPr>
          <w:rFonts w:eastAsiaTheme="minorEastAsia" w:cstheme="minorBidi"/>
          <w:color w:val="auto"/>
          <w:sz w:val="22"/>
          <w:szCs w:val="22"/>
        </w:rPr>
        <w:tab/>
      </w:r>
      <w:r>
        <w:t>INTRODUCTION</w:t>
      </w:r>
      <w:r>
        <w:tab/>
      </w:r>
      <w:r>
        <w:fldChar w:fldCharType="begin"/>
      </w:r>
      <w:r>
        <w:instrText xml:space="preserve"> PAGEREF _Toc6299060 \h </w:instrText>
      </w:r>
      <w:r>
        <w:fldChar w:fldCharType="separate"/>
      </w:r>
      <w:r w:rsidR="00E67BBC">
        <w:t>65</w:t>
      </w:r>
      <w:r>
        <w:fldChar w:fldCharType="end"/>
      </w:r>
    </w:p>
    <w:p w14:paraId="6727B9BF" w14:textId="3ADA3023" w:rsidR="00793FB4" w:rsidRDefault="00793FB4">
      <w:pPr>
        <w:pStyle w:val="TOC2"/>
        <w:rPr>
          <w:rFonts w:eastAsiaTheme="minorEastAsia" w:cstheme="minorBidi"/>
          <w:color w:val="auto"/>
          <w:sz w:val="22"/>
          <w:szCs w:val="22"/>
        </w:rPr>
      </w:pPr>
      <w:r>
        <w:t>8.2</w:t>
      </w:r>
      <w:r>
        <w:rPr>
          <w:rFonts w:eastAsiaTheme="minorEastAsia" w:cstheme="minorBidi"/>
          <w:color w:val="auto"/>
          <w:sz w:val="22"/>
          <w:szCs w:val="22"/>
        </w:rPr>
        <w:tab/>
      </w:r>
      <w:r>
        <w:t>SUBJECT FRAMEWORK</w:t>
      </w:r>
      <w:r>
        <w:tab/>
      </w:r>
      <w:r>
        <w:fldChar w:fldCharType="begin"/>
      </w:r>
      <w:r>
        <w:instrText xml:space="preserve"> PAGEREF _Toc6299061 \h </w:instrText>
      </w:r>
      <w:r>
        <w:fldChar w:fldCharType="separate"/>
      </w:r>
      <w:r w:rsidR="00E67BBC">
        <w:t>65</w:t>
      </w:r>
      <w:r>
        <w:fldChar w:fldCharType="end"/>
      </w:r>
    </w:p>
    <w:p w14:paraId="7A0DC0E1" w14:textId="3A7A8777" w:rsidR="00793FB4" w:rsidRDefault="00793FB4">
      <w:pPr>
        <w:pStyle w:val="TOC2"/>
        <w:rPr>
          <w:rFonts w:eastAsiaTheme="minorEastAsia" w:cstheme="minorBidi"/>
          <w:color w:val="auto"/>
          <w:sz w:val="22"/>
          <w:szCs w:val="22"/>
        </w:rPr>
      </w:pPr>
      <w:r>
        <w:t>8.3</w:t>
      </w:r>
      <w:r>
        <w:rPr>
          <w:rFonts w:eastAsiaTheme="minorEastAsia" w:cstheme="minorBidi"/>
          <w:color w:val="auto"/>
          <w:sz w:val="22"/>
          <w:szCs w:val="22"/>
        </w:rPr>
        <w:tab/>
      </w:r>
      <w:r>
        <w:t>SUBJECT OUTLINE OF MODULE 8</w:t>
      </w:r>
      <w:r>
        <w:tab/>
      </w:r>
      <w:r>
        <w:fldChar w:fldCharType="begin"/>
      </w:r>
      <w:r>
        <w:instrText xml:space="preserve"> PAGEREF _Toc6299062 \h </w:instrText>
      </w:r>
      <w:r>
        <w:fldChar w:fldCharType="separate"/>
      </w:r>
      <w:r w:rsidR="00E67BBC">
        <w:t>66</w:t>
      </w:r>
      <w:r>
        <w:fldChar w:fldCharType="end"/>
      </w:r>
    </w:p>
    <w:p w14:paraId="7CAD7889" w14:textId="1CE2CCA5" w:rsidR="00793FB4" w:rsidRDefault="00793FB4">
      <w:pPr>
        <w:pStyle w:val="TOC2"/>
        <w:rPr>
          <w:rFonts w:eastAsiaTheme="minorEastAsia" w:cstheme="minorBidi"/>
          <w:color w:val="auto"/>
          <w:sz w:val="22"/>
          <w:szCs w:val="22"/>
        </w:rPr>
      </w:pPr>
      <w:r>
        <w:t>8.4</w:t>
      </w:r>
      <w:r>
        <w:rPr>
          <w:rFonts w:eastAsiaTheme="minorEastAsia" w:cstheme="minorBidi"/>
          <w:color w:val="auto"/>
          <w:sz w:val="22"/>
          <w:szCs w:val="22"/>
        </w:rPr>
        <w:tab/>
      </w:r>
      <w:r>
        <w:t>DETAILED TEACHING SYLLABUS OF MODULE 8</w:t>
      </w:r>
      <w:r>
        <w:tab/>
      </w:r>
      <w:r>
        <w:fldChar w:fldCharType="begin"/>
      </w:r>
      <w:r>
        <w:instrText xml:space="preserve"> PAGEREF _Toc6299063 \h </w:instrText>
      </w:r>
      <w:r>
        <w:fldChar w:fldCharType="separate"/>
      </w:r>
      <w:r w:rsidR="00E67BBC">
        <w:t>67</w:t>
      </w:r>
      <w:r>
        <w:fldChar w:fldCharType="end"/>
      </w:r>
    </w:p>
    <w:p w14:paraId="25F62944" w14:textId="58CB1CF5" w:rsidR="00793FB4" w:rsidRDefault="00793FB4">
      <w:pPr>
        <w:pStyle w:val="TOC1"/>
        <w:tabs>
          <w:tab w:val="left" w:pos="1134"/>
        </w:tabs>
        <w:rPr>
          <w:rFonts w:eastAsiaTheme="minorEastAsia" w:cstheme="minorBidi"/>
          <w:b w:val="0"/>
          <w:color w:val="auto"/>
          <w:sz w:val="22"/>
          <w:szCs w:val="22"/>
        </w:rPr>
      </w:pPr>
      <w:r w:rsidRPr="00D35751">
        <w:rPr>
          <w:u w:color="407EC9"/>
        </w:rPr>
        <w:t>ANNEX 1</w:t>
      </w:r>
      <w:r>
        <w:rPr>
          <w:rFonts w:eastAsiaTheme="minorEastAsia" w:cstheme="minorBidi"/>
          <w:b w:val="0"/>
          <w:color w:val="auto"/>
          <w:sz w:val="22"/>
          <w:szCs w:val="22"/>
        </w:rPr>
        <w:tab/>
      </w:r>
      <w:r>
        <w:t>VTS Operator Competence chart</w:t>
      </w:r>
      <w:r>
        <w:tab/>
      </w:r>
      <w:r>
        <w:fldChar w:fldCharType="begin"/>
      </w:r>
      <w:r>
        <w:instrText xml:space="preserve"> PAGEREF _Toc6299064 \h </w:instrText>
      </w:r>
      <w:r>
        <w:fldChar w:fldCharType="separate"/>
      </w:r>
      <w:r w:rsidR="00E67BBC">
        <w:t>70</w:t>
      </w:r>
      <w:r>
        <w:fldChar w:fldCharType="end"/>
      </w:r>
    </w:p>
    <w:p w14:paraId="6F99D52A" w14:textId="65C7C6BE" w:rsidR="00793FB4" w:rsidRDefault="00793FB4">
      <w:pPr>
        <w:pStyle w:val="TOC1"/>
        <w:tabs>
          <w:tab w:val="left" w:pos="1134"/>
        </w:tabs>
        <w:rPr>
          <w:rFonts w:eastAsiaTheme="minorEastAsia" w:cstheme="minorBidi"/>
          <w:b w:val="0"/>
          <w:color w:val="auto"/>
          <w:sz w:val="22"/>
          <w:szCs w:val="22"/>
        </w:rPr>
      </w:pPr>
      <w:r w:rsidRPr="00D35751">
        <w:rPr>
          <w:u w:color="407EC9"/>
        </w:rPr>
        <w:t>ANNEX 2</w:t>
      </w:r>
      <w:r>
        <w:rPr>
          <w:rFonts w:eastAsiaTheme="minorEastAsia" w:cstheme="minorBidi"/>
          <w:b w:val="0"/>
          <w:color w:val="auto"/>
          <w:sz w:val="22"/>
          <w:szCs w:val="22"/>
        </w:rPr>
        <w:tab/>
      </w:r>
      <w:r>
        <w:t>Teaching aids and references</w:t>
      </w:r>
      <w:r>
        <w:tab/>
      </w:r>
      <w:r>
        <w:fldChar w:fldCharType="begin"/>
      </w:r>
      <w:r>
        <w:instrText xml:space="preserve"> PAGEREF _Toc6299065 \h </w:instrText>
      </w:r>
      <w:r>
        <w:fldChar w:fldCharType="separate"/>
      </w:r>
      <w:r w:rsidR="00E67BBC">
        <w:t>78</w:t>
      </w:r>
      <w:r>
        <w:fldChar w:fldCharType="end"/>
      </w:r>
    </w:p>
    <w:p w14:paraId="7B93A6B0" w14:textId="40FA1232" w:rsidR="00793FB4" w:rsidRDefault="00793FB4">
      <w:pPr>
        <w:pStyle w:val="TOC1"/>
        <w:tabs>
          <w:tab w:val="left" w:pos="1134"/>
        </w:tabs>
        <w:rPr>
          <w:rFonts w:eastAsiaTheme="minorEastAsia" w:cstheme="minorBidi"/>
          <w:b w:val="0"/>
          <w:color w:val="auto"/>
          <w:sz w:val="22"/>
          <w:szCs w:val="22"/>
        </w:rPr>
      </w:pPr>
      <w:r w:rsidRPr="00D35751">
        <w:rPr>
          <w:u w:color="407EC9"/>
        </w:rPr>
        <w:lastRenderedPageBreak/>
        <w:t>ANNEX 3</w:t>
      </w:r>
      <w:r>
        <w:rPr>
          <w:rFonts w:eastAsiaTheme="minorEastAsia" w:cstheme="minorBidi"/>
          <w:b w:val="0"/>
          <w:color w:val="auto"/>
          <w:sz w:val="22"/>
          <w:szCs w:val="22"/>
        </w:rPr>
        <w:tab/>
      </w:r>
      <w:r w:rsidRPr="00D35751">
        <w:rPr>
          <w:lang w:val="fr-FR"/>
        </w:rPr>
        <w:t>Example of English Language Tests</w:t>
      </w:r>
      <w:r>
        <w:tab/>
      </w:r>
      <w:r>
        <w:fldChar w:fldCharType="begin"/>
      </w:r>
      <w:r>
        <w:instrText xml:space="preserve"> PAGEREF _Toc6299066 \h </w:instrText>
      </w:r>
      <w:r>
        <w:fldChar w:fldCharType="separate"/>
      </w:r>
      <w:r w:rsidR="00E67BBC">
        <w:t>82</w:t>
      </w:r>
      <w:r>
        <w:fldChar w:fldCharType="end"/>
      </w:r>
    </w:p>
    <w:p w14:paraId="28A0D4CE" w14:textId="2313C218" w:rsidR="00642025" w:rsidRPr="00093294" w:rsidRDefault="00B53268" w:rsidP="007B7FEC">
      <w:pPr>
        <w:rPr>
          <w:color w:val="00558C" w:themeColor="accent1"/>
        </w:rPr>
      </w:pPr>
      <w:r>
        <w:rPr>
          <w:b/>
          <w:noProof/>
          <w:color w:val="00558C" w:themeColor="accent1"/>
        </w:rPr>
        <w:fldChar w:fldCharType="end"/>
      </w:r>
      <w:commentRangeEnd w:id="5"/>
      <w:r w:rsidR="00F46310">
        <w:rPr>
          <w:rStyle w:val="CommentReference"/>
        </w:rPr>
        <w:commentReference w:id="5"/>
      </w:r>
      <w:commentRangeEnd w:id="6"/>
      <w:r w:rsidR="00F46310">
        <w:rPr>
          <w:rStyle w:val="CommentReference"/>
        </w:rPr>
        <w:commentReference w:id="6"/>
      </w:r>
    </w:p>
    <w:p w14:paraId="3D1099AF" w14:textId="77777777" w:rsidR="00D36983" w:rsidRPr="00093294" w:rsidRDefault="00D36983" w:rsidP="00D36983">
      <w:pPr>
        <w:pStyle w:val="ListofFigures"/>
      </w:pPr>
      <w:r w:rsidRPr="00093294">
        <w:t>List of Tables</w:t>
      </w:r>
    </w:p>
    <w:p w14:paraId="65C936C7" w14:textId="07B2F715" w:rsidR="00D43E9F" w:rsidRDefault="00D36983">
      <w:pPr>
        <w:pStyle w:val="TableofFigures"/>
        <w:rPr>
          <w:rFonts w:eastAsiaTheme="minorEastAsia" w:cstheme="minorBidi"/>
          <w:i w:val="0"/>
          <w:noProof/>
          <w:sz w:val="22"/>
          <w:szCs w:val="22"/>
          <w:lang w:val="en-IE" w:eastAsia="en-IE"/>
        </w:rPr>
      </w:pPr>
      <w:r w:rsidRPr="00093294">
        <w:fldChar w:fldCharType="begin"/>
      </w:r>
      <w:r w:rsidRPr="00093294">
        <w:instrText xml:space="preserve"> TOC \t "Table caption" \c </w:instrText>
      </w:r>
      <w:r w:rsidRPr="00093294">
        <w:fldChar w:fldCharType="separate"/>
      </w:r>
      <w:r w:rsidR="00D43E9F">
        <w:rPr>
          <w:noProof/>
        </w:rPr>
        <w:t>Table 1</w:t>
      </w:r>
      <w:r w:rsidR="00D43E9F">
        <w:rPr>
          <w:rFonts w:eastAsiaTheme="minorEastAsia" w:cstheme="minorBidi"/>
          <w:i w:val="0"/>
          <w:noProof/>
          <w:sz w:val="22"/>
          <w:szCs w:val="22"/>
          <w:lang w:val="en-IE" w:eastAsia="en-IE"/>
        </w:rPr>
        <w:tab/>
      </w:r>
      <w:r w:rsidR="00D43E9F">
        <w:rPr>
          <w:noProof/>
        </w:rPr>
        <w:t>Levels of Competence</w:t>
      </w:r>
      <w:r w:rsidR="00D43E9F">
        <w:rPr>
          <w:noProof/>
        </w:rPr>
        <w:tab/>
      </w:r>
      <w:r w:rsidR="00D43E9F">
        <w:rPr>
          <w:noProof/>
        </w:rPr>
        <w:fldChar w:fldCharType="begin"/>
      </w:r>
      <w:r w:rsidR="00D43E9F">
        <w:rPr>
          <w:noProof/>
        </w:rPr>
        <w:instrText xml:space="preserve"> PAGEREF _Toc531423225 \h </w:instrText>
      </w:r>
      <w:r w:rsidR="00D43E9F">
        <w:rPr>
          <w:noProof/>
        </w:rPr>
      </w:r>
      <w:r w:rsidR="00D43E9F">
        <w:rPr>
          <w:noProof/>
        </w:rPr>
        <w:fldChar w:fldCharType="separate"/>
      </w:r>
      <w:r w:rsidR="00E67BBC">
        <w:rPr>
          <w:noProof/>
        </w:rPr>
        <w:t>15</w:t>
      </w:r>
      <w:r w:rsidR="00D43E9F">
        <w:rPr>
          <w:noProof/>
        </w:rPr>
        <w:fldChar w:fldCharType="end"/>
      </w:r>
    </w:p>
    <w:p w14:paraId="73475585" w14:textId="3FED35B6" w:rsidR="00D43E9F" w:rsidRDefault="00D43E9F">
      <w:pPr>
        <w:pStyle w:val="TableofFigures"/>
        <w:rPr>
          <w:rFonts w:eastAsiaTheme="minorEastAsia" w:cstheme="minorBidi"/>
          <w:i w:val="0"/>
          <w:noProof/>
          <w:sz w:val="22"/>
          <w:szCs w:val="22"/>
          <w:lang w:val="en-IE" w:eastAsia="en-IE"/>
        </w:rPr>
      </w:pPr>
      <w:r>
        <w:rPr>
          <w:noProof/>
        </w:rPr>
        <w:t>Table 2</w:t>
      </w:r>
      <w:r>
        <w:rPr>
          <w:rFonts w:eastAsiaTheme="minorEastAsia" w:cstheme="minorBidi"/>
          <w:i w:val="0"/>
          <w:noProof/>
          <w:sz w:val="22"/>
          <w:szCs w:val="22"/>
          <w:lang w:val="en-IE" w:eastAsia="en-IE"/>
        </w:rPr>
        <w:tab/>
      </w:r>
      <w:r>
        <w:rPr>
          <w:noProof/>
        </w:rPr>
        <w:t>Assessment Levels</w:t>
      </w:r>
      <w:r>
        <w:rPr>
          <w:noProof/>
        </w:rPr>
        <w:tab/>
      </w:r>
      <w:r>
        <w:rPr>
          <w:noProof/>
        </w:rPr>
        <w:fldChar w:fldCharType="begin"/>
      </w:r>
      <w:r>
        <w:rPr>
          <w:noProof/>
        </w:rPr>
        <w:instrText xml:space="preserve"> PAGEREF _Toc531423226 \h </w:instrText>
      </w:r>
      <w:r>
        <w:rPr>
          <w:noProof/>
        </w:rPr>
      </w:r>
      <w:r>
        <w:rPr>
          <w:noProof/>
        </w:rPr>
        <w:fldChar w:fldCharType="separate"/>
      </w:r>
      <w:r w:rsidR="00E67BBC">
        <w:rPr>
          <w:noProof/>
        </w:rPr>
        <w:t>16</w:t>
      </w:r>
      <w:r>
        <w:rPr>
          <w:noProof/>
        </w:rPr>
        <w:fldChar w:fldCharType="end"/>
      </w:r>
    </w:p>
    <w:p w14:paraId="12A8B85E" w14:textId="4AFA9A73" w:rsidR="00D43E9F" w:rsidRDefault="00D43E9F">
      <w:pPr>
        <w:pStyle w:val="TableofFigures"/>
        <w:rPr>
          <w:rFonts w:eastAsiaTheme="minorEastAsia" w:cstheme="minorBidi"/>
          <w:i w:val="0"/>
          <w:noProof/>
          <w:sz w:val="22"/>
          <w:szCs w:val="22"/>
          <w:lang w:val="en-IE" w:eastAsia="en-IE"/>
        </w:rPr>
      </w:pPr>
      <w:r>
        <w:rPr>
          <w:noProof/>
        </w:rPr>
        <w:t>Table 3</w:t>
      </w:r>
      <w:r>
        <w:rPr>
          <w:rFonts w:eastAsiaTheme="minorEastAsia" w:cstheme="minorBidi"/>
          <w:i w:val="0"/>
          <w:noProof/>
          <w:sz w:val="22"/>
          <w:szCs w:val="22"/>
          <w:lang w:val="en-IE" w:eastAsia="en-IE"/>
        </w:rPr>
        <w:tab/>
      </w:r>
      <w:r>
        <w:rPr>
          <w:noProof/>
        </w:rPr>
        <w:t>Simulation Exercises</w:t>
      </w:r>
      <w:r>
        <w:rPr>
          <w:noProof/>
        </w:rPr>
        <w:tab/>
      </w:r>
      <w:r>
        <w:rPr>
          <w:noProof/>
        </w:rPr>
        <w:fldChar w:fldCharType="begin"/>
      </w:r>
      <w:r>
        <w:rPr>
          <w:noProof/>
        </w:rPr>
        <w:instrText xml:space="preserve"> PAGEREF _Toc531423227 \h </w:instrText>
      </w:r>
      <w:r>
        <w:rPr>
          <w:noProof/>
        </w:rPr>
      </w:r>
      <w:r>
        <w:rPr>
          <w:noProof/>
        </w:rPr>
        <w:fldChar w:fldCharType="separate"/>
      </w:r>
      <w:r w:rsidR="00E67BBC">
        <w:rPr>
          <w:noProof/>
        </w:rPr>
        <w:t>17</w:t>
      </w:r>
      <w:r>
        <w:rPr>
          <w:noProof/>
        </w:rPr>
        <w:fldChar w:fldCharType="end"/>
      </w:r>
    </w:p>
    <w:p w14:paraId="6DB5BB19" w14:textId="35A1FEB1" w:rsidR="00D43E9F" w:rsidRDefault="00D43E9F">
      <w:pPr>
        <w:pStyle w:val="TableofFigures"/>
        <w:rPr>
          <w:rFonts w:eastAsiaTheme="minorEastAsia" w:cstheme="minorBidi"/>
          <w:i w:val="0"/>
          <w:noProof/>
          <w:sz w:val="22"/>
          <w:szCs w:val="22"/>
          <w:lang w:val="en-IE" w:eastAsia="en-IE"/>
        </w:rPr>
      </w:pPr>
      <w:r>
        <w:rPr>
          <w:noProof/>
        </w:rPr>
        <w:t>Table 4</w:t>
      </w:r>
      <w:r>
        <w:rPr>
          <w:rFonts w:eastAsiaTheme="minorEastAsia" w:cstheme="minorBidi"/>
          <w:i w:val="0"/>
          <w:noProof/>
          <w:sz w:val="22"/>
          <w:szCs w:val="22"/>
          <w:lang w:val="en-IE" w:eastAsia="en-IE"/>
        </w:rPr>
        <w:tab/>
      </w:r>
      <w:r>
        <w:rPr>
          <w:noProof/>
        </w:rPr>
        <w:t>Recommended Course Hours</w:t>
      </w:r>
      <w:r>
        <w:rPr>
          <w:noProof/>
        </w:rPr>
        <w:tab/>
      </w:r>
      <w:r>
        <w:rPr>
          <w:noProof/>
        </w:rPr>
        <w:fldChar w:fldCharType="begin"/>
      </w:r>
      <w:r>
        <w:rPr>
          <w:noProof/>
        </w:rPr>
        <w:instrText xml:space="preserve"> PAGEREF _Toc531423228 \h </w:instrText>
      </w:r>
      <w:r>
        <w:rPr>
          <w:noProof/>
        </w:rPr>
      </w:r>
      <w:r>
        <w:rPr>
          <w:noProof/>
        </w:rPr>
        <w:fldChar w:fldCharType="separate"/>
      </w:r>
      <w:r w:rsidR="00E67BBC">
        <w:rPr>
          <w:noProof/>
        </w:rPr>
        <w:t>19</w:t>
      </w:r>
      <w:r>
        <w:rPr>
          <w:noProof/>
        </w:rPr>
        <w:fldChar w:fldCharType="end"/>
      </w:r>
    </w:p>
    <w:p w14:paraId="6FD79CD3" w14:textId="04AA6389" w:rsidR="00D43E9F" w:rsidRDefault="00D43E9F">
      <w:pPr>
        <w:pStyle w:val="TableofFigures"/>
        <w:rPr>
          <w:rFonts w:eastAsiaTheme="minorEastAsia" w:cstheme="minorBidi"/>
          <w:i w:val="0"/>
          <w:noProof/>
          <w:sz w:val="22"/>
          <w:szCs w:val="22"/>
          <w:lang w:val="en-IE" w:eastAsia="en-IE"/>
        </w:rPr>
      </w:pPr>
      <w:r>
        <w:rPr>
          <w:noProof/>
        </w:rPr>
        <w:t>Table 5</w:t>
      </w:r>
      <w:r>
        <w:rPr>
          <w:rFonts w:eastAsiaTheme="minorEastAsia" w:cstheme="minorBidi"/>
          <w:i w:val="0"/>
          <w:noProof/>
          <w:sz w:val="22"/>
          <w:szCs w:val="22"/>
          <w:lang w:val="en-IE" w:eastAsia="en-IE"/>
        </w:rPr>
        <w:tab/>
      </w:r>
      <w:r>
        <w:rPr>
          <w:noProof/>
        </w:rPr>
        <w:t>Subject outline – Language</w:t>
      </w:r>
      <w:r>
        <w:rPr>
          <w:noProof/>
        </w:rPr>
        <w:tab/>
      </w:r>
      <w:r>
        <w:rPr>
          <w:noProof/>
        </w:rPr>
        <w:fldChar w:fldCharType="begin"/>
      </w:r>
      <w:r>
        <w:rPr>
          <w:noProof/>
        </w:rPr>
        <w:instrText xml:space="preserve"> PAGEREF _Toc531423229 \h </w:instrText>
      </w:r>
      <w:r>
        <w:rPr>
          <w:noProof/>
        </w:rPr>
      </w:r>
      <w:r>
        <w:rPr>
          <w:noProof/>
        </w:rPr>
        <w:fldChar w:fldCharType="separate"/>
      </w:r>
      <w:r w:rsidR="00E67BBC">
        <w:rPr>
          <w:noProof/>
        </w:rPr>
        <w:t>21</w:t>
      </w:r>
      <w:r>
        <w:rPr>
          <w:noProof/>
        </w:rPr>
        <w:fldChar w:fldCharType="end"/>
      </w:r>
    </w:p>
    <w:p w14:paraId="3DA8367A" w14:textId="343A0A0C" w:rsidR="00D43E9F" w:rsidRDefault="00D43E9F">
      <w:pPr>
        <w:pStyle w:val="TableofFigures"/>
        <w:rPr>
          <w:rFonts w:eastAsiaTheme="minorEastAsia" w:cstheme="minorBidi"/>
          <w:i w:val="0"/>
          <w:noProof/>
          <w:sz w:val="22"/>
          <w:szCs w:val="22"/>
          <w:lang w:val="en-IE" w:eastAsia="en-IE"/>
        </w:rPr>
      </w:pPr>
      <w:r>
        <w:rPr>
          <w:noProof/>
        </w:rPr>
        <w:t>Table 6</w:t>
      </w:r>
      <w:r>
        <w:rPr>
          <w:rFonts w:eastAsiaTheme="minorEastAsia" w:cstheme="minorBidi"/>
          <w:i w:val="0"/>
          <w:noProof/>
          <w:sz w:val="22"/>
          <w:szCs w:val="22"/>
          <w:lang w:val="en-IE" w:eastAsia="en-IE"/>
        </w:rPr>
        <w:tab/>
      </w:r>
      <w:r>
        <w:rPr>
          <w:noProof/>
        </w:rPr>
        <w:t>Detailed Teaching Syllabus – Language</w:t>
      </w:r>
      <w:r>
        <w:rPr>
          <w:noProof/>
        </w:rPr>
        <w:tab/>
      </w:r>
      <w:r>
        <w:rPr>
          <w:noProof/>
        </w:rPr>
        <w:fldChar w:fldCharType="begin"/>
      </w:r>
      <w:r>
        <w:rPr>
          <w:noProof/>
        </w:rPr>
        <w:instrText xml:space="preserve"> PAGEREF _Toc531423230 \h </w:instrText>
      </w:r>
      <w:r>
        <w:rPr>
          <w:noProof/>
        </w:rPr>
      </w:r>
      <w:r>
        <w:rPr>
          <w:noProof/>
        </w:rPr>
        <w:fldChar w:fldCharType="separate"/>
      </w:r>
      <w:r w:rsidR="00E67BBC">
        <w:rPr>
          <w:noProof/>
        </w:rPr>
        <w:t>22</w:t>
      </w:r>
      <w:r>
        <w:rPr>
          <w:noProof/>
        </w:rPr>
        <w:fldChar w:fldCharType="end"/>
      </w:r>
    </w:p>
    <w:p w14:paraId="793EA87B" w14:textId="6A020099" w:rsidR="00D43E9F" w:rsidRDefault="00D43E9F">
      <w:pPr>
        <w:pStyle w:val="TableofFigures"/>
        <w:rPr>
          <w:rFonts w:eastAsiaTheme="minorEastAsia" w:cstheme="minorBidi"/>
          <w:i w:val="0"/>
          <w:noProof/>
          <w:sz w:val="22"/>
          <w:szCs w:val="22"/>
          <w:lang w:val="en-IE" w:eastAsia="en-IE"/>
        </w:rPr>
      </w:pPr>
      <w:r>
        <w:rPr>
          <w:noProof/>
        </w:rPr>
        <w:t>Table 7</w:t>
      </w:r>
      <w:r>
        <w:rPr>
          <w:rFonts w:eastAsiaTheme="minorEastAsia" w:cstheme="minorBidi"/>
          <w:i w:val="0"/>
          <w:noProof/>
          <w:sz w:val="22"/>
          <w:szCs w:val="22"/>
          <w:lang w:val="en-IE" w:eastAsia="en-IE"/>
        </w:rPr>
        <w:tab/>
      </w:r>
      <w:r>
        <w:rPr>
          <w:noProof/>
        </w:rPr>
        <w:t>Subject outline – Traffic management</w:t>
      </w:r>
      <w:r>
        <w:rPr>
          <w:noProof/>
        </w:rPr>
        <w:tab/>
      </w:r>
      <w:r>
        <w:rPr>
          <w:noProof/>
        </w:rPr>
        <w:fldChar w:fldCharType="begin"/>
      </w:r>
      <w:r>
        <w:rPr>
          <w:noProof/>
        </w:rPr>
        <w:instrText xml:space="preserve"> PAGEREF _Toc531423231 \h </w:instrText>
      </w:r>
      <w:r>
        <w:rPr>
          <w:noProof/>
        </w:rPr>
      </w:r>
      <w:r>
        <w:rPr>
          <w:noProof/>
        </w:rPr>
        <w:fldChar w:fldCharType="separate"/>
      </w:r>
      <w:r w:rsidR="00E67BBC">
        <w:rPr>
          <w:noProof/>
        </w:rPr>
        <w:t>25</w:t>
      </w:r>
      <w:r>
        <w:rPr>
          <w:noProof/>
        </w:rPr>
        <w:fldChar w:fldCharType="end"/>
      </w:r>
    </w:p>
    <w:p w14:paraId="73D25F6E" w14:textId="7F7426A8" w:rsidR="00D43E9F" w:rsidRDefault="00D43E9F">
      <w:pPr>
        <w:pStyle w:val="TableofFigures"/>
        <w:rPr>
          <w:rFonts w:eastAsiaTheme="minorEastAsia" w:cstheme="minorBidi"/>
          <w:i w:val="0"/>
          <w:noProof/>
          <w:sz w:val="22"/>
          <w:szCs w:val="22"/>
          <w:lang w:val="en-IE" w:eastAsia="en-IE"/>
        </w:rPr>
      </w:pPr>
      <w:r>
        <w:rPr>
          <w:noProof/>
        </w:rPr>
        <w:t>Table 8</w:t>
      </w:r>
      <w:r>
        <w:rPr>
          <w:rFonts w:eastAsiaTheme="minorEastAsia" w:cstheme="minorBidi"/>
          <w:i w:val="0"/>
          <w:noProof/>
          <w:sz w:val="22"/>
          <w:szCs w:val="22"/>
          <w:lang w:val="en-IE" w:eastAsia="en-IE"/>
        </w:rPr>
        <w:tab/>
      </w:r>
      <w:r>
        <w:rPr>
          <w:noProof/>
        </w:rPr>
        <w:t>Detailed teaching syllabus – Traffic management</w:t>
      </w:r>
      <w:r>
        <w:rPr>
          <w:noProof/>
        </w:rPr>
        <w:tab/>
      </w:r>
      <w:r>
        <w:rPr>
          <w:noProof/>
        </w:rPr>
        <w:fldChar w:fldCharType="begin"/>
      </w:r>
      <w:r>
        <w:rPr>
          <w:noProof/>
        </w:rPr>
        <w:instrText xml:space="preserve"> PAGEREF _Toc531423232 \h </w:instrText>
      </w:r>
      <w:r>
        <w:rPr>
          <w:noProof/>
        </w:rPr>
      </w:r>
      <w:r>
        <w:rPr>
          <w:noProof/>
        </w:rPr>
        <w:fldChar w:fldCharType="separate"/>
      </w:r>
      <w:r w:rsidR="00E67BBC">
        <w:rPr>
          <w:noProof/>
        </w:rPr>
        <w:t>26</w:t>
      </w:r>
      <w:r>
        <w:rPr>
          <w:noProof/>
        </w:rPr>
        <w:fldChar w:fldCharType="end"/>
      </w:r>
    </w:p>
    <w:p w14:paraId="68A3FCC3" w14:textId="4F2CBB2E" w:rsidR="00D43E9F" w:rsidRDefault="00D43E9F">
      <w:pPr>
        <w:pStyle w:val="TableofFigures"/>
        <w:rPr>
          <w:rFonts w:eastAsiaTheme="minorEastAsia" w:cstheme="minorBidi"/>
          <w:i w:val="0"/>
          <w:noProof/>
          <w:sz w:val="22"/>
          <w:szCs w:val="22"/>
          <w:lang w:val="en-IE" w:eastAsia="en-IE"/>
        </w:rPr>
      </w:pPr>
      <w:r>
        <w:rPr>
          <w:noProof/>
        </w:rPr>
        <w:t>Table 9</w:t>
      </w:r>
      <w:r>
        <w:rPr>
          <w:rFonts w:eastAsiaTheme="minorEastAsia" w:cstheme="minorBidi"/>
          <w:i w:val="0"/>
          <w:noProof/>
          <w:sz w:val="22"/>
          <w:szCs w:val="22"/>
          <w:lang w:val="en-IE" w:eastAsia="en-IE"/>
        </w:rPr>
        <w:tab/>
      </w:r>
      <w:r>
        <w:rPr>
          <w:noProof/>
        </w:rPr>
        <w:t>Subject outline - Equipment</w:t>
      </w:r>
      <w:r>
        <w:rPr>
          <w:noProof/>
        </w:rPr>
        <w:tab/>
      </w:r>
      <w:r>
        <w:rPr>
          <w:noProof/>
        </w:rPr>
        <w:fldChar w:fldCharType="begin"/>
      </w:r>
      <w:r>
        <w:rPr>
          <w:noProof/>
        </w:rPr>
        <w:instrText xml:space="preserve"> PAGEREF _Toc531423233 \h </w:instrText>
      </w:r>
      <w:r>
        <w:rPr>
          <w:noProof/>
        </w:rPr>
      </w:r>
      <w:r>
        <w:rPr>
          <w:noProof/>
        </w:rPr>
        <w:fldChar w:fldCharType="separate"/>
      </w:r>
      <w:r w:rsidR="00E67BBC">
        <w:rPr>
          <w:noProof/>
        </w:rPr>
        <w:t>32</w:t>
      </w:r>
      <w:r>
        <w:rPr>
          <w:noProof/>
        </w:rPr>
        <w:fldChar w:fldCharType="end"/>
      </w:r>
    </w:p>
    <w:p w14:paraId="7624C424" w14:textId="16DA92F0" w:rsidR="00D43E9F" w:rsidRDefault="00D43E9F">
      <w:pPr>
        <w:pStyle w:val="TableofFigures"/>
        <w:rPr>
          <w:rFonts w:eastAsiaTheme="minorEastAsia" w:cstheme="minorBidi"/>
          <w:i w:val="0"/>
          <w:noProof/>
          <w:sz w:val="22"/>
          <w:szCs w:val="22"/>
          <w:lang w:val="en-IE" w:eastAsia="en-IE"/>
        </w:rPr>
      </w:pPr>
      <w:r>
        <w:rPr>
          <w:noProof/>
        </w:rPr>
        <w:t>Table 10</w:t>
      </w:r>
      <w:r>
        <w:rPr>
          <w:rFonts w:eastAsiaTheme="minorEastAsia" w:cstheme="minorBidi"/>
          <w:i w:val="0"/>
          <w:noProof/>
          <w:sz w:val="22"/>
          <w:szCs w:val="22"/>
          <w:lang w:val="en-IE" w:eastAsia="en-IE"/>
        </w:rPr>
        <w:tab/>
      </w:r>
      <w:r>
        <w:rPr>
          <w:noProof/>
        </w:rPr>
        <w:t>Detailed teaching syllabus – Equipment</w:t>
      </w:r>
      <w:r>
        <w:rPr>
          <w:noProof/>
        </w:rPr>
        <w:tab/>
      </w:r>
      <w:r>
        <w:rPr>
          <w:noProof/>
        </w:rPr>
        <w:fldChar w:fldCharType="begin"/>
      </w:r>
      <w:r>
        <w:rPr>
          <w:noProof/>
        </w:rPr>
        <w:instrText xml:space="preserve"> PAGEREF _Toc531423234 \h </w:instrText>
      </w:r>
      <w:r>
        <w:rPr>
          <w:noProof/>
        </w:rPr>
      </w:r>
      <w:r>
        <w:rPr>
          <w:noProof/>
        </w:rPr>
        <w:fldChar w:fldCharType="separate"/>
      </w:r>
      <w:r w:rsidR="00E67BBC">
        <w:rPr>
          <w:noProof/>
        </w:rPr>
        <w:t>33</w:t>
      </w:r>
      <w:r>
        <w:rPr>
          <w:noProof/>
        </w:rPr>
        <w:fldChar w:fldCharType="end"/>
      </w:r>
    </w:p>
    <w:p w14:paraId="7B858A37" w14:textId="73EF557D" w:rsidR="00D43E9F" w:rsidRDefault="00D43E9F">
      <w:pPr>
        <w:pStyle w:val="TableofFigures"/>
        <w:rPr>
          <w:rFonts w:eastAsiaTheme="minorEastAsia" w:cstheme="minorBidi"/>
          <w:i w:val="0"/>
          <w:noProof/>
          <w:sz w:val="22"/>
          <w:szCs w:val="22"/>
          <w:lang w:val="en-IE" w:eastAsia="en-IE"/>
        </w:rPr>
      </w:pPr>
      <w:r>
        <w:rPr>
          <w:noProof/>
        </w:rPr>
        <w:t>Table 11</w:t>
      </w:r>
      <w:r>
        <w:rPr>
          <w:rFonts w:eastAsiaTheme="minorEastAsia" w:cstheme="minorBidi"/>
          <w:i w:val="0"/>
          <w:noProof/>
          <w:sz w:val="22"/>
          <w:szCs w:val="22"/>
          <w:lang w:val="en-IE" w:eastAsia="en-IE"/>
        </w:rPr>
        <w:tab/>
      </w:r>
      <w:r>
        <w:rPr>
          <w:noProof/>
        </w:rPr>
        <w:t>Subject outline – Nautical knowledge</w:t>
      </w:r>
      <w:r>
        <w:rPr>
          <w:noProof/>
        </w:rPr>
        <w:tab/>
      </w:r>
      <w:r>
        <w:rPr>
          <w:noProof/>
        </w:rPr>
        <w:fldChar w:fldCharType="begin"/>
      </w:r>
      <w:r>
        <w:rPr>
          <w:noProof/>
        </w:rPr>
        <w:instrText xml:space="preserve"> PAGEREF _Toc531423235 \h </w:instrText>
      </w:r>
      <w:r>
        <w:rPr>
          <w:noProof/>
        </w:rPr>
      </w:r>
      <w:r>
        <w:rPr>
          <w:noProof/>
        </w:rPr>
        <w:fldChar w:fldCharType="separate"/>
      </w:r>
      <w:r w:rsidR="00E67BBC">
        <w:rPr>
          <w:noProof/>
        </w:rPr>
        <w:t>38</w:t>
      </w:r>
      <w:r>
        <w:rPr>
          <w:noProof/>
        </w:rPr>
        <w:fldChar w:fldCharType="end"/>
      </w:r>
    </w:p>
    <w:p w14:paraId="4D146AF9" w14:textId="4D4099FE" w:rsidR="00D43E9F" w:rsidRDefault="00D43E9F">
      <w:pPr>
        <w:pStyle w:val="TableofFigures"/>
        <w:rPr>
          <w:rFonts w:eastAsiaTheme="minorEastAsia" w:cstheme="minorBidi"/>
          <w:i w:val="0"/>
          <w:noProof/>
          <w:sz w:val="22"/>
          <w:szCs w:val="22"/>
          <w:lang w:val="en-IE" w:eastAsia="en-IE"/>
        </w:rPr>
      </w:pPr>
      <w:r>
        <w:rPr>
          <w:noProof/>
        </w:rPr>
        <w:t>Table 12</w:t>
      </w:r>
      <w:r>
        <w:rPr>
          <w:rFonts w:eastAsiaTheme="minorEastAsia" w:cstheme="minorBidi"/>
          <w:i w:val="0"/>
          <w:noProof/>
          <w:sz w:val="22"/>
          <w:szCs w:val="22"/>
          <w:lang w:val="en-IE" w:eastAsia="en-IE"/>
        </w:rPr>
        <w:tab/>
      </w:r>
      <w:r>
        <w:rPr>
          <w:noProof/>
        </w:rPr>
        <w:t>Detailed teaching syllabus – Nautical knowledge</w:t>
      </w:r>
      <w:r>
        <w:rPr>
          <w:noProof/>
        </w:rPr>
        <w:tab/>
      </w:r>
      <w:r>
        <w:rPr>
          <w:noProof/>
        </w:rPr>
        <w:fldChar w:fldCharType="begin"/>
      </w:r>
      <w:r>
        <w:rPr>
          <w:noProof/>
        </w:rPr>
        <w:instrText xml:space="preserve"> PAGEREF _Toc531423236 \h </w:instrText>
      </w:r>
      <w:r>
        <w:rPr>
          <w:noProof/>
        </w:rPr>
      </w:r>
      <w:r>
        <w:rPr>
          <w:noProof/>
        </w:rPr>
        <w:fldChar w:fldCharType="separate"/>
      </w:r>
      <w:r w:rsidR="00E67BBC">
        <w:rPr>
          <w:noProof/>
        </w:rPr>
        <w:t>39</w:t>
      </w:r>
      <w:r>
        <w:rPr>
          <w:noProof/>
        </w:rPr>
        <w:fldChar w:fldCharType="end"/>
      </w:r>
    </w:p>
    <w:p w14:paraId="2358AA33" w14:textId="09BFFB4F" w:rsidR="00D43E9F" w:rsidRDefault="00D43E9F">
      <w:pPr>
        <w:pStyle w:val="TableofFigures"/>
        <w:rPr>
          <w:rFonts w:eastAsiaTheme="minorEastAsia" w:cstheme="minorBidi"/>
          <w:i w:val="0"/>
          <w:noProof/>
          <w:sz w:val="22"/>
          <w:szCs w:val="22"/>
          <w:lang w:val="en-IE" w:eastAsia="en-IE"/>
        </w:rPr>
      </w:pPr>
      <w:r>
        <w:rPr>
          <w:noProof/>
        </w:rPr>
        <w:t>Table 13</w:t>
      </w:r>
      <w:r>
        <w:rPr>
          <w:rFonts w:eastAsiaTheme="minorEastAsia" w:cstheme="minorBidi"/>
          <w:i w:val="0"/>
          <w:noProof/>
          <w:sz w:val="22"/>
          <w:szCs w:val="22"/>
          <w:lang w:val="en-IE" w:eastAsia="en-IE"/>
        </w:rPr>
        <w:tab/>
      </w:r>
      <w:r>
        <w:rPr>
          <w:noProof/>
        </w:rPr>
        <w:t>Subject outline – Communication co-ordination</w:t>
      </w:r>
      <w:r>
        <w:rPr>
          <w:noProof/>
        </w:rPr>
        <w:tab/>
      </w:r>
      <w:r>
        <w:rPr>
          <w:noProof/>
        </w:rPr>
        <w:fldChar w:fldCharType="begin"/>
      </w:r>
      <w:r>
        <w:rPr>
          <w:noProof/>
        </w:rPr>
        <w:instrText xml:space="preserve"> PAGEREF _Toc531423237 \h </w:instrText>
      </w:r>
      <w:r>
        <w:rPr>
          <w:noProof/>
        </w:rPr>
      </w:r>
      <w:r>
        <w:rPr>
          <w:noProof/>
        </w:rPr>
        <w:fldChar w:fldCharType="separate"/>
      </w:r>
      <w:r w:rsidR="00E67BBC">
        <w:rPr>
          <w:noProof/>
        </w:rPr>
        <w:t>51</w:t>
      </w:r>
      <w:r>
        <w:rPr>
          <w:noProof/>
        </w:rPr>
        <w:fldChar w:fldCharType="end"/>
      </w:r>
    </w:p>
    <w:p w14:paraId="1B8634E8" w14:textId="3EC73911" w:rsidR="00D43E9F" w:rsidRDefault="00D43E9F">
      <w:pPr>
        <w:pStyle w:val="TableofFigures"/>
        <w:rPr>
          <w:rFonts w:eastAsiaTheme="minorEastAsia" w:cstheme="minorBidi"/>
          <w:i w:val="0"/>
          <w:noProof/>
          <w:sz w:val="22"/>
          <w:szCs w:val="22"/>
          <w:lang w:val="en-IE" w:eastAsia="en-IE"/>
        </w:rPr>
      </w:pPr>
      <w:r>
        <w:rPr>
          <w:noProof/>
        </w:rPr>
        <w:t>Table 14</w:t>
      </w:r>
      <w:r>
        <w:rPr>
          <w:rFonts w:eastAsiaTheme="minorEastAsia" w:cstheme="minorBidi"/>
          <w:i w:val="0"/>
          <w:noProof/>
          <w:sz w:val="22"/>
          <w:szCs w:val="22"/>
          <w:lang w:val="en-IE" w:eastAsia="en-IE"/>
        </w:rPr>
        <w:tab/>
      </w:r>
      <w:r>
        <w:rPr>
          <w:noProof/>
        </w:rPr>
        <w:t>Detailed teaching syllabus – Communication co-ordination</w:t>
      </w:r>
      <w:r>
        <w:rPr>
          <w:noProof/>
        </w:rPr>
        <w:tab/>
      </w:r>
      <w:r>
        <w:rPr>
          <w:noProof/>
        </w:rPr>
        <w:fldChar w:fldCharType="begin"/>
      </w:r>
      <w:r>
        <w:rPr>
          <w:noProof/>
        </w:rPr>
        <w:instrText xml:space="preserve"> PAGEREF _Toc531423238 \h </w:instrText>
      </w:r>
      <w:r>
        <w:rPr>
          <w:noProof/>
        </w:rPr>
      </w:r>
      <w:r>
        <w:rPr>
          <w:noProof/>
        </w:rPr>
        <w:fldChar w:fldCharType="separate"/>
      </w:r>
      <w:r w:rsidR="00E67BBC">
        <w:rPr>
          <w:noProof/>
        </w:rPr>
        <w:t>52</w:t>
      </w:r>
      <w:r>
        <w:rPr>
          <w:noProof/>
        </w:rPr>
        <w:fldChar w:fldCharType="end"/>
      </w:r>
    </w:p>
    <w:p w14:paraId="06A85B9C" w14:textId="1D36720D" w:rsidR="00D43E9F" w:rsidRDefault="00D43E9F">
      <w:pPr>
        <w:pStyle w:val="TableofFigures"/>
        <w:rPr>
          <w:rFonts w:eastAsiaTheme="minorEastAsia" w:cstheme="minorBidi"/>
          <w:i w:val="0"/>
          <w:noProof/>
          <w:sz w:val="22"/>
          <w:szCs w:val="22"/>
          <w:lang w:val="en-IE" w:eastAsia="en-IE"/>
        </w:rPr>
      </w:pPr>
      <w:r>
        <w:rPr>
          <w:noProof/>
        </w:rPr>
        <w:t>Table 15</w:t>
      </w:r>
      <w:r>
        <w:rPr>
          <w:rFonts w:eastAsiaTheme="minorEastAsia" w:cstheme="minorBidi"/>
          <w:i w:val="0"/>
          <w:noProof/>
          <w:sz w:val="22"/>
          <w:szCs w:val="22"/>
          <w:lang w:val="en-IE" w:eastAsia="en-IE"/>
        </w:rPr>
        <w:tab/>
      </w:r>
      <w:r>
        <w:rPr>
          <w:noProof/>
        </w:rPr>
        <w:t>Subject outline – VHF radio</w:t>
      </w:r>
      <w:r>
        <w:rPr>
          <w:noProof/>
        </w:rPr>
        <w:tab/>
      </w:r>
      <w:r>
        <w:rPr>
          <w:noProof/>
        </w:rPr>
        <w:fldChar w:fldCharType="begin"/>
      </w:r>
      <w:r>
        <w:rPr>
          <w:noProof/>
        </w:rPr>
        <w:instrText xml:space="preserve"> PAGEREF _Toc531423239 \h </w:instrText>
      </w:r>
      <w:r>
        <w:rPr>
          <w:noProof/>
        </w:rPr>
      </w:r>
      <w:r>
        <w:rPr>
          <w:noProof/>
        </w:rPr>
        <w:fldChar w:fldCharType="separate"/>
      </w:r>
      <w:r w:rsidR="00E67BBC">
        <w:rPr>
          <w:noProof/>
        </w:rPr>
        <w:t>58</w:t>
      </w:r>
      <w:r>
        <w:rPr>
          <w:noProof/>
        </w:rPr>
        <w:fldChar w:fldCharType="end"/>
      </w:r>
    </w:p>
    <w:p w14:paraId="03CF3369" w14:textId="50EACD09" w:rsidR="00D43E9F" w:rsidRDefault="00D43E9F">
      <w:pPr>
        <w:pStyle w:val="TableofFigures"/>
        <w:rPr>
          <w:rFonts w:eastAsiaTheme="minorEastAsia" w:cstheme="minorBidi"/>
          <w:i w:val="0"/>
          <w:noProof/>
          <w:sz w:val="22"/>
          <w:szCs w:val="22"/>
          <w:lang w:val="en-IE" w:eastAsia="en-IE"/>
        </w:rPr>
      </w:pPr>
      <w:r>
        <w:rPr>
          <w:noProof/>
        </w:rPr>
        <w:t>Table 16</w:t>
      </w:r>
      <w:r>
        <w:rPr>
          <w:rFonts w:eastAsiaTheme="minorEastAsia" w:cstheme="minorBidi"/>
          <w:i w:val="0"/>
          <w:noProof/>
          <w:sz w:val="22"/>
          <w:szCs w:val="22"/>
          <w:lang w:val="en-IE" w:eastAsia="en-IE"/>
        </w:rPr>
        <w:tab/>
      </w:r>
      <w:r>
        <w:rPr>
          <w:noProof/>
        </w:rPr>
        <w:t>Detailed teaching syllabus – VHF radio</w:t>
      </w:r>
      <w:r>
        <w:rPr>
          <w:noProof/>
        </w:rPr>
        <w:tab/>
      </w:r>
      <w:r>
        <w:rPr>
          <w:noProof/>
        </w:rPr>
        <w:fldChar w:fldCharType="begin"/>
      </w:r>
      <w:r>
        <w:rPr>
          <w:noProof/>
        </w:rPr>
        <w:instrText xml:space="preserve"> PAGEREF _Toc531423240 \h </w:instrText>
      </w:r>
      <w:r>
        <w:rPr>
          <w:noProof/>
        </w:rPr>
      </w:r>
      <w:r>
        <w:rPr>
          <w:noProof/>
        </w:rPr>
        <w:fldChar w:fldCharType="separate"/>
      </w:r>
      <w:r w:rsidR="00E67BBC">
        <w:rPr>
          <w:noProof/>
        </w:rPr>
        <w:t>59</w:t>
      </w:r>
      <w:r>
        <w:rPr>
          <w:noProof/>
        </w:rPr>
        <w:fldChar w:fldCharType="end"/>
      </w:r>
    </w:p>
    <w:p w14:paraId="3EF3FE6A" w14:textId="626ADE38" w:rsidR="00D43E9F" w:rsidRDefault="00D43E9F">
      <w:pPr>
        <w:pStyle w:val="TableofFigures"/>
        <w:rPr>
          <w:rFonts w:eastAsiaTheme="minorEastAsia" w:cstheme="minorBidi"/>
          <w:i w:val="0"/>
          <w:noProof/>
          <w:sz w:val="22"/>
          <w:szCs w:val="22"/>
          <w:lang w:val="en-IE" w:eastAsia="en-IE"/>
        </w:rPr>
      </w:pPr>
      <w:r>
        <w:rPr>
          <w:noProof/>
        </w:rPr>
        <w:t>Table 17</w:t>
      </w:r>
      <w:r>
        <w:rPr>
          <w:rFonts w:eastAsiaTheme="minorEastAsia" w:cstheme="minorBidi"/>
          <w:i w:val="0"/>
          <w:noProof/>
          <w:sz w:val="22"/>
          <w:szCs w:val="22"/>
          <w:lang w:val="en-IE" w:eastAsia="en-IE"/>
        </w:rPr>
        <w:tab/>
      </w:r>
      <w:r>
        <w:rPr>
          <w:noProof/>
        </w:rPr>
        <w:t>Subject outline – Personal attributes</w:t>
      </w:r>
      <w:r>
        <w:rPr>
          <w:noProof/>
        </w:rPr>
        <w:tab/>
      </w:r>
      <w:r>
        <w:rPr>
          <w:noProof/>
        </w:rPr>
        <w:fldChar w:fldCharType="begin"/>
      </w:r>
      <w:r>
        <w:rPr>
          <w:noProof/>
        </w:rPr>
        <w:instrText xml:space="preserve"> PAGEREF _Toc531423241 \h </w:instrText>
      </w:r>
      <w:r>
        <w:rPr>
          <w:noProof/>
        </w:rPr>
      </w:r>
      <w:r>
        <w:rPr>
          <w:noProof/>
        </w:rPr>
        <w:fldChar w:fldCharType="separate"/>
      </w:r>
      <w:r w:rsidR="00E67BBC">
        <w:rPr>
          <w:noProof/>
        </w:rPr>
        <w:t>62</w:t>
      </w:r>
      <w:r>
        <w:rPr>
          <w:noProof/>
        </w:rPr>
        <w:fldChar w:fldCharType="end"/>
      </w:r>
    </w:p>
    <w:p w14:paraId="3173F5FC" w14:textId="6723ECDD" w:rsidR="00D43E9F" w:rsidRDefault="00D43E9F">
      <w:pPr>
        <w:pStyle w:val="TableofFigures"/>
        <w:rPr>
          <w:rFonts w:eastAsiaTheme="minorEastAsia" w:cstheme="minorBidi"/>
          <w:i w:val="0"/>
          <w:noProof/>
          <w:sz w:val="22"/>
          <w:szCs w:val="22"/>
          <w:lang w:val="en-IE" w:eastAsia="en-IE"/>
        </w:rPr>
      </w:pPr>
      <w:r>
        <w:rPr>
          <w:noProof/>
        </w:rPr>
        <w:t>Table 18</w:t>
      </w:r>
      <w:r>
        <w:rPr>
          <w:rFonts w:eastAsiaTheme="minorEastAsia" w:cstheme="minorBidi"/>
          <w:i w:val="0"/>
          <w:noProof/>
          <w:sz w:val="22"/>
          <w:szCs w:val="22"/>
          <w:lang w:val="en-IE" w:eastAsia="en-IE"/>
        </w:rPr>
        <w:tab/>
      </w:r>
      <w:r>
        <w:rPr>
          <w:noProof/>
        </w:rPr>
        <w:t>Detailed teaching syllabus – Personal attributes</w:t>
      </w:r>
      <w:r>
        <w:rPr>
          <w:noProof/>
        </w:rPr>
        <w:tab/>
      </w:r>
      <w:r>
        <w:rPr>
          <w:noProof/>
        </w:rPr>
        <w:fldChar w:fldCharType="begin"/>
      </w:r>
      <w:r>
        <w:rPr>
          <w:noProof/>
        </w:rPr>
        <w:instrText xml:space="preserve"> PAGEREF _Toc531423242 \h </w:instrText>
      </w:r>
      <w:r>
        <w:rPr>
          <w:noProof/>
        </w:rPr>
      </w:r>
      <w:r>
        <w:rPr>
          <w:noProof/>
        </w:rPr>
        <w:fldChar w:fldCharType="separate"/>
      </w:r>
      <w:r w:rsidR="00E67BBC">
        <w:rPr>
          <w:noProof/>
        </w:rPr>
        <w:t>63</w:t>
      </w:r>
      <w:r>
        <w:rPr>
          <w:noProof/>
        </w:rPr>
        <w:fldChar w:fldCharType="end"/>
      </w:r>
    </w:p>
    <w:p w14:paraId="48B09758" w14:textId="666BCE99" w:rsidR="00D43E9F" w:rsidRDefault="00D43E9F">
      <w:pPr>
        <w:pStyle w:val="TableofFigures"/>
        <w:rPr>
          <w:rFonts w:eastAsiaTheme="minorEastAsia" w:cstheme="minorBidi"/>
          <w:i w:val="0"/>
          <w:noProof/>
          <w:sz w:val="22"/>
          <w:szCs w:val="22"/>
          <w:lang w:val="en-IE" w:eastAsia="en-IE"/>
        </w:rPr>
      </w:pPr>
      <w:r>
        <w:rPr>
          <w:noProof/>
        </w:rPr>
        <w:t>Table 19</w:t>
      </w:r>
      <w:r>
        <w:rPr>
          <w:rFonts w:eastAsiaTheme="minorEastAsia" w:cstheme="minorBidi"/>
          <w:i w:val="0"/>
          <w:noProof/>
          <w:sz w:val="22"/>
          <w:szCs w:val="22"/>
          <w:lang w:val="en-IE" w:eastAsia="en-IE"/>
        </w:rPr>
        <w:tab/>
      </w:r>
      <w:r>
        <w:rPr>
          <w:noProof/>
        </w:rPr>
        <w:t>Subject outline – Emergency situations</w:t>
      </w:r>
      <w:r>
        <w:rPr>
          <w:noProof/>
        </w:rPr>
        <w:tab/>
      </w:r>
      <w:r>
        <w:rPr>
          <w:noProof/>
        </w:rPr>
        <w:fldChar w:fldCharType="begin"/>
      </w:r>
      <w:r>
        <w:rPr>
          <w:noProof/>
        </w:rPr>
        <w:instrText xml:space="preserve"> PAGEREF _Toc531423243 \h </w:instrText>
      </w:r>
      <w:r>
        <w:rPr>
          <w:noProof/>
        </w:rPr>
      </w:r>
      <w:r>
        <w:rPr>
          <w:noProof/>
        </w:rPr>
        <w:fldChar w:fldCharType="separate"/>
      </w:r>
      <w:r w:rsidR="00E67BBC">
        <w:rPr>
          <w:noProof/>
        </w:rPr>
        <w:t>66</w:t>
      </w:r>
      <w:r>
        <w:rPr>
          <w:noProof/>
        </w:rPr>
        <w:fldChar w:fldCharType="end"/>
      </w:r>
    </w:p>
    <w:p w14:paraId="39AAD9CB" w14:textId="7F6E8FB5" w:rsidR="00D43E9F" w:rsidRDefault="00D43E9F">
      <w:pPr>
        <w:pStyle w:val="TableofFigures"/>
        <w:rPr>
          <w:rFonts w:eastAsiaTheme="minorEastAsia" w:cstheme="minorBidi"/>
          <w:i w:val="0"/>
          <w:noProof/>
          <w:sz w:val="22"/>
          <w:szCs w:val="22"/>
          <w:lang w:val="en-IE" w:eastAsia="en-IE"/>
        </w:rPr>
      </w:pPr>
      <w:r>
        <w:rPr>
          <w:noProof/>
        </w:rPr>
        <w:t>Table 20</w:t>
      </w:r>
      <w:r>
        <w:rPr>
          <w:rFonts w:eastAsiaTheme="minorEastAsia" w:cstheme="minorBidi"/>
          <w:i w:val="0"/>
          <w:noProof/>
          <w:sz w:val="22"/>
          <w:szCs w:val="22"/>
          <w:lang w:val="en-IE" w:eastAsia="en-IE"/>
        </w:rPr>
        <w:tab/>
      </w:r>
      <w:r>
        <w:rPr>
          <w:noProof/>
        </w:rPr>
        <w:t>Detailed teaching syllabus – Emergency situations</w:t>
      </w:r>
      <w:r>
        <w:rPr>
          <w:noProof/>
        </w:rPr>
        <w:tab/>
      </w:r>
      <w:r>
        <w:rPr>
          <w:noProof/>
        </w:rPr>
        <w:fldChar w:fldCharType="begin"/>
      </w:r>
      <w:r>
        <w:rPr>
          <w:noProof/>
        </w:rPr>
        <w:instrText xml:space="preserve"> PAGEREF _Toc531423244 \h </w:instrText>
      </w:r>
      <w:r>
        <w:rPr>
          <w:noProof/>
        </w:rPr>
      </w:r>
      <w:r>
        <w:rPr>
          <w:noProof/>
        </w:rPr>
        <w:fldChar w:fldCharType="separate"/>
      </w:r>
      <w:r w:rsidR="00E67BBC">
        <w:rPr>
          <w:noProof/>
        </w:rPr>
        <w:t>67</w:t>
      </w:r>
      <w:r>
        <w:rPr>
          <w:noProof/>
        </w:rPr>
        <w:fldChar w:fldCharType="end"/>
      </w:r>
    </w:p>
    <w:p w14:paraId="24709783" w14:textId="77777777" w:rsidR="00D36983" w:rsidRPr="00093294" w:rsidRDefault="00D36983" w:rsidP="00D36983">
      <w:r w:rsidRPr="00093294">
        <w:fldChar w:fldCharType="end"/>
      </w:r>
    </w:p>
    <w:p w14:paraId="3B360831" w14:textId="77777777" w:rsidR="00790277" w:rsidRPr="00093294" w:rsidRDefault="00790277" w:rsidP="003274DB">
      <w:pPr>
        <w:sectPr w:rsidR="00790277" w:rsidRPr="00093294" w:rsidSect="00292085">
          <w:headerReference w:type="default" r:id="rId19"/>
          <w:pgSz w:w="11906" w:h="16838" w:code="9"/>
          <w:pgMar w:top="567" w:right="794" w:bottom="567" w:left="907" w:header="567" w:footer="567" w:gutter="0"/>
          <w:cols w:space="708"/>
          <w:docGrid w:linePitch="360"/>
        </w:sectPr>
      </w:pPr>
    </w:p>
    <w:p w14:paraId="22E50E67" w14:textId="72317D1D" w:rsidR="00465491" w:rsidRPr="00093294" w:rsidRDefault="00465491" w:rsidP="004E34F4">
      <w:pPr>
        <w:pStyle w:val="Title"/>
      </w:pPr>
      <w:bookmarkStart w:id="7" w:name="_Toc419881195"/>
      <w:bookmarkStart w:id="8" w:name="_Toc6298994"/>
      <w:r w:rsidRPr="004E34F4">
        <w:lastRenderedPageBreak/>
        <w:t>FOREWORD</w:t>
      </w:r>
      <w:bookmarkEnd w:id="7"/>
      <w:bookmarkEnd w:id="8"/>
    </w:p>
    <w:p w14:paraId="5150E226" w14:textId="77777777" w:rsidR="00BE2219" w:rsidRDefault="00BE2219" w:rsidP="00BE2219">
      <w:pPr>
        <w:pStyle w:val="BodyText"/>
      </w:pPr>
      <w: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2700B0E3" w14:textId="77777777" w:rsidR="00BE2219" w:rsidRDefault="00BE2219" w:rsidP="00BE2219">
      <w:pPr>
        <w:pStyle w:val="BodyText"/>
      </w:pPr>
      <w:r>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608EA936" w14:textId="77777777" w:rsidR="00BE2219" w:rsidRDefault="00BE2219" w:rsidP="00BE2219">
      <w:pPr>
        <w:pStyle w:val="BodyText"/>
      </w:pPr>
      <w:r>
        <w:t>The model training courses developed, or being developed, by IALA for VTS personnel are:</w:t>
      </w:r>
    </w:p>
    <w:p w14:paraId="5BFE7806" w14:textId="3E33E14E" w:rsidR="00BE2219" w:rsidRDefault="00BE2219" w:rsidP="00BE2219">
      <w:pPr>
        <w:pStyle w:val="Bullet2"/>
      </w:pPr>
      <w:r>
        <w:t>Model Course V-103/1 - VTS Operator Training</w:t>
      </w:r>
    </w:p>
    <w:p w14:paraId="4C4F5E3D" w14:textId="19A5E2C8" w:rsidR="00BE2219" w:rsidRDefault="00BE2219" w:rsidP="00BE2219">
      <w:pPr>
        <w:pStyle w:val="Bullet2"/>
      </w:pPr>
      <w:r>
        <w:t>Model Course V-103/2 - VTS Supervisor Training</w:t>
      </w:r>
    </w:p>
    <w:p w14:paraId="1BDF1EC2" w14:textId="0AB0FB51" w:rsidR="00BE2219" w:rsidRDefault="00BE2219" w:rsidP="00BE2219">
      <w:pPr>
        <w:pStyle w:val="Bullet2"/>
      </w:pPr>
      <w:r>
        <w:t>Model Course V-103/3 - VTS On-the-Job Training</w:t>
      </w:r>
    </w:p>
    <w:p w14:paraId="59ABAEB9" w14:textId="5C9E1A7C" w:rsidR="00BE2219" w:rsidRDefault="00BE2219" w:rsidP="00BE2219">
      <w:pPr>
        <w:pStyle w:val="Bullet2"/>
        <w:rPr>
          <w:ins w:id="9" w:author="Jillian Carson-Jackson" w:date="2021-02-04T22:00:00Z"/>
        </w:rPr>
      </w:pPr>
      <w:r>
        <w:t>Model Course V-103/4 - VTS On-the-Job Training Instructor</w:t>
      </w:r>
    </w:p>
    <w:p w14:paraId="386AE396" w14:textId="327EE7EF" w:rsidR="00ED5F97" w:rsidRDefault="00ED5F97" w:rsidP="00BE2219">
      <w:pPr>
        <w:pStyle w:val="Bullet2"/>
      </w:pPr>
      <w:ins w:id="10" w:author="Jillian Carson-Jackson" w:date="2021-02-04T22:00:00Z">
        <w:r>
          <w:t>Model Course V-103/5 – VTS Re</w:t>
        </w:r>
      </w:ins>
      <w:ins w:id="11" w:author="Jillian Carson-Jackson" w:date="2021-02-04T22:01:00Z">
        <w:r>
          <w:t>validation Process for VTS Qualification and Certification</w:t>
        </w:r>
      </w:ins>
    </w:p>
    <w:p w14:paraId="4EF1083D" w14:textId="19CC9E9E" w:rsidR="00465491" w:rsidRPr="00093294" w:rsidRDefault="00BE2219" w:rsidP="00BE2219">
      <w:pPr>
        <w:pStyle w:val="BodyText"/>
      </w:pPr>
      <w:r>
        <w:t xml:space="preserve">These model courses are intended to provide national members and other appropriate authorities charged with the provision of vessel traffic services with specific guidance on the training of VTS </w:t>
      </w:r>
      <w:del w:id="12" w:author="Jillian Carson-Jackson" w:date="2021-02-04T20:07:00Z">
        <w:r w:rsidDel="002F1850">
          <w:delText>Operators and VTS Supervisors</w:delText>
        </w:r>
      </w:del>
      <w:ins w:id="13" w:author="Jillian Carson-Jackson" w:date="2021-02-04T20:07:00Z">
        <w:r w:rsidR="002F1850">
          <w:t>Personnel</w:t>
        </w:r>
      </w:ins>
      <w:r>
        <w:t>.  They may be used by maritime training organisations, and assistance in implementing any course may be obtained through IALA at the following address:</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53DC731F" w:rsidR="00465491" w:rsidRPr="00093294" w:rsidRDefault="00465491" w:rsidP="00BE2219">
      <w:pPr>
        <w:pStyle w:val="BodyText"/>
        <w:tabs>
          <w:tab w:val="left" w:pos="6521"/>
          <w:tab w:val="left" w:pos="7513"/>
        </w:tabs>
        <w:spacing w:after="0"/>
        <w:rPr>
          <w:lang w:eastAsia="de-DE"/>
        </w:rPr>
      </w:pPr>
      <w:r w:rsidRPr="00093294">
        <w:rPr>
          <w:lang w:eastAsia="de-DE"/>
        </w:rPr>
        <w:t>Th</w:t>
      </w:r>
      <w:r w:rsidR="008C3975">
        <w:rPr>
          <w:lang w:eastAsia="de-DE"/>
        </w:rPr>
        <w:t>e Secretary-General</w:t>
      </w:r>
    </w:p>
    <w:p w14:paraId="2D579EE4" w14:textId="09FE94C2" w:rsidR="00465491" w:rsidRPr="00093294" w:rsidRDefault="00465491" w:rsidP="00BE2219">
      <w:pPr>
        <w:pStyle w:val="BodyText"/>
        <w:tabs>
          <w:tab w:val="left" w:pos="6521"/>
          <w:tab w:val="left" w:pos="7513"/>
        </w:tabs>
        <w:spacing w:after="0"/>
        <w:rPr>
          <w:lang w:eastAsia="de-DE"/>
        </w:rPr>
      </w:pPr>
      <w:r w:rsidRPr="00093294">
        <w:rPr>
          <w:lang w:eastAsia="de-DE"/>
        </w:rPr>
        <w:t>IALA</w:t>
      </w:r>
      <w:r w:rsidRPr="00093294">
        <w:rPr>
          <w:lang w:eastAsia="de-DE"/>
        </w:rPr>
        <w:tab/>
        <w:t>Tel:</w:t>
      </w:r>
      <w:r w:rsidRPr="00093294">
        <w:rPr>
          <w:lang w:eastAsia="de-DE"/>
        </w:rPr>
        <w:tab/>
        <w:t>(+) 33 1 34 51 70 01</w:t>
      </w:r>
    </w:p>
    <w:p w14:paraId="15776A7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213B542F" w14:textId="77777777" w:rsidR="00465491" w:rsidRPr="00093294" w:rsidRDefault="00465491" w:rsidP="00BE2219">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20" w:history="1">
        <w:r w:rsidRPr="00093294">
          <w:rPr>
            <w:rStyle w:val="Hyperlink"/>
            <w:rFonts w:eastAsia="Calibri"/>
          </w:rPr>
          <w:t>academy@iala-aism.org</w:t>
        </w:r>
      </w:hyperlink>
    </w:p>
    <w:p w14:paraId="7C194E7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1"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41A86E36" w:rsidR="00465491" w:rsidRPr="00093294" w:rsidRDefault="007D747F" w:rsidP="00513460">
      <w:pPr>
        <w:pStyle w:val="Part"/>
      </w:pPr>
      <w:bookmarkStart w:id="14" w:name="_Toc442348085"/>
      <w:bookmarkStart w:id="15" w:name="_Toc6298995"/>
      <w:r w:rsidRPr="00093294">
        <w:rPr>
          <w:caps w:val="0"/>
        </w:rPr>
        <w:lastRenderedPageBreak/>
        <w:t>COURSE OVERVIEW</w:t>
      </w:r>
      <w:bookmarkEnd w:id="14"/>
      <w:bookmarkEnd w:id="15"/>
    </w:p>
    <w:p w14:paraId="0149608B" w14:textId="5B493995" w:rsidR="00465491" w:rsidRPr="00093294" w:rsidRDefault="00465491" w:rsidP="00272E98">
      <w:pPr>
        <w:pStyle w:val="Heading1"/>
        <w:numPr>
          <w:ilvl w:val="0"/>
          <w:numId w:val="17"/>
        </w:numPr>
      </w:pPr>
      <w:bookmarkStart w:id="16" w:name="_Toc442348086"/>
      <w:bookmarkStart w:id="17" w:name="_Toc6298996"/>
      <w:r w:rsidRPr="00093294">
        <w:t>O</w:t>
      </w:r>
      <w:r w:rsidR="00BB3211" w:rsidRPr="00093294">
        <w:t>VERVIEW</w:t>
      </w:r>
      <w:bookmarkEnd w:id="16"/>
      <w:bookmarkEnd w:id="17"/>
    </w:p>
    <w:p w14:paraId="77096C3D" w14:textId="77777777" w:rsidR="00465491" w:rsidRPr="00093294" w:rsidRDefault="00465491" w:rsidP="00465491">
      <w:pPr>
        <w:pStyle w:val="Heading1separatationline"/>
      </w:pPr>
    </w:p>
    <w:p w14:paraId="3B6EA3C3" w14:textId="540E2E98" w:rsidR="00465491" w:rsidRPr="00093294" w:rsidRDefault="00BE2219" w:rsidP="009A5EC5">
      <w:pPr>
        <w:pStyle w:val="BodyText"/>
      </w:pPr>
      <w:r w:rsidRPr="00BE2219">
        <w:t>IALA recommends that training providers utilise accredited training courses as per IALA Guideline</w:t>
      </w:r>
      <w:r w:rsidR="00B63FC6">
        <w:t xml:space="preserve"> </w:t>
      </w:r>
      <w:r w:rsidRPr="00BE2219">
        <w:t xml:space="preserve">1014 </w:t>
      </w:r>
      <w:ins w:id="18" w:author="Jillian Carson-Jackson" w:date="2021-02-04T21:59:00Z">
        <w:r w:rsidR="009A5EC5">
          <w:t>Accreditation of VTS Training</w:t>
        </w:r>
      </w:ins>
      <w:ins w:id="19" w:author="Jillian Carson-Jackson" w:date="2021-02-04T22:00:00Z">
        <w:r w:rsidR="009A5EC5">
          <w:t xml:space="preserve"> Organizations and approval to deliver IALA Model Courses. </w:t>
        </w:r>
      </w:ins>
      <w:r w:rsidRPr="00BE2219">
        <w:t xml:space="preserve"> </w:t>
      </w:r>
      <w:bookmarkStart w:id="20" w:name="_Toc419881199"/>
      <w:bookmarkStart w:id="21" w:name="_Toc442348087"/>
      <w:bookmarkStart w:id="22" w:name="_Toc6298997"/>
      <w:r w:rsidR="00465491" w:rsidRPr="00093294">
        <w:t>P</w:t>
      </w:r>
      <w:r w:rsidR="00BB3211" w:rsidRPr="00093294">
        <w:t>URPOSE OF THE MODEL COURSE</w:t>
      </w:r>
      <w:bookmarkEnd w:id="20"/>
      <w:bookmarkEnd w:id="21"/>
      <w:bookmarkEnd w:id="22"/>
    </w:p>
    <w:p w14:paraId="1E8D32FA" w14:textId="77777777" w:rsidR="00465491" w:rsidRPr="00093294" w:rsidRDefault="00465491" w:rsidP="00465491">
      <w:pPr>
        <w:pStyle w:val="Heading1separatationline"/>
      </w:pPr>
    </w:p>
    <w:p w14:paraId="5F0E8579" w14:textId="77777777" w:rsidR="006C44CF" w:rsidRPr="006C44CF" w:rsidRDefault="006C44CF" w:rsidP="00BE2219">
      <w:pPr>
        <w:pStyle w:val="BodyText"/>
      </w:pPr>
      <w:r w:rsidRPr="006C44CF">
        <w:t xml:space="preserve">The </w:t>
      </w:r>
      <w:commentRangeStart w:id="23"/>
      <w:r w:rsidRPr="006C44CF">
        <w:t xml:space="preserve">purpose of the model </w:t>
      </w:r>
      <w:commentRangeEnd w:id="23"/>
      <w:r w:rsidR="00F46310">
        <w:rPr>
          <w:rStyle w:val="CommentReference"/>
        </w:rPr>
        <w:commentReference w:id="23"/>
      </w:r>
      <w:r w:rsidRPr="006C44CF">
        <w:t xml:space="preserve">course is to assist maritime training organisations and their teaching staff in the preparation and introduction of new training courses for VTS Operators, or in enhancing, updating or supplementing existing training material where the quality and effectiveness of the training </w:t>
      </w:r>
      <w:r w:rsidRPr="00BE2219">
        <w:t>courses</w:t>
      </w:r>
      <w:r w:rsidRPr="006C44CF">
        <w:t xml:space="preserve"> may thereby be improved.</w:t>
      </w:r>
    </w:p>
    <w:p w14:paraId="29E97112" w14:textId="4B235CE8" w:rsidR="00465491" w:rsidRPr="00093294" w:rsidRDefault="006C44CF" w:rsidP="006C44CF">
      <w:pPr>
        <w:pStyle w:val="BodyText"/>
      </w:pPr>
      <w:r w:rsidRPr="006C44CF">
        <w:t>This course provides details of the subject areas for knowledge and practical competence required for a VTS trainee to gain a course certificate as part of the qualification for becoming a VTS Operator.</w:t>
      </w:r>
    </w:p>
    <w:p w14:paraId="7BA3879E" w14:textId="7C3444EB" w:rsidR="00465491" w:rsidRPr="00093294" w:rsidRDefault="00465491" w:rsidP="00815E10">
      <w:pPr>
        <w:pStyle w:val="Heading1"/>
      </w:pPr>
      <w:bookmarkStart w:id="24" w:name="_Toc419881200"/>
      <w:bookmarkStart w:id="25" w:name="_Toc442348088"/>
      <w:bookmarkStart w:id="26" w:name="_Toc6298998"/>
      <w:r w:rsidRPr="00093294">
        <w:t>USE OF THE MODEL COURSE</w:t>
      </w:r>
      <w:bookmarkEnd w:id="24"/>
      <w:bookmarkEnd w:id="25"/>
      <w:bookmarkEnd w:id="26"/>
    </w:p>
    <w:p w14:paraId="4B96AE8F" w14:textId="77777777" w:rsidR="00465491" w:rsidRPr="00093294" w:rsidRDefault="00465491" w:rsidP="00465491">
      <w:pPr>
        <w:pStyle w:val="Heading1separatationline"/>
      </w:pPr>
    </w:p>
    <w:p w14:paraId="082520E8" w14:textId="77777777" w:rsidR="006C44CF" w:rsidRPr="006C44CF" w:rsidRDefault="006C44CF" w:rsidP="006C44CF">
      <w:pPr>
        <w:pStyle w:val="BodyText"/>
      </w:pPr>
      <w:r w:rsidRPr="006C44CF">
        <w:t xml:space="preserve">The complete course comprises </w:t>
      </w:r>
      <w:commentRangeStart w:id="27"/>
      <w:r w:rsidRPr="006C44CF">
        <w:t>eight modules</w:t>
      </w:r>
      <w:commentRangeEnd w:id="27"/>
      <w:r w:rsidR="00C7555A">
        <w:rPr>
          <w:rStyle w:val="CommentReference"/>
        </w:rPr>
        <w:commentReference w:id="27"/>
      </w:r>
      <w:r w:rsidRPr="006C44CF">
        <w:t>, each of which deals with a specific subject representing a requirement or function of a VTS Operator.  Each module contains a subject framework stating its scope and aims, a subject outline and a detailed teaching syllabus.</w:t>
      </w:r>
    </w:p>
    <w:p w14:paraId="6EB38F05" w14:textId="42CB1084" w:rsidR="00465491" w:rsidDel="00FD0569" w:rsidRDefault="006C44CF" w:rsidP="006C44CF">
      <w:pPr>
        <w:pStyle w:val="BodyText"/>
        <w:rPr>
          <w:del w:id="28" w:author="Jillian Carson-Jackson" w:date="2021-02-04T20:16:00Z"/>
        </w:rPr>
      </w:pPr>
      <w:del w:id="29" w:author="Jillian Carson-Jackson" w:date="2021-02-04T20:16:00Z">
        <w:r w:rsidRPr="006C44CF" w:rsidDel="00FD0569">
          <w:delText xml:space="preserve">The course also provides </w:delText>
        </w:r>
        <w:r w:rsidR="00B908C2" w:rsidDel="00FD0569">
          <w:delText>participant</w:delText>
        </w:r>
        <w:r w:rsidRPr="006C44CF" w:rsidDel="00FD0569">
          <w:delText xml:space="preserve">s with the opportunity to exercise the role of a VTS Operator.  These exercises should, </w:delText>
        </w:r>
        <w:commentRangeStart w:id="30"/>
        <w:r w:rsidRPr="006C44CF" w:rsidDel="00FD0569">
          <w:delText>wherever practicable</w:delText>
        </w:r>
        <w:commentRangeEnd w:id="30"/>
        <w:r w:rsidR="008C7EBA" w:rsidDel="00FD0569">
          <w:rPr>
            <w:rStyle w:val="CommentReference"/>
          </w:rPr>
          <w:commentReference w:id="30"/>
        </w:r>
        <w:r w:rsidRPr="006C44CF" w:rsidDel="00FD0569">
          <w:delText>, use simulation.  Where simulation is not practicable, the exercises should be designed to be fully representative of appropriate situations that occur in a VTS.</w:delText>
        </w:r>
      </w:del>
    </w:p>
    <w:p w14:paraId="159B9235" w14:textId="444A15F2" w:rsidR="00F85E4F" w:rsidRPr="00480C58" w:rsidRDefault="00F85E4F" w:rsidP="00F85E4F">
      <w:pPr>
        <w:pStyle w:val="Heading1"/>
      </w:pPr>
      <w:bookmarkStart w:id="31" w:name="_Toc531293846"/>
      <w:bookmarkStart w:id="32" w:name="_Toc6298999"/>
      <w:r w:rsidRPr="00480C58">
        <w:t>ACRONYMS</w:t>
      </w:r>
      <w:bookmarkEnd w:id="31"/>
      <w:bookmarkEnd w:id="32"/>
    </w:p>
    <w:p w14:paraId="0C44C643" w14:textId="77777777" w:rsidR="00F85E4F" w:rsidRPr="00480C58" w:rsidRDefault="00F85E4F" w:rsidP="00F85E4F">
      <w:pPr>
        <w:pStyle w:val="Heading1separatationline"/>
      </w:pPr>
    </w:p>
    <w:p w14:paraId="4576A4FF" w14:textId="77777777" w:rsidR="00F85E4F" w:rsidRPr="00480C58" w:rsidRDefault="00F85E4F" w:rsidP="00F85E4F">
      <w:pPr>
        <w:pStyle w:val="Acronym"/>
      </w:pPr>
      <w:r w:rsidRPr="00480C58">
        <w:t>AIS</w:t>
      </w:r>
      <w:r w:rsidRPr="00480C58">
        <w:tab/>
        <w:t>Automatic Identification System(s)</w:t>
      </w:r>
    </w:p>
    <w:p w14:paraId="73A4AE5D" w14:textId="77777777" w:rsidR="00F85E4F" w:rsidRPr="00480C58" w:rsidRDefault="00F85E4F" w:rsidP="00F85E4F">
      <w:pPr>
        <w:pStyle w:val="Acronym"/>
      </w:pPr>
      <w:r w:rsidRPr="00480C58">
        <w:t>APL</w:t>
      </w:r>
      <w:r w:rsidRPr="00480C58">
        <w:tab/>
        <w:t>Accredited Prior Learning</w:t>
      </w:r>
    </w:p>
    <w:p w14:paraId="0FC21CED" w14:textId="77777777" w:rsidR="00F85E4F" w:rsidRPr="00480C58" w:rsidRDefault="00F85E4F" w:rsidP="00F85E4F">
      <w:pPr>
        <w:pStyle w:val="Acronym"/>
      </w:pPr>
      <w:r w:rsidRPr="00480C58">
        <w:t>ARPA</w:t>
      </w:r>
      <w:r w:rsidRPr="00480C58">
        <w:tab/>
        <w:t>Automatic Radar Plotting Aid</w:t>
      </w:r>
    </w:p>
    <w:p w14:paraId="24DC5C62" w14:textId="77777777" w:rsidR="00F85E4F" w:rsidRPr="00480C58" w:rsidRDefault="00F85E4F" w:rsidP="00F85E4F">
      <w:pPr>
        <w:pStyle w:val="Acronym"/>
      </w:pPr>
      <w:r w:rsidRPr="00480C58">
        <w:t>CCTV</w:t>
      </w:r>
      <w:r w:rsidRPr="00480C58">
        <w:tab/>
        <w:t>Close circuit television</w:t>
      </w:r>
    </w:p>
    <w:p w14:paraId="4BA78CCA" w14:textId="72E61853" w:rsidR="00F85E4F" w:rsidRPr="00480C58" w:rsidRDefault="00627543" w:rsidP="00F85E4F">
      <w:pPr>
        <w:pStyle w:val="Acronym"/>
      </w:pPr>
      <w:r w:rsidRPr="00480C58">
        <w:t>C</w:t>
      </w:r>
      <w:r w:rsidR="00F85E4F" w:rsidRPr="00480C58">
        <w:t>OLREGS</w:t>
      </w:r>
      <w:r w:rsidR="00F85E4F" w:rsidRPr="00480C58">
        <w:tab/>
        <w:t>International Regulations for Preventing Collisions at Sea</w:t>
      </w:r>
    </w:p>
    <w:p w14:paraId="75D0F201" w14:textId="77777777" w:rsidR="00F85E4F" w:rsidRPr="00480C58" w:rsidRDefault="00F85E4F" w:rsidP="00F85E4F">
      <w:pPr>
        <w:pStyle w:val="Acronym"/>
      </w:pPr>
      <w:r w:rsidRPr="00480C58">
        <w:t>DF</w:t>
      </w:r>
      <w:r w:rsidRPr="00480C58">
        <w:tab/>
        <w:t>Direction Finding</w:t>
      </w:r>
    </w:p>
    <w:p w14:paraId="6BE0FB49" w14:textId="77777777" w:rsidR="00F85E4F" w:rsidRPr="00480C58" w:rsidRDefault="00F85E4F" w:rsidP="00F85E4F">
      <w:pPr>
        <w:pStyle w:val="Acronym"/>
      </w:pPr>
      <w:r w:rsidRPr="00480C58">
        <w:t>DGNSS</w:t>
      </w:r>
      <w:r w:rsidRPr="00480C58">
        <w:tab/>
        <w:t>Differential Global Navigation Satellite System(s)</w:t>
      </w:r>
    </w:p>
    <w:p w14:paraId="31150127" w14:textId="77777777" w:rsidR="00F85E4F" w:rsidRPr="00480C58" w:rsidRDefault="00F85E4F" w:rsidP="00F85E4F">
      <w:pPr>
        <w:pStyle w:val="Acronym"/>
      </w:pPr>
      <w:r w:rsidRPr="00480C58">
        <w:t>DR</w:t>
      </w:r>
      <w:r w:rsidRPr="00480C58">
        <w:tab/>
        <w:t>Dead reckoning</w:t>
      </w:r>
    </w:p>
    <w:p w14:paraId="0DDA02B9" w14:textId="77777777" w:rsidR="00F85E4F" w:rsidRPr="00480C58" w:rsidRDefault="00F85E4F" w:rsidP="00F85E4F">
      <w:pPr>
        <w:pStyle w:val="Acronym"/>
      </w:pPr>
      <w:r w:rsidRPr="00480C58">
        <w:t>DSC</w:t>
      </w:r>
      <w:r w:rsidRPr="00480C58">
        <w:tab/>
        <w:t>Digital Selective Calling</w:t>
      </w:r>
    </w:p>
    <w:p w14:paraId="7FA7269B" w14:textId="77777777" w:rsidR="00F85E4F" w:rsidRPr="00480C58" w:rsidRDefault="00F85E4F" w:rsidP="00F85E4F">
      <w:pPr>
        <w:pStyle w:val="Acronym"/>
      </w:pPr>
      <w:r w:rsidRPr="00480C58">
        <w:t>ECDIS</w:t>
      </w:r>
      <w:r w:rsidRPr="00480C58">
        <w:tab/>
        <w:t>Electronic Chart Display and Information System(s)</w:t>
      </w:r>
    </w:p>
    <w:p w14:paraId="4A80F960" w14:textId="77777777" w:rsidR="00F85E4F" w:rsidRPr="00480C58" w:rsidRDefault="00F85E4F" w:rsidP="00F85E4F">
      <w:pPr>
        <w:pStyle w:val="Acronym"/>
      </w:pPr>
      <w:r w:rsidRPr="00480C58">
        <w:t>ECS</w:t>
      </w:r>
      <w:r w:rsidRPr="00480C58">
        <w:tab/>
        <w:t>Electronic Chart System(s)</w:t>
      </w:r>
    </w:p>
    <w:p w14:paraId="50EBB576" w14:textId="77777777" w:rsidR="00F85E4F" w:rsidRPr="00480C58" w:rsidRDefault="00F85E4F" w:rsidP="00F85E4F">
      <w:pPr>
        <w:pStyle w:val="Acronym"/>
      </w:pPr>
      <w:r w:rsidRPr="00480C58">
        <w:t>EP</w:t>
      </w:r>
      <w:r w:rsidRPr="00480C58">
        <w:tab/>
        <w:t>Estimated position</w:t>
      </w:r>
    </w:p>
    <w:p w14:paraId="7D9D44AF" w14:textId="77777777" w:rsidR="00F85E4F" w:rsidRPr="00480C58" w:rsidRDefault="00F85E4F" w:rsidP="00F85E4F">
      <w:pPr>
        <w:pStyle w:val="Acronym"/>
      </w:pPr>
      <w:r w:rsidRPr="00480C58">
        <w:t>ETA</w:t>
      </w:r>
      <w:r w:rsidRPr="00480C58">
        <w:tab/>
        <w:t>Estimated Time of Arrival</w:t>
      </w:r>
    </w:p>
    <w:p w14:paraId="1560DF18" w14:textId="77777777" w:rsidR="00F85E4F" w:rsidRPr="00480C58" w:rsidRDefault="00F85E4F" w:rsidP="00F85E4F">
      <w:pPr>
        <w:pStyle w:val="Acronym"/>
      </w:pPr>
      <w:r w:rsidRPr="00480C58">
        <w:t>GMDSS</w:t>
      </w:r>
      <w:r w:rsidRPr="00480C58">
        <w:tab/>
      </w:r>
      <w:r w:rsidRPr="00480C58">
        <w:rPr>
          <w:szCs w:val="18"/>
        </w:rPr>
        <w:t>Global Maritime Distress and Safety System</w:t>
      </w:r>
    </w:p>
    <w:p w14:paraId="405B5663" w14:textId="77777777" w:rsidR="00F85E4F" w:rsidRPr="00480C58" w:rsidRDefault="00F85E4F" w:rsidP="00F85E4F">
      <w:pPr>
        <w:pStyle w:val="Acronym"/>
      </w:pPr>
      <w:r w:rsidRPr="00480C58">
        <w:t>GNSS</w:t>
      </w:r>
      <w:r w:rsidRPr="00480C58">
        <w:tab/>
        <w:t>Global Navigation Satellite System(s)</w:t>
      </w:r>
    </w:p>
    <w:p w14:paraId="0B0DF66D" w14:textId="77777777" w:rsidR="00F85E4F" w:rsidRPr="00480C58" w:rsidRDefault="00F85E4F" w:rsidP="00F85E4F">
      <w:pPr>
        <w:pStyle w:val="Acronym"/>
      </w:pPr>
      <w:r w:rsidRPr="00480C58">
        <w:t>IALA</w:t>
      </w:r>
      <w:r w:rsidRPr="00480C58">
        <w:tab/>
      </w:r>
      <w:r w:rsidRPr="00480C58">
        <w:rPr>
          <w:szCs w:val="18"/>
        </w:rPr>
        <w:t>International Association of Marine Aids to Navigation and Lighthouse Authorities - AISM</w:t>
      </w:r>
    </w:p>
    <w:p w14:paraId="31B35AA3" w14:textId="77777777" w:rsidR="00F85E4F" w:rsidRPr="00480C58" w:rsidRDefault="00F85E4F" w:rsidP="00F85E4F">
      <w:pPr>
        <w:pStyle w:val="Acronym"/>
      </w:pPr>
      <w:r w:rsidRPr="00480C58">
        <w:t>ICAO</w:t>
      </w:r>
      <w:r w:rsidRPr="00480C58">
        <w:tab/>
      </w:r>
      <w:r w:rsidRPr="00480C58">
        <w:rPr>
          <w:szCs w:val="18"/>
        </w:rPr>
        <w:t>International Civil Aviation Organization</w:t>
      </w:r>
    </w:p>
    <w:p w14:paraId="48A8EB0B" w14:textId="77777777" w:rsidR="00F85E4F" w:rsidRPr="00480C58" w:rsidRDefault="00F85E4F" w:rsidP="00F85E4F">
      <w:pPr>
        <w:pStyle w:val="Acronym"/>
      </w:pPr>
      <w:r w:rsidRPr="00480C58">
        <w:t>IELTS</w:t>
      </w:r>
      <w:r w:rsidRPr="00480C58">
        <w:tab/>
        <w:t>International English Language Test System</w:t>
      </w:r>
    </w:p>
    <w:p w14:paraId="134DD7F2" w14:textId="77777777" w:rsidR="00F85E4F" w:rsidRPr="00480C58" w:rsidRDefault="00F85E4F" w:rsidP="00F85E4F">
      <w:pPr>
        <w:pStyle w:val="Acronym"/>
      </w:pPr>
      <w:r w:rsidRPr="00480C58">
        <w:t>IMO</w:t>
      </w:r>
      <w:r w:rsidRPr="00480C58">
        <w:tab/>
      </w:r>
      <w:r w:rsidRPr="00480C58">
        <w:rPr>
          <w:szCs w:val="18"/>
        </w:rPr>
        <w:t>International Maritime Organization</w:t>
      </w:r>
    </w:p>
    <w:p w14:paraId="2C621550" w14:textId="77777777" w:rsidR="00F85E4F" w:rsidRPr="00480C58" w:rsidRDefault="00F85E4F" w:rsidP="00F85E4F">
      <w:pPr>
        <w:pStyle w:val="Acronym"/>
      </w:pPr>
      <w:r w:rsidRPr="00480C58">
        <w:t>ISBN</w:t>
      </w:r>
      <w:r w:rsidRPr="00480C58">
        <w:tab/>
      </w:r>
      <w:r w:rsidRPr="00480C58">
        <w:rPr>
          <w:rFonts w:cstheme="minorBidi"/>
          <w:szCs w:val="22"/>
          <w:lang w:eastAsia="en-US"/>
        </w:rPr>
        <w:t>International Standard Book Number</w:t>
      </w:r>
    </w:p>
    <w:p w14:paraId="49D872F5" w14:textId="77777777" w:rsidR="00F85E4F" w:rsidRPr="00480C58" w:rsidRDefault="00F85E4F" w:rsidP="00F85E4F">
      <w:pPr>
        <w:pStyle w:val="Acronym"/>
      </w:pPr>
      <w:r w:rsidRPr="00480C58">
        <w:t>ISPS</w:t>
      </w:r>
      <w:r w:rsidRPr="00480C58">
        <w:tab/>
      </w:r>
      <w:r w:rsidRPr="00480C58">
        <w:rPr>
          <w:rFonts w:cstheme="minorBidi"/>
          <w:szCs w:val="22"/>
          <w:lang w:eastAsia="en-US"/>
        </w:rPr>
        <w:t>International Ship and Port Facility Security</w:t>
      </w:r>
      <w:r w:rsidRPr="00480C58">
        <w:t xml:space="preserve"> (Code)</w:t>
      </w:r>
    </w:p>
    <w:p w14:paraId="0FBEF321" w14:textId="77777777" w:rsidR="00F85E4F" w:rsidRPr="00480C58" w:rsidRDefault="00F85E4F" w:rsidP="00F85E4F">
      <w:pPr>
        <w:pStyle w:val="Acronym"/>
      </w:pPr>
      <w:r w:rsidRPr="00480C58">
        <w:t>Lat</w:t>
      </w:r>
      <w:r w:rsidRPr="00480C58">
        <w:tab/>
        <w:t>Latitude</w:t>
      </w:r>
    </w:p>
    <w:p w14:paraId="2B81EF76" w14:textId="77777777" w:rsidR="00F85E4F" w:rsidRPr="00480C58" w:rsidRDefault="00F85E4F" w:rsidP="00F85E4F">
      <w:pPr>
        <w:pStyle w:val="Acronym"/>
      </w:pPr>
      <w:r w:rsidRPr="00480C58">
        <w:t>LBP</w:t>
      </w:r>
      <w:r w:rsidRPr="00480C58">
        <w:tab/>
      </w:r>
      <w:r w:rsidRPr="00480C58">
        <w:rPr>
          <w:rFonts w:cstheme="minorBidi"/>
          <w:szCs w:val="22"/>
          <w:lang w:eastAsia="en-US"/>
        </w:rPr>
        <w:t>Length between perpendiculars</w:t>
      </w:r>
    </w:p>
    <w:p w14:paraId="32CC5DBB" w14:textId="77777777" w:rsidR="00F85E4F" w:rsidRPr="00480C58" w:rsidRDefault="00F85E4F" w:rsidP="00F85E4F">
      <w:pPr>
        <w:pStyle w:val="Acronym"/>
      </w:pPr>
      <w:r w:rsidRPr="00480C58">
        <w:t>LLTV</w:t>
      </w:r>
      <w:r w:rsidRPr="00480C58">
        <w:tab/>
        <w:t>Low light television</w:t>
      </w:r>
    </w:p>
    <w:p w14:paraId="65349CEF" w14:textId="77777777" w:rsidR="00F85E4F" w:rsidRPr="00480C58" w:rsidRDefault="00F85E4F" w:rsidP="00F85E4F">
      <w:pPr>
        <w:pStyle w:val="Acronym"/>
      </w:pPr>
      <w:r w:rsidRPr="00480C58">
        <w:t>LOA</w:t>
      </w:r>
      <w:r w:rsidRPr="00480C58">
        <w:tab/>
        <w:t>Length overall</w:t>
      </w:r>
    </w:p>
    <w:p w14:paraId="2E755A09" w14:textId="77777777" w:rsidR="00F85E4F" w:rsidRPr="00480C58" w:rsidRDefault="00F85E4F" w:rsidP="00F85E4F">
      <w:pPr>
        <w:pStyle w:val="Acronym"/>
      </w:pPr>
      <w:r w:rsidRPr="00480C58">
        <w:t>LOCODE</w:t>
      </w:r>
      <w:r w:rsidRPr="00480C58">
        <w:tab/>
        <w:t>United Nations Code for Trade and Transport Locations</w:t>
      </w:r>
    </w:p>
    <w:p w14:paraId="670BE39C" w14:textId="77777777" w:rsidR="00F85E4F" w:rsidRPr="00480C58" w:rsidRDefault="00F85E4F" w:rsidP="00F85E4F">
      <w:pPr>
        <w:pStyle w:val="Acronym"/>
      </w:pPr>
      <w:r w:rsidRPr="00480C58">
        <w:t>Long</w:t>
      </w:r>
      <w:r w:rsidRPr="00480C58">
        <w:tab/>
        <w:t>Longitude</w:t>
      </w:r>
    </w:p>
    <w:p w14:paraId="4E27B76E" w14:textId="77777777" w:rsidR="00F85E4F" w:rsidRPr="00480C58" w:rsidRDefault="00F85E4F" w:rsidP="00F85E4F">
      <w:pPr>
        <w:pStyle w:val="Acronym"/>
      </w:pPr>
      <w:r w:rsidRPr="00480C58">
        <w:t>LNG</w:t>
      </w:r>
      <w:r w:rsidRPr="00480C58">
        <w:tab/>
        <w:t>Liquified Nitrogen Gas</w:t>
      </w:r>
    </w:p>
    <w:p w14:paraId="64B4D60B" w14:textId="77777777" w:rsidR="00F85E4F" w:rsidRPr="00480C58" w:rsidRDefault="00F85E4F" w:rsidP="00F85E4F">
      <w:pPr>
        <w:pStyle w:val="Acronym"/>
      </w:pPr>
      <w:r w:rsidRPr="00480C58">
        <w:t>LOP</w:t>
      </w:r>
      <w:r w:rsidRPr="00480C58">
        <w:tab/>
        <w:t>Line(s) of position</w:t>
      </w:r>
    </w:p>
    <w:p w14:paraId="08845118" w14:textId="77777777" w:rsidR="00F85E4F" w:rsidRPr="00480C58" w:rsidRDefault="00F85E4F" w:rsidP="00F85E4F">
      <w:pPr>
        <w:pStyle w:val="Acronym"/>
      </w:pPr>
      <w:r w:rsidRPr="00480C58">
        <w:t>LPG</w:t>
      </w:r>
      <w:r w:rsidRPr="00480C58">
        <w:tab/>
        <w:t>Liquified Petroleum Gas</w:t>
      </w:r>
    </w:p>
    <w:p w14:paraId="5727CB2D" w14:textId="77777777" w:rsidR="00F85E4F" w:rsidRPr="00480C58" w:rsidRDefault="00F85E4F" w:rsidP="00F85E4F">
      <w:pPr>
        <w:pStyle w:val="Acronym"/>
      </w:pPr>
      <w:r w:rsidRPr="00480C58">
        <w:t>MAS</w:t>
      </w:r>
      <w:r w:rsidRPr="00480C58">
        <w:tab/>
        <w:t>Maritime Assistance Service</w:t>
      </w:r>
    </w:p>
    <w:p w14:paraId="2CAA65CD" w14:textId="77777777" w:rsidR="00F85E4F" w:rsidRPr="00480C58" w:rsidRDefault="00F85E4F" w:rsidP="00F85E4F">
      <w:pPr>
        <w:pStyle w:val="Acronym"/>
      </w:pPr>
      <w:r w:rsidRPr="00480C58">
        <w:t>OJT</w:t>
      </w:r>
      <w:r w:rsidRPr="00480C58">
        <w:tab/>
        <w:t>On-the-Job Training</w:t>
      </w:r>
    </w:p>
    <w:p w14:paraId="201024E5" w14:textId="77777777" w:rsidR="00F85E4F" w:rsidRPr="00480C58" w:rsidRDefault="00F85E4F" w:rsidP="00F85E4F">
      <w:pPr>
        <w:pStyle w:val="Acronym"/>
      </w:pPr>
      <w:r w:rsidRPr="00480C58">
        <w:t>PTT</w:t>
      </w:r>
      <w:r w:rsidRPr="00480C58">
        <w:tab/>
        <w:t>Press To Talk</w:t>
      </w:r>
    </w:p>
    <w:p w14:paraId="26641A3E" w14:textId="77777777" w:rsidR="00F85E4F" w:rsidRPr="00480C58" w:rsidRDefault="00F85E4F" w:rsidP="00F85E4F">
      <w:pPr>
        <w:pStyle w:val="Acronym"/>
      </w:pPr>
      <w:r w:rsidRPr="00480C58">
        <w:t>Racon</w:t>
      </w:r>
      <w:r w:rsidRPr="00480C58">
        <w:tab/>
        <w:t>Radar beacon(s)</w:t>
      </w:r>
    </w:p>
    <w:p w14:paraId="694F8713" w14:textId="77777777" w:rsidR="00F85E4F" w:rsidRPr="00480C58" w:rsidRDefault="00F85E4F" w:rsidP="00F85E4F">
      <w:pPr>
        <w:pStyle w:val="Acronym"/>
      </w:pPr>
      <w:r w:rsidRPr="00480C58">
        <w:t>Ramark</w:t>
      </w:r>
      <w:r w:rsidRPr="00480C58">
        <w:tab/>
        <w:t>Radar mark(s)</w:t>
      </w:r>
    </w:p>
    <w:p w14:paraId="2AFDD9D7" w14:textId="77777777" w:rsidR="00F85E4F" w:rsidRPr="00480C58" w:rsidRDefault="00F85E4F" w:rsidP="00F85E4F">
      <w:pPr>
        <w:pStyle w:val="Acronym"/>
      </w:pPr>
      <w:r w:rsidRPr="00480C58">
        <w:t>ROC</w:t>
      </w:r>
      <w:r w:rsidRPr="00480C58">
        <w:tab/>
        <w:t>Restricted Operator’s Certificate (GMDSS)</w:t>
      </w:r>
    </w:p>
    <w:p w14:paraId="679AE332" w14:textId="77777777" w:rsidR="00F85E4F" w:rsidRPr="00480C58" w:rsidRDefault="00F85E4F" w:rsidP="00F85E4F">
      <w:pPr>
        <w:pStyle w:val="Acronym"/>
      </w:pPr>
      <w:r w:rsidRPr="00480C58">
        <w:t>Ro-ro</w:t>
      </w:r>
      <w:r w:rsidRPr="00480C58">
        <w:tab/>
        <w:t>Roll on – roll off</w:t>
      </w:r>
    </w:p>
    <w:p w14:paraId="3C0AEA0E" w14:textId="77777777" w:rsidR="00F85E4F" w:rsidRPr="00480C58" w:rsidRDefault="00F85E4F" w:rsidP="00F85E4F">
      <w:pPr>
        <w:pStyle w:val="Acronym"/>
      </w:pPr>
      <w:r w:rsidRPr="00480C58">
        <w:t>RR</w:t>
      </w:r>
      <w:r w:rsidRPr="00480C58">
        <w:tab/>
        <w:t>Radio Regulations</w:t>
      </w:r>
    </w:p>
    <w:p w14:paraId="09C1DC5A" w14:textId="77777777" w:rsidR="00F85E4F" w:rsidRPr="00480C58" w:rsidRDefault="00F85E4F" w:rsidP="00F85E4F">
      <w:pPr>
        <w:pStyle w:val="Acronym"/>
      </w:pPr>
      <w:r w:rsidRPr="00480C58">
        <w:t>SAR</w:t>
      </w:r>
      <w:r w:rsidRPr="00480C58">
        <w:tab/>
        <w:t>Search and Rescue</w:t>
      </w:r>
    </w:p>
    <w:p w14:paraId="6D2F2430" w14:textId="77777777" w:rsidR="00F85E4F" w:rsidRPr="00480C58" w:rsidRDefault="00F85E4F" w:rsidP="00F85E4F">
      <w:pPr>
        <w:pStyle w:val="Acronym"/>
      </w:pPr>
      <w:r w:rsidRPr="00480C58">
        <w:t>SMCP</w:t>
      </w:r>
      <w:r w:rsidRPr="00480C58">
        <w:tab/>
        <w:t>Standard Marine Communication Phrases (IMO)</w:t>
      </w:r>
    </w:p>
    <w:p w14:paraId="448C27D2" w14:textId="77777777" w:rsidR="00F85E4F" w:rsidRPr="00480C58" w:rsidRDefault="00F85E4F" w:rsidP="00F85E4F">
      <w:pPr>
        <w:pStyle w:val="Acronym"/>
      </w:pPr>
      <w:r w:rsidRPr="00480C58">
        <w:t>STCW</w:t>
      </w:r>
      <w:r w:rsidRPr="00480C58">
        <w:tab/>
        <w:t>Standards of Training, Certification and Watchkeeping of Seafarers, 1978, as amended</w:t>
      </w:r>
    </w:p>
    <w:p w14:paraId="4FE069CC" w14:textId="77777777" w:rsidR="00F85E4F" w:rsidRPr="00480C58" w:rsidRDefault="00F85E4F" w:rsidP="00F85E4F">
      <w:pPr>
        <w:pStyle w:val="Acronym"/>
      </w:pPr>
      <w:commentRangeStart w:id="33"/>
      <w:commentRangeStart w:id="34"/>
      <w:r w:rsidRPr="00480C58">
        <w:t>VHF</w:t>
      </w:r>
      <w:commentRangeEnd w:id="33"/>
      <w:r w:rsidR="00543C49">
        <w:rPr>
          <w:rStyle w:val="CommentReference"/>
        </w:rPr>
        <w:commentReference w:id="33"/>
      </w:r>
      <w:commentRangeEnd w:id="34"/>
      <w:r w:rsidR="00CD751C">
        <w:rPr>
          <w:rStyle w:val="CommentReference"/>
        </w:rPr>
        <w:commentReference w:id="34"/>
      </w:r>
      <w:r w:rsidRPr="00480C58">
        <w:tab/>
      </w:r>
      <w:r w:rsidRPr="00480C58">
        <w:rPr>
          <w:szCs w:val="18"/>
        </w:rPr>
        <w:t>Very High Frequency (30 MHz to 300 MHz)</w:t>
      </w:r>
    </w:p>
    <w:p w14:paraId="6F478E06" w14:textId="77777777" w:rsidR="00F85E4F" w:rsidRPr="00480C58" w:rsidRDefault="00F85E4F" w:rsidP="00F85E4F">
      <w:pPr>
        <w:pStyle w:val="Acronym"/>
      </w:pPr>
      <w:r w:rsidRPr="00480C58">
        <w:t>VTMIS</w:t>
      </w:r>
      <w:r w:rsidRPr="00480C58">
        <w:tab/>
        <w:t>Vessel Traffic Management Information System(s)</w:t>
      </w:r>
    </w:p>
    <w:p w14:paraId="272070FF" w14:textId="77777777" w:rsidR="00F85E4F" w:rsidRPr="00480C58" w:rsidRDefault="00F85E4F" w:rsidP="00F85E4F">
      <w:pPr>
        <w:pStyle w:val="Acronym"/>
      </w:pPr>
      <w:r w:rsidRPr="00480C58">
        <w:t>VTS</w:t>
      </w:r>
      <w:r w:rsidRPr="00480C58">
        <w:tab/>
        <w:t>Vessel Traffic Services</w:t>
      </w:r>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6CADE56D" w:rsidR="00465491" w:rsidRPr="00093294" w:rsidRDefault="00465491" w:rsidP="00513460">
      <w:pPr>
        <w:pStyle w:val="Part"/>
      </w:pPr>
      <w:bookmarkStart w:id="35" w:name="_Toc442348089"/>
      <w:bookmarkStart w:id="36" w:name="_Toc6299000"/>
      <w:r w:rsidRPr="00093294">
        <w:t>DELIVERY OF THE MODEL COURSE</w:t>
      </w:r>
      <w:bookmarkEnd w:id="35"/>
      <w:bookmarkEnd w:id="36"/>
    </w:p>
    <w:p w14:paraId="44EB5BC1" w14:textId="3F6846E8" w:rsidR="00465491" w:rsidRPr="00093294" w:rsidRDefault="00465491" w:rsidP="00272E98">
      <w:pPr>
        <w:pStyle w:val="Heading1"/>
        <w:numPr>
          <w:ilvl w:val="0"/>
          <w:numId w:val="18"/>
        </w:numPr>
      </w:pPr>
      <w:bookmarkStart w:id="37" w:name="_Toc442348090"/>
      <w:bookmarkStart w:id="38" w:name="_Toc6299001"/>
      <w:r w:rsidRPr="00093294">
        <w:t>INTRODUCTION</w:t>
      </w:r>
      <w:bookmarkEnd w:id="37"/>
      <w:bookmarkEnd w:id="38"/>
    </w:p>
    <w:p w14:paraId="142BD1A9" w14:textId="77777777" w:rsidR="00465491" w:rsidRPr="00093294" w:rsidRDefault="00465491" w:rsidP="00465491">
      <w:pPr>
        <w:pStyle w:val="Heading1separatationline"/>
      </w:pPr>
    </w:p>
    <w:p w14:paraId="3C8DB7AF" w14:textId="77777777" w:rsidR="006C44CF" w:rsidRPr="006C44CF" w:rsidRDefault="006C44CF" w:rsidP="006C44CF">
      <w:pPr>
        <w:pStyle w:val="BodyText"/>
      </w:pPr>
      <w:r w:rsidRPr="006C44CF">
        <w:t>All training and assessment of personnel for gaining the course certificate as part of the qualification towards becoming a VTS Operator should be:</w:t>
      </w:r>
    </w:p>
    <w:p w14:paraId="23CC7DC8" w14:textId="77777777" w:rsidR="006C44CF" w:rsidRPr="00251FAD" w:rsidRDefault="006C44CF" w:rsidP="00272E98">
      <w:pPr>
        <w:pStyle w:val="List1"/>
        <w:numPr>
          <w:ilvl w:val="0"/>
          <w:numId w:val="25"/>
        </w:numPr>
      </w:pPr>
      <w:r w:rsidRPr="00251FAD">
        <w:t>Structured in accordance with written programmes, including such methods and means of delivery, procedures and course material as are necessary to achieve the prescribed standard of competence; and,</w:t>
      </w:r>
    </w:p>
    <w:p w14:paraId="770226E3" w14:textId="77777777" w:rsidR="006C44CF" w:rsidRPr="00251FAD" w:rsidRDefault="006C44CF" w:rsidP="00251FAD">
      <w:pPr>
        <w:pStyle w:val="List1"/>
      </w:pPr>
      <w:r w:rsidRPr="00251FAD">
        <w:t>Conducted, monitored, assessed and supported by persons qualified in accordance with Part C, section 4 Training Staff Requirements.</w:t>
      </w:r>
    </w:p>
    <w:p w14:paraId="289ACC60" w14:textId="42C69F95" w:rsidR="006C44CF" w:rsidRPr="006C44CF" w:rsidRDefault="006C44CF" w:rsidP="006C44CF">
      <w:pPr>
        <w:pStyle w:val="BodyText"/>
      </w:pPr>
      <w:r w:rsidRPr="006C44CF">
        <w:t xml:space="preserve">Training staff should review the course outline and detailed syllabus in each subject.  The actual level of knowledge, skills and prior technical education of the </w:t>
      </w:r>
      <w:r w:rsidR="00B908C2">
        <w:t>participant</w:t>
      </w:r>
      <w:r w:rsidRPr="006C44CF">
        <w:t xml:space="preserve">s in the subject concerned should be kept in mind during this review.  Any differences between the level of skills and competencies of the </w:t>
      </w:r>
      <w:r w:rsidR="00B908C2">
        <w:t>participant</w:t>
      </w:r>
      <w:r w:rsidRPr="006C44CF">
        <w:t xml:space="preserve"> and those identified within the detailed training syllabus should be identified.  To compensate for such differences, the instructor is expected to delete from the course, or reduce the emphasis on, items dealing with knowledge or skills already attained by the </w:t>
      </w:r>
      <w:r w:rsidR="00B908C2">
        <w:t>participant</w:t>
      </w:r>
      <w:r w:rsidRPr="006C44CF">
        <w:t xml:space="preserve">s.  The instructor should also identify any academic knowledge, skills or technical training that the </w:t>
      </w:r>
      <w:r w:rsidR="00B908C2">
        <w:t>participant</w:t>
      </w:r>
      <w:r w:rsidRPr="006C44CF">
        <w:t>s may not have acquired.</w:t>
      </w:r>
    </w:p>
    <w:p w14:paraId="559F46BB" w14:textId="77777777" w:rsidR="006C44CF" w:rsidRPr="006C44CF" w:rsidRDefault="006C44CF" w:rsidP="006C44CF">
      <w:pPr>
        <w:pStyle w:val="BodyText"/>
      </w:pPr>
      <w:r w:rsidRPr="006C44CF">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14:paraId="7016EC00" w14:textId="5FB2C625" w:rsidR="00465491" w:rsidRPr="00093294" w:rsidRDefault="006C44CF" w:rsidP="006C44CF">
      <w:pPr>
        <w:pStyle w:val="BodyText"/>
      </w:pPr>
      <w:r w:rsidRPr="006C44CF">
        <w:t xml:space="preserve">Adjustment of the module objectives, scope and content for each subject may also be necessary if the </w:t>
      </w:r>
      <w:r w:rsidR="00B908C2">
        <w:t>participant</w:t>
      </w:r>
      <w:r w:rsidRPr="006C44CF">
        <w:t>s completing the course are to undertake duties which differ from the objectives specified.</w:t>
      </w:r>
    </w:p>
    <w:p w14:paraId="3A68B143" w14:textId="0F106CE9" w:rsidR="00465491" w:rsidRPr="00093294" w:rsidRDefault="00465491" w:rsidP="00A03913">
      <w:pPr>
        <w:pStyle w:val="Heading1"/>
      </w:pPr>
      <w:bookmarkStart w:id="39" w:name="_Toc419881203"/>
      <w:bookmarkStart w:id="40" w:name="_Toc442348091"/>
      <w:bookmarkStart w:id="41" w:name="_Toc6299002"/>
      <w:r w:rsidRPr="00093294">
        <w:t>COURSE MODULES</w:t>
      </w:r>
      <w:bookmarkEnd w:id="39"/>
      <w:bookmarkEnd w:id="40"/>
      <w:bookmarkEnd w:id="41"/>
    </w:p>
    <w:p w14:paraId="5D653B84" w14:textId="77777777" w:rsidR="00465491" w:rsidRPr="00093294" w:rsidRDefault="00465491" w:rsidP="00465491">
      <w:pPr>
        <w:pStyle w:val="Heading1separatationline"/>
      </w:pPr>
    </w:p>
    <w:p w14:paraId="3E7919EC" w14:textId="0A7FC715" w:rsidR="006C44CF" w:rsidRPr="006C44CF" w:rsidRDefault="006C44CF" w:rsidP="006C44CF">
      <w:pPr>
        <w:pStyle w:val="BodyText"/>
      </w:pPr>
      <w:r w:rsidRPr="006C44CF">
        <w:t xml:space="preserve">The modular presentation enables the instructor to adjust the course content to suit the </w:t>
      </w:r>
      <w:r w:rsidR="00B908C2">
        <w:t>participant</w:t>
      </w:r>
      <w:r w:rsidRPr="006C44CF">
        <w:t xml:space="preserve">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p w14:paraId="46E45377" w14:textId="49BAAA07" w:rsidR="006C44CF" w:rsidRPr="006C44CF" w:rsidRDefault="006C44CF" w:rsidP="006C44CF">
      <w:pPr>
        <w:pStyle w:val="BodyText"/>
      </w:pPr>
      <w:r w:rsidRPr="006C44CF">
        <w:t>To assist in the development of lesson plans, five levels of competence are used in the model courses for VTS personnel.  Levels 1 to 4 are used in the model course for the training of VTS Operators and levels 3 to 5 are used in the model course for VTS Supervisor.  See</w:t>
      </w:r>
      <w:r w:rsidR="00926E83">
        <w:t xml:space="preserve"> </w:t>
      </w:r>
      <w:r w:rsidR="00926E83" w:rsidRPr="00926E83">
        <w:fldChar w:fldCharType="begin"/>
      </w:r>
      <w:r w:rsidR="00926E83" w:rsidRPr="00926E83">
        <w:instrText xml:space="preserve"> REF _Ref531293560 \r \h </w:instrText>
      </w:r>
      <w:r w:rsidR="00926E83">
        <w:instrText xml:space="preserve"> \* MERGEFORMAT </w:instrText>
      </w:r>
      <w:r w:rsidR="00926E83" w:rsidRPr="00926E83">
        <w:fldChar w:fldCharType="separate"/>
      </w:r>
      <w:r w:rsidR="00E67BBC">
        <w:t>Table 1</w:t>
      </w:r>
      <w:r w:rsidR="00926E83" w:rsidRPr="00926E83">
        <w:fldChar w:fldCharType="end"/>
      </w:r>
      <w:r w:rsidRPr="00926E83">
        <w:t xml:space="preserve"> in Part D, section 3 – Lesson</w:t>
      </w:r>
      <w:r w:rsidRPr="006C44CF">
        <w:t xml:space="preserve"> Plans.</w:t>
      </w:r>
    </w:p>
    <w:p w14:paraId="0FA9318A" w14:textId="4062E92D" w:rsidR="00465491" w:rsidRPr="00093294" w:rsidRDefault="006C44CF" w:rsidP="006C44CF">
      <w:pPr>
        <w:pStyle w:val="BodyText"/>
      </w:pPr>
      <w:r w:rsidRPr="006C44CF">
        <w:t>Each level of competence is defined in terms of the learning outcome, the instructional objectives and the required skills.  The recommended level of competence for each subject is indicated in the Subject Outline of each module.</w:t>
      </w:r>
    </w:p>
    <w:p w14:paraId="68DE34E6" w14:textId="5049D767" w:rsidR="00465491" w:rsidRPr="00093294" w:rsidRDefault="00465491" w:rsidP="00A03913">
      <w:pPr>
        <w:pStyle w:val="Heading1"/>
      </w:pPr>
      <w:bookmarkStart w:id="42" w:name="_Toc419881204"/>
      <w:bookmarkStart w:id="43" w:name="_Toc442348092"/>
      <w:bookmarkStart w:id="44" w:name="_Toc6299003"/>
      <w:r w:rsidRPr="00093294">
        <w:t>SUBJECT OUTLINE</w:t>
      </w:r>
      <w:bookmarkEnd w:id="42"/>
      <w:bookmarkEnd w:id="43"/>
      <w:bookmarkEnd w:id="44"/>
    </w:p>
    <w:p w14:paraId="2FA05D7B" w14:textId="77777777" w:rsidR="00465491" w:rsidRPr="00093294" w:rsidRDefault="00465491" w:rsidP="00465491">
      <w:pPr>
        <w:pStyle w:val="Heading1separatationline"/>
      </w:pPr>
    </w:p>
    <w:p w14:paraId="362F102D" w14:textId="2E96AD70" w:rsidR="00465491" w:rsidRPr="00093294" w:rsidRDefault="006C44CF" w:rsidP="00465491">
      <w:pPr>
        <w:pStyle w:val="BodyText"/>
      </w:pPr>
      <w:r w:rsidRPr="006C44CF">
        <w:t xml:space="preserve">The subject outline of each module also includes a total recommended number of hours that should be allotted to each module.  However, it should be appreciated that these allocations are arbitrary and assume that the </w:t>
      </w:r>
      <w:r w:rsidR="00B908C2">
        <w:t>participant</w:t>
      </w:r>
      <w:r w:rsidRPr="006C44CF">
        <w:t xml:space="preserve">s have met fully all the entry requirements specified for each subject.  The instructor should therefore review carefully lesson plan design and consider the need to reallocate the time required to achieve each specific learning objective.  In addition, the opportunity to reduce formal training time through recognition of Accredited Prior Learning (APL) should be taken advantage of whenever documented evidence of prior learning or professional certification can be produced by the course </w:t>
      </w:r>
      <w:r w:rsidR="00B908C2">
        <w:t>participant</w:t>
      </w:r>
      <w:r w:rsidRPr="006C44CF">
        <w:t>s.</w:t>
      </w:r>
    </w:p>
    <w:p w14:paraId="2C6028FC" w14:textId="461F5390" w:rsidR="00465491" w:rsidRPr="00093294" w:rsidRDefault="00465491" w:rsidP="00A03913">
      <w:pPr>
        <w:pStyle w:val="Heading1"/>
      </w:pPr>
      <w:bookmarkStart w:id="45" w:name="_Toc419881205"/>
      <w:bookmarkStart w:id="46" w:name="_Toc442348093"/>
      <w:bookmarkStart w:id="47" w:name="_Toc6299004"/>
      <w:r w:rsidRPr="00093294">
        <w:t>DETAILED TEACHING SYLLABUS</w:t>
      </w:r>
      <w:bookmarkEnd w:id="45"/>
      <w:bookmarkEnd w:id="46"/>
      <w:bookmarkEnd w:id="47"/>
    </w:p>
    <w:p w14:paraId="00110339" w14:textId="77777777" w:rsidR="00465491" w:rsidRPr="00093294" w:rsidRDefault="00465491" w:rsidP="00465491">
      <w:pPr>
        <w:pStyle w:val="Heading1separatationline"/>
      </w:pPr>
    </w:p>
    <w:p w14:paraId="0AA2EE60" w14:textId="3E7C4CC9" w:rsidR="006C44CF" w:rsidRPr="006C44CF" w:rsidRDefault="006C44CF" w:rsidP="006C44CF">
      <w:pPr>
        <w:pStyle w:val="BodyText"/>
      </w:pPr>
      <w:r w:rsidRPr="006C44CF">
        <w:t xml:space="preserve">The detailed teaching syllabus, of each module has been written in learning-objective format in which the objective describes what the </w:t>
      </w:r>
      <w:r w:rsidR="00B908C2">
        <w:t>participant</w:t>
      </w:r>
      <w:r w:rsidRPr="006C44CF">
        <w:t xml:space="preserve"> must do to demonstrate that knowledge has been transferred.  All objectives are understood to be prefixed by the words:</w:t>
      </w:r>
    </w:p>
    <w:p w14:paraId="279F8E4D" w14:textId="6344C278" w:rsidR="006C44CF" w:rsidRPr="006C44CF" w:rsidRDefault="006C44CF" w:rsidP="006C44CF">
      <w:pPr>
        <w:pStyle w:val="BodyText"/>
        <w:ind w:left="567"/>
        <w:rPr>
          <w:bCs/>
          <w:i/>
          <w:iCs/>
        </w:rPr>
      </w:pPr>
      <w:r w:rsidRPr="006C44CF">
        <w:rPr>
          <w:bCs/>
          <w:i/>
          <w:iCs/>
        </w:rPr>
        <w:t xml:space="preserve">the expected learning outcome is that the </w:t>
      </w:r>
      <w:r w:rsidR="00B908C2">
        <w:rPr>
          <w:bCs/>
          <w:i/>
          <w:iCs/>
        </w:rPr>
        <w:t>participant</w:t>
      </w:r>
      <w:r w:rsidRPr="006C44CF">
        <w:rPr>
          <w:bCs/>
          <w:i/>
          <w:iCs/>
        </w:rPr>
        <w:t xml:space="preserve"> has acquired the recommended levels of competence in ……. </w:t>
      </w:r>
    </w:p>
    <w:p w14:paraId="72556076" w14:textId="7AABCEB4" w:rsidR="00465491" w:rsidRPr="00093294" w:rsidRDefault="006C44CF" w:rsidP="006C44CF">
      <w:pPr>
        <w:pStyle w:val="BodyText"/>
      </w:pPr>
      <w:r w:rsidRPr="006C44CF">
        <w:t xml:space="preserve">In preparing a teaching scheme and lesson plans, the instructor is free to use any teaching method or combination of methods that will ensure </w:t>
      </w:r>
      <w:r w:rsidR="00B908C2">
        <w:t>participant</w:t>
      </w:r>
      <w:r w:rsidRPr="006C44CF">
        <w:t xml:space="preserve">s can meet the stated objectives.  However, it is essential that </w:t>
      </w:r>
      <w:r w:rsidR="00B908C2">
        <w:t>participant</w:t>
      </w:r>
      <w:r w:rsidRPr="006C44CF">
        <w:t>s complete the subject matter set-out in each module.</w:t>
      </w:r>
    </w:p>
    <w:p w14:paraId="50627FB5" w14:textId="2F2E46AC" w:rsidR="00465491" w:rsidRPr="00093294" w:rsidRDefault="00465491" w:rsidP="00A03913">
      <w:pPr>
        <w:pStyle w:val="Heading1"/>
      </w:pPr>
      <w:bookmarkStart w:id="48" w:name="_Toc419881206"/>
      <w:bookmarkStart w:id="49" w:name="_Toc442348094"/>
      <w:bookmarkStart w:id="50" w:name="_Toc6299005"/>
      <w:r w:rsidRPr="00093294">
        <w:t>PRESENTATION</w:t>
      </w:r>
      <w:bookmarkEnd w:id="48"/>
      <w:bookmarkEnd w:id="49"/>
      <w:bookmarkEnd w:id="50"/>
    </w:p>
    <w:p w14:paraId="6DCA31DF" w14:textId="77777777" w:rsidR="00465491" w:rsidRPr="00093294" w:rsidRDefault="00465491" w:rsidP="00465491">
      <w:pPr>
        <w:pStyle w:val="Heading1separatationline"/>
      </w:pPr>
    </w:p>
    <w:p w14:paraId="00E8202B" w14:textId="3F18C8BB" w:rsidR="00465491" w:rsidRPr="00093294" w:rsidRDefault="006C44CF" w:rsidP="00465491">
      <w:pPr>
        <w:pStyle w:val="BodyText"/>
      </w:pPr>
      <w:r w:rsidRPr="006C44CF">
        <w:t xml:space="preserve">The presentation of concepts and methodologies may be repeated as necessary in various ways until the instructor is satisfied that the </w:t>
      </w:r>
      <w:r w:rsidR="00B908C2">
        <w:t>participant</w:t>
      </w:r>
      <w:r w:rsidRPr="006C44CF">
        <w:t xml:space="preserve"> has attained a good working knowledge in each subject.</w:t>
      </w:r>
    </w:p>
    <w:p w14:paraId="6426B150" w14:textId="3BF72825" w:rsidR="00465491" w:rsidRPr="00093294" w:rsidRDefault="00465491" w:rsidP="00A03913">
      <w:pPr>
        <w:pStyle w:val="Heading1"/>
      </w:pPr>
      <w:bookmarkStart w:id="51" w:name="_Toc419881207"/>
      <w:bookmarkStart w:id="52" w:name="_Toc442348095"/>
      <w:bookmarkStart w:id="53" w:name="_Toc6299006"/>
      <w:r w:rsidRPr="00093294">
        <w:t xml:space="preserve">EVALUATION OR ASSESSMENT OF THE COURSE </w:t>
      </w:r>
      <w:r w:rsidR="00B908C2">
        <w:t>PARTICIPANT</w:t>
      </w:r>
      <w:r w:rsidRPr="00093294">
        <w:t>S</w:t>
      </w:r>
      <w:bookmarkEnd w:id="51"/>
      <w:bookmarkEnd w:id="52"/>
      <w:bookmarkEnd w:id="53"/>
    </w:p>
    <w:p w14:paraId="3B6D43E6" w14:textId="77777777" w:rsidR="00465491" w:rsidRPr="00093294" w:rsidRDefault="00465491" w:rsidP="00465491">
      <w:pPr>
        <w:pStyle w:val="Heading1separatationline"/>
      </w:pPr>
    </w:p>
    <w:p w14:paraId="69D29AD4" w14:textId="0B4607C8" w:rsidR="00465491" w:rsidRPr="00093294" w:rsidRDefault="006C44CF" w:rsidP="00465491">
      <w:pPr>
        <w:pStyle w:val="BodyText"/>
      </w:pPr>
      <w:r w:rsidRPr="006C44CF">
        <w:t>The evaluation criteria are contained in column 4 of the VTS Operator competence chart (see</w:t>
      </w:r>
      <w:r w:rsidR="00926E83">
        <w:t xml:space="preserve"> </w:t>
      </w:r>
      <w:r w:rsidR="00926E83">
        <w:fldChar w:fldCharType="begin"/>
      </w:r>
      <w:r w:rsidR="00926E83">
        <w:instrText xml:space="preserve"> REF _Ref245119885 \r \h </w:instrText>
      </w:r>
      <w:r w:rsidR="00926E83">
        <w:fldChar w:fldCharType="separate"/>
      </w:r>
      <w:r w:rsidR="00E67BBC">
        <w:t>ANNEX 1</w:t>
      </w:r>
      <w:r w:rsidR="00926E83">
        <w:fldChar w:fldCharType="end"/>
      </w:r>
      <w:r w:rsidRPr="006C44CF">
        <w:t xml:space="preserve">), and provide the means for an assessor to judge whether a </w:t>
      </w:r>
      <w:r w:rsidR="00B908C2">
        <w:t>participant</w:t>
      </w:r>
      <w:r w:rsidRPr="006C44CF">
        <w:t xml:space="preserve"> is competent to perform the related tasks, duties and responsibilities.</w:t>
      </w:r>
    </w:p>
    <w:p w14:paraId="4F8AB3C5" w14:textId="47A71B84" w:rsidR="00465491" w:rsidRPr="00093294" w:rsidRDefault="00465491" w:rsidP="00A03913">
      <w:pPr>
        <w:pStyle w:val="Heading1"/>
      </w:pPr>
      <w:bookmarkStart w:id="54" w:name="_Toc419881208"/>
      <w:bookmarkStart w:id="55" w:name="_Toc442348096"/>
      <w:bookmarkStart w:id="56" w:name="_Toc6299007"/>
      <w:r w:rsidRPr="00093294">
        <w:t>IMPLEMENTATION</w:t>
      </w:r>
      <w:bookmarkEnd w:id="54"/>
      <w:bookmarkEnd w:id="55"/>
      <w:bookmarkEnd w:id="56"/>
    </w:p>
    <w:p w14:paraId="171F76F8" w14:textId="77777777" w:rsidR="00465491" w:rsidRPr="00093294" w:rsidRDefault="00465491" w:rsidP="00465491">
      <w:pPr>
        <w:pStyle w:val="Heading1separatationline"/>
      </w:pPr>
    </w:p>
    <w:p w14:paraId="2D23B8E0" w14:textId="771C48F6" w:rsidR="00465491" w:rsidRPr="00093294" w:rsidRDefault="00D90489" w:rsidP="00465491">
      <w:pPr>
        <w:pStyle w:val="BodyText"/>
      </w:pPr>
      <w:r w:rsidRPr="00D90489">
        <w:t>For the course to run smoothly and effectively, considerable attention must be paid to the availability and use of:</w:t>
      </w:r>
    </w:p>
    <w:p w14:paraId="3A843B39" w14:textId="07446658" w:rsidR="00D90489" w:rsidRPr="00D90489" w:rsidRDefault="00D90489" w:rsidP="00BE2219">
      <w:pPr>
        <w:pStyle w:val="Bullet2"/>
      </w:pPr>
      <w:r w:rsidRPr="00D90489">
        <w:t>qualified instructors</w:t>
      </w:r>
      <w:r>
        <w:t>;</w:t>
      </w:r>
    </w:p>
    <w:p w14:paraId="7DE0CCCD" w14:textId="242009F5" w:rsidR="00D90489" w:rsidRPr="00D90489" w:rsidRDefault="00D90489" w:rsidP="00BE2219">
      <w:pPr>
        <w:pStyle w:val="Bullet2"/>
      </w:pPr>
      <w:r w:rsidRPr="00D90489">
        <w:t>support staf</w:t>
      </w:r>
      <w:r>
        <w:t>f;</w:t>
      </w:r>
    </w:p>
    <w:p w14:paraId="341DBF2C" w14:textId="3274CBB3" w:rsidR="00D90489" w:rsidRPr="00D90489" w:rsidRDefault="00D90489" w:rsidP="00BE2219">
      <w:pPr>
        <w:pStyle w:val="Bullet2"/>
      </w:pPr>
      <w:r w:rsidRPr="00D90489">
        <w:t>rooms and other spaces</w:t>
      </w:r>
      <w:r>
        <w:t>;</w:t>
      </w:r>
    </w:p>
    <w:p w14:paraId="743BC7A2" w14:textId="627885B6" w:rsidR="00D90489" w:rsidRDefault="00D90489" w:rsidP="00BE2219">
      <w:pPr>
        <w:pStyle w:val="Bullet2"/>
        <w:rPr>
          <w:ins w:id="57" w:author="Jillian Carson-Jackson" w:date="2021-02-04T20:21:00Z"/>
        </w:rPr>
      </w:pPr>
      <w:r w:rsidRPr="00D90489">
        <w:t>equipment</w:t>
      </w:r>
      <w:ins w:id="58" w:author="Jillian Carson-Jackson" w:date="2021-02-04T20:22:00Z">
        <w:r w:rsidR="00274E41">
          <w:t xml:space="preserve"> and</w:t>
        </w:r>
      </w:ins>
      <w:ins w:id="59" w:author="Jillian Carson-Jackson" w:date="2021-02-04T20:21:00Z">
        <w:r w:rsidR="0002265A">
          <w:t xml:space="preserve"> technology</w:t>
        </w:r>
      </w:ins>
      <w:r>
        <w:t>;</w:t>
      </w:r>
    </w:p>
    <w:p w14:paraId="2BF8FC86" w14:textId="421A51A9" w:rsidR="00132115" w:rsidRPr="00D90489" w:rsidRDefault="00132115" w:rsidP="00BE2219">
      <w:pPr>
        <w:pStyle w:val="Bullet2"/>
      </w:pPr>
      <w:ins w:id="60" w:author="Jillian Carson-Jackson" w:date="2021-02-04T20:22:00Z">
        <w:r>
          <w:t>VTS Simulator</w:t>
        </w:r>
      </w:ins>
    </w:p>
    <w:p w14:paraId="34668B16" w14:textId="7C2ACAAD" w:rsidR="00D90489" w:rsidRPr="00D90489" w:rsidRDefault="00D90489" w:rsidP="00BE2219">
      <w:pPr>
        <w:pStyle w:val="Bullet2"/>
      </w:pPr>
      <w:r w:rsidRPr="00D90489">
        <w:t>textbooks, technical papers</w:t>
      </w:r>
      <w:r>
        <w:t>;</w:t>
      </w:r>
    </w:p>
    <w:p w14:paraId="460A6A89" w14:textId="5CF2A0EF" w:rsidR="00465491" w:rsidRDefault="00D90489" w:rsidP="00BE2219">
      <w:pPr>
        <w:pStyle w:val="Bullet2"/>
      </w:pPr>
      <w:r w:rsidRPr="00D90489">
        <w:t>other reference material.</w:t>
      </w:r>
    </w:p>
    <w:p w14:paraId="10AE446A" w14:textId="34FFDBF4" w:rsidR="00D90489" w:rsidRDefault="00D90489" w:rsidP="00D90489">
      <w:pPr>
        <w:pStyle w:val="BodyText"/>
        <w:rPr>
          <w:b/>
        </w:rPr>
      </w:pPr>
      <w:r w:rsidRPr="00D90489">
        <w:rPr>
          <w:b/>
        </w:rPr>
        <w:t>Thorough preparation is key to successful implementation of the course.</w:t>
      </w:r>
    </w:p>
    <w:p w14:paraId="5DB7FD7D" w14:textId="11A78A55" w:rsidR="00D90489" w:rsidRDefault="00D90489" w:rsidP="00D90489">
      <w:pPr>
        <w:pStyle w:val="Heading1"/>
      </w:pPr>
      <w:bookmarkStart w:id="61" w:name="_Toc6299008"/>
      <w:r>
        <w:t>VALIDATION</w:t>
      </w:r>
      <w:bookmarkEnd w:id="61"/>
    </w:p>
    <w:p w14:paraId="7684818B" w14:textId="77777777" w:rsidR="00D90489" w:rsidRDefault="00D90489" w:rsidP="00D90489">
      <w:pPr>
        <w:pStyle w:val="Heading1separatationline"/>
      </w:pPr>
    </w:p>
    <w:p w14:paraId="1AEB2077" w14:textId="6A67F68B" w:rsidR="00D90489" w:rsidRPr="00D90489" w:rsidRDefault="00D90489" w:rsidP="00D90489">
      <w:pPr>
        <w:pStyle w:val="BodyText"/>
      </w:pPr>
      <w:r w:rsidRPr="00D90489">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p w14:paraId="23CCD9DA" w14:textId="60AFE1A9" w:rsidR="00465491" w:rsidRPr="00093294" w:rsidRDefault="00465491" w:rsidP="00513460">
      <w:pPr>
        <w:pStyle w:val="Part"/>
        <w:rPr>
          <w:lang w:eastAsia="de-DE"/>
        </w:rPr>
      </w:pPr>
      <w:r w:rsidRPr="00093294">
        <w:rPr>
          <w:lang w:eastAsia="de-DE"/>
        </w:rPr>
        <w:br w:type="page"/>
      </w:r>
      <w:bookmarkStart w:id="62" w:name="_Toc419881209"/>
      <w:bookmarkStart w:id="63" w:name="_Toc442348097"/>
      <w:r w:rsidR="00513460" w:rsidRPr="00093294">
        <w:rPr>
          <w:lang w:eastAsia="de-DE"/>
        </w:rPr>
        <w:t xml:space="preserve"> </w:t>
      </w:r>
      <w:bookmarkStart w:id="64" w:name="_Toc6299009"/>
      <w:r w:rsidRPr="00093294">
        <w:rPr>
          <w:lang w:eastAsia="de-DE"/>
        </w:rPr>
        <w:t>COURSE FRAMEWORK</w:t>
      </w:r>
      <w:bookmarkEnd w:id="62"/>
      <w:bookmarkEnd w:id="63"/>
      <w:bookmarkEnd w:id="64"/>
    </w:p>
    <w:p w14:paraId="04CE4BA7" w14:textId="552FC8CD" w:rsidR="00465491" w:rsidRPr="00093294" w:rsidRDefault="00465491" w:rsidP="00272E98">
      <w:pPr>
        <w:pStyle w:val="Heading1"/>
        <w:numPr>
          <w:ilvl w:val="0"/>
          <w:numId w:val="19"/>
        </w:numPr>
      </w:pPr>
      <w:bookmarkStart w:id="65" w:name="_Toc419881210"/>
      <w:bookmarkStart w:id="66" w:name="_Toc442348098"/>
      <w:bookmarkStart w:id="67" w:name="_Toc6299010"/>
      <w:r w:rsidRPr="00093294">
        <w:t>INTRODUCTION</w:t>
      </w:r>
      <w:bookmarkEnd w:id="65"/>
      <w:bookmarkEnd w:id="66"/>
      <w:bookmarkEnd w:id="67"/>
    </w:p>
    <w:p w14:paraId="7938F5C5" w14:textId="77777777" w:rsidR="00465491" w:rsidRPr="00093294" w:rsidRDefault="00465491" w:rsidP="00465491">
      <w:pPr>
        <w:pStyle w:val="Heading1separatationline"/>
      </w:pPr>
    </w:p>
    <w:p w14:paraId="193977F0" w14:textId="36D32F46" w:rsidR="00465491" w:rsidRPr="00093294" w:rsidRDefault="00D90489" w:rsidP="00465491">
      <w:pPr>
        <w:pStyle w:val="BodyText"/>
      </w:pPr>
      <w:r w:rsidRPr="00D90489">
        <w:t xml:space="preserve">The model course covers the requirements of the IALA Recommendation V-103.  On successful completion of the course and assessments, the </w:t>
      </w:r>
      <w:r w:rsidR="00B908C2">
        <w:t>participant</w:t>
      </w:r>
      <w:r w:rsidRPr="00D90489">
        <w:t>s should have been provided with sufficient training and to proceed to the next stage of On-the-Job Training (OJT) at a VTS centre.</w:t>
      </w:r>
    </w:p>
    <w:p w14:paraId="4CBADEEB" w14:textId="32ABD230" w:rsidR="00465491" w:rsidRPr="00093294" w:rsidRDefault="00D90489" w:rsidP="00A03913">
      <w:pPr>
        <w:pStyle w:val="Heading1"/>
      </w:pPr>
      <w:bookmarkStart w:id="68" w:name="_Toc476981653"/>
      <w:bookmarkStart w:id="69" w:name="_Toc476982729"/>
      <w:bookmarkStart w:id="70" w:name="_Toc476982852"/>
      <w:bookmarkStart w:id="71" w:name="_Toc476982949"/>
      <w:bookmarkStart w:id="72" w:name="_Toc476983222"/>
      <w:bookmarkStart w:id="73" w:name="_Toc476984502"/>
      <w:bookmarkStart w:id="74" w:name="_Toc476986723"/>
      <w:bookmarkStart w:id="75" w:name="_Toc112216869"/>
      <w:bookmarkStart w:id="76" w:name="_Toc240860329"/>
      <w:bookmarkStart w:id="77" w:name="_Toc245254412"/>
      <w:bookmarkStart w:id="78" w:name="_Toc6299011"/>
      <w:r w:rsidRPr="00D90489">
        <w:rPr>
          <w:caps w:val="0"/>
        </w:rPr>
        <w:t>REQUIREMENTS FOR ATTAINING THE COURSE CERTIFICATE</w:t>
      </w:r>
      <w:bookmarkEnd w:id="68"/>
      <w:bookmarkEnd w:id="69"/>
      <w:bookmarkEnd w:id="70"/>
      <w:bookmarkEnd w:id="71"/>
      <w:bookmarkEnd w:id="72"/>
      <w:bookmarkEnd w:id="73"/>
      <w:bookmarkEnd w:id="74"/>
      <w:bookmarkEnd w:id="75"/>
      <w:bookmarkEnd w:id="76"/>
      <w:bookmarkEnd w:id="77"/>
      <w:bookmarkEnd w:id="78"/>
    </w:p>
    <w:p w14:paraId="3806C812" w14:textId="77777777" w:rsidR="00465491" w:rsidRPr="00093294" w:rsidRDefault="00465491" w:rsidP="00465491">
      <w:pPr>
        <w:pStyle w:val="Heading1separatationline"/>
      </w:pPr>
    </w:p>
    <w:p w14:paraId="77362730" w14:textId="1A5C7AC3" w:rsidR="00465491" w:rsidRPr="00093294" w:rsidRDefault="00D90489" w:rsidP="00465491">
      <w:pPr>
        <w:pStyle w:val="BodyText"/>
      </w:pPr>
      <w:r w:rsidRPr="00D90489">
        <w:t>Every candidate for a VTS Operator course certificate should:</w:t>
      </w:r>
    </w:p>
    <w:p w14:paraId="68E30640" w14:textId="77777777" w:rsidR="00D90489" w:rsidRPr="00D90489" w:rsidRDefault="00D90489" w:rsidP="00BE2219">
      <w:pPr>
        <w:pStyle w:val="Bullet2"/>
      </w:pPr>
      <w:r w:rsidRPr="00D90489">
        <w:t>have achieved the International English Language Testing System (IELTS) level 5, or its equivalent;</w:t>
      </w:r>
    </w:p>
    <w:p w14:paraId="76A9A59F" w14:textId="63FCB005" w:rsidR="00465491" w:rsidRPr="00093294" w:rsidRDefault="00D90489" w:rsidP="00BE2219">
      <w:pPr>
        <w:pStyle w:val="Bullet2"/>
      </w:pPr>
      <w:r w:rsidRPr="00D90489">
        <w:t xml:space="preserve">satisfy the </w:t>
      </w:r>
      <w:del w:id="79" w:author="Jillian Carson-Jackson" w:date="2021-02-04T21:59:00Z">
        <w:r w:rsidRPr="00D90489" w:rsidDel="00813258">
          <w:delText>competent</w:delText>
        </w:r>
      </w:del>
      <w:ins w:id="80" w:author="Jillian Carson-Jackson" w:date="2021-02-04T21:59:00Z">
        <w:r w:rsidR="00813258">
          <w:t>C</w:t>
        </w:r>
        <w:r w:rsidR="00813258" w:rsidRPr="00D90489">
          <w:t>ompetent</w:t>
        </w:r>
        <w:r w:rsidR="00813258">
          <w:t xml:space="preserve"> AUthority</w:t>
        </w:r>
      </w:ins>
      <w:r w:rsidRPr="00D90489">
        <w:t>/</w:t>
      </w:r>
      <w:commentRangeStart w:id="81"/>
      <w:r w:rsidRPr="00D90489">
        <w:t xml:space="preserve">VTS </w:t>
      </w:r>
      <w:del w:id="82" w:author="Jillian Carson-Jackson" w:date="2021-02-04T21:58:00Z">
        <w:r w:rsidRPr="00D90489" w:rsidDel="001C7DDD">
          <w:delText xml:space="preserve">authority </w:delText>
        </w:r>
      </w:del>
      <w:commentRangeEnd w:id="81"/>
      <w:ins w:id="83" w:author="Jillian Carson-Jackson" w:date="2021-02-04T21:58:00Z">
        <w:r w:rsidR="001C7DDD">
          <w:t>Provider</w:t>
        </w:r>
        <w:r w:rsidR="001C7DDD" w:rsidRPr="00D90489">
          <w:t xml:space="preserve"> </w:t>
        </w:r>
      </w:ins>
      <w:r w:rsidR="00F453B6">
        <w:rPr>
          <w:rStyle w:val="CommentReference"/>
          <w:color w:val="auto"/>
        </w:rPr>
        <w:commentReference w:id="81"/>
      </w:r>
      <w:r w:rsidRPr="00D90489">
        <w:t xml:space="preserve">by passing the appropriate assessments for the </w:t>
      </w:r>
      <w:del w:id="84" w:author="Jillian Carson-Jackson" w:date="2021-02-04T20:24:00Z">
        <w:r w:rsidRPr="00D90489" w:rsidDel="006B2437">
          <w:delText xml:space="preserve">accredited </w:delText>
        </w:r>
      </w:del>
      <w:ins w:id="85" w:author="Jillian Carson-Jackson" w:date="2021-02-04T20:24:00Z">
        <w:r w:rsidR="006B2437">
          <w:t>approved</w:t>
        </w:r>
        <w:r w:rsidR="006B2437" w:rsidRPr="00D90489">
          <w:t xml:space="preserve"> </w:t>
        </w:r>
      </w:ins>
      <w:r w:rsidRPr="00D90489">
        <w:t xml:space="preserve">course of </w:t>
      </w:r>
      <w:ins w:id="86" w:author="Jillian Carson-Jackson" w:date="2021-02-04T21:59:00Z">
        <w:r w:rsidR="00813258">
          <w:t xml:space="preserve">VTS </w:t>
        </w:r>
      </w:ins>
      <w:r w:rsidRPr="00D90489">
        <w:t>operator training and that they possess the theoretical and practical knowledge appropriate to the requirements of a VTS Operator.</w:t>
      </w:r>
    </w:p>
    <w:p w14:paraId="6543BB99" w14:textId="268B6AE4" w:rsidR="00465491" w:rsidRPr="00093294" w:rsidRDefault="00465491" w:rsidP="00A03913">
      <w:pPr>
        <w:pStyle w:val="Heading1"/>
      </w:pPr>
      <w:bookmarkStart w:id="87" w:name="_Toc419881212"/>
      <w:bookmarkStart w:id="88" w:name="_Toc442348100"/>
      <w:bookmarkStart w:id="89" w:name="_Toc6299012"/>
      <w:r w:rsidRPr="00093294">
        <w:t>COURSE INTAKE – LIMITATIONS</w:t>
      </w:r>
      <w:bookmarkEnd w:id="87"/>
      <w:bookmarkEnd w:id="88"/>
      <w:bookmarkEnd w:id="89"/>
    </w:p>
    <w:p w14:paraId="7280B9B7" w14:textId="77777777" w:rsidR="00465491" w:rsidRPr="00093294" w:rsidRDefault="00465491" w:rsidP="00465491">
      <w:pPr>
        <w:pStyle w:val="Heading1separatationline"/>
      </w:pPr>
    </w:p>
    <w:p w14:paraId="75143FBA" w14:textId="724B763C" w:rsidR="00D90489" w:rsidRPr="00D90489" w:rsidRDefault="00D90489" w:rsidP="00D90489">
      <w:pPr>
        <w:pStyle w:val="BodyText"/>
        <w:spacing w:line="216" w:lineRule="atLeast"/>
      </w:pPr>
      <w:r w:rsidRPr="00D90489">
        <w:t xml:space="preserve">Class sizes may be limited at the discretion of the Competent Authority to allow the instructor to give adequate attention to individual </w:t>
      </w:r>
      <w:r w:rsidR="00B908C2">
        <w:t>participant</w:t>
      </w:r>
      <w:r w:rsidRPr="00D90489">
        <w:t>s.  In general</w:t>
      </w:r>
      <w:r>
        <w:t>,</w:t>
      </w:r>
      <w:r w:rsidRPr="00D90489">
        <w:t xml:space="preserve"> it is recommended that a maximum of </w:t>
      </w:r>
      <w:del w:id="90" w:author="Jillian Carson-Jackson" w:date="2021-02-04T20:27:00Z">
        <w:r w:rsidRPr="00D90489" w:rsidDel="00FB574D">
          <w:delText>12-14</w:delText>
        </w:r>
      </w:del>
      <w:ins w:id="91" w:author="Jillian Carson-Jackson" w:date="2021-02-04T20:27:00Z">
        <w:r w:rsidR="00FB574D">
          <w:t>8-10</w:t>
        </w:r>
      </w:ins>
      <w:r w:rsidRPr="00D90489">
        <w:t xml:space="preserve"> </w:t>
      </w:r>
      <w:r w:rsidR="00B908C2">
        <w:t>participant</w:t>
      </w:r>
      <w:r w:rsidRPr="00D90489">
        <w:t xml:space="preserve">s be the upper limit that a single instructor can be expected to train satisfactorily to the level of competence involved.  Larger numbers may be admitted if extra staff and tutorial periods are provided to deal with </w:t>
      </w:r>
      <w:r w:rsidR="00B908C2">
        <w:t>participant</w:t>
      </w:r>
      <w:r w:rsidRPr="00D90489">
        <w:t>s on an individual basis.</w:t>
      </w:r>
    </w:p>
    <w:p w14:paraId="4F619937" w14:textId="19146828" w:rsidR="00465491" w:rsidRPr="00093294" w:rsidRDefault="00D90489" w:rsidP="00D90489">
      <w:pPr>
        <w:pStyle w:val="BodyText"/>
      </w:pPr>
      <w:r w:rsidRPr="00D90489">
        <w:t xml:space="preserve">During practical sessions and group activities there may be additional restraints on class size.  Where the use of a simulator or similar teaching aid is involved, it is recommended that no more than two </w:t>
      </w:r>
      <w:r w:rsidR="00B908C2">
        <w:t>participant</w:t>
      </w:r>
      <w:r w:rsidRPr="00D90489">
        <w:t>s be trained simultaneously on any individual piece of equipment.</w:t>
      </w:r>
    </w:p>
    <w:p w14:paraId="6E3FB702" w14:textId="3A60DC9C" w:rsidR="00465491" w:rsidRPr="00093294" w:rsidRDefault="00465491" w:rsidP="00A03913">
      <w:pPr>
        <w:pStyle w:val="Heading1"/>
      </w:pPr>
      <w:bookmarkStart w:id="92" w:name="_Toc419881213"/>
      <w:bookmarkStart w:id="93" w:name="_Toc442348101"/>
      <w:bookmarkStart w:id="94" w:name="_Toc6299013"/>
      <w:r w:rsidRPr="00093294">
        <w:t>TRAINING STAFF REQUIREMENTS</w:t>
      </w:r>
      <w:bookmarkEnd w:id="92"/>
      <w:bookmarkEnd w:id="93"/>
      <w:bookmarkEnd w:id="94"/>
    </w:p>
    <w:p w14:paraId="1D5CB460" w14:textId="77777777" w:rsidR="00465491" w:rsidRPr="00093294" w:rsidRDefault="00465491" w:rsidP="00465491">
      <w:pPr>
        <w:pStyle w:val="Heading1separatationline"/>
      </w:pPr>
    </w:p>
    <w:p w14:paraId="31AF90A9" w14:textId="3B10B611" w:rsidR="007153A4" w:rsidRPr="007153A4" w:rsidRDefault="007153A4" w:rsidP="007153A4">
      <w:pPr>
        <w:pStyle w:val="BodyText"/>
        <w:spacing w:line="216" w:lineRule="atLeast"/>
      </w:pPr>
      <w:r w:rsidRPr="007153A4">
        <w:t xml:space="preserve">All instructors and assessors should be appropriately qualified for the </w:t>
      </w:r>
      <w:r w:rsidR="00C02961" w:rsidRPr="007153A4">
        <w:t>types</w:t>
      </w:r>
      <w:r w:rsidRPr="007153A4">
        <w:t xml:space="preserve"> and levels of training or assessment required for the model course.</w:t>
      </w:r>
    </w:p>
    <w:p w14:paraId="374D6555" w14:textId="31983BBB" w:rsidR="007153A4" w:rsidRPr="007153A4" w:rsidRDefault="007153A4" w:rsidP="007153A4">
      <w:pPr>
        <w:pStyle w:val="BodyText"/>
        <w:spacing w:line="216" w:lineRule="atLeast"/>
      </w:pPr>
      <w:r w:rsidRPr="007153A4">
        <w:t xml:space="preserve">The </w:t>
      </w:r>
      <w:del w:id="95" w:author="Jillian Carson-Jackson" w:date="2021-02-04T20:28:00Z">
        <w:r w:rsidRPr="007153A4" w:rsidDel="00D87F0C">
          <w:delText xml:space="preserve">accredited </w:delText>
        </w:r>
      </w:del>
      <w:ins w:id="96" w:author="Jillian Carson-Jackson" w:date="2021-02-04T20:28:00Z">
        <w:r w:rsidR="00D87F0C">
          <w:t>approved</w:t>
        </w:r>
        <w:r w:rsidR="00D87F0C" w:rsidRPr="007153A4">
          <w:t xml:space="preserve"> </w:t>
        </w:r>
      </w:ins>
      <w:r w:rsidRPr="007153A4">
        <w:t xml:space="preserve">training programme for VTS Operators should ensure that the qualifications and experiences of instructors and assessors are covered in the application of appropriate quality training standards.  Such qualifications, experience and application of quality standards should </w:t>
      </w:r>
      <w:commentRangeStart w:id="97"/>
      <w:commentRangeStart w:id="98"/>
      <w:r w:rsidRPr="007153A4">
        <w:t xml:space="preserve">incorporate appropriate training </w:t>
      </w:r>
      <w:commentRangeEnd w:id="97"/>
      <w:r w:rsidR="00AC7481">
        <w:rPr>
          <w:rStyle w:val="CommentReference"/>
        </w:rPr>
        <w:commentReference w:id="97"/>
      </w:r>
      <w:commentRangeEnd w:id="98"/>
      <w:r w:rsidR="00D87F0C">
        <w:rPr>
          <w:rStyle w:val="CommentReference"/>
        </w:rPr>
        <w:commentReference w:id="98"/>
      </w:r>
      <w:r w:rsidRPr="007153A4">
        <w:t>in instructional techniques, and training and assessment methods and practices, and comply with all applicable recommendations set out in the following paragraphs.</w:t>
      </w:r>
    </w:p>
    <w:p w14:paraId="0880890A" w14:textId="2F3541BA" w:rsidR="00465491" w:rsidRPr="00093294" w:rsidRDefault="007153A4" w:rsidP="007153A4">
      <w:pPr>
        <w:pStyle w:val="BodyText"/>
      </w:pPr>
      <w:r w:rsidRPr="007153A4">
        <w:t>As well as instructors and assessors, additional staff may be required for the maintenance of equipment and for the preparations of materials, work areas and supplies for the practical work.</w:t>
      </w:r>
    </w:p>
    <w:p w14:paraId="46160705" w14:textId="5980EFA9" w:rsidR="00465491" w:rsidRPr="00926E83" w:rsidRDefault="00926E83" w:rsidP="00926E83">
      <w:pPr>
        <w:pStyle w:val="Heading2"/>
      </w:pPr>
      <w:bookmarkStart w:id="99" w:name="_Toc419881214"/>
      <w:bookmarkStart w:id="100" w:name="_Toc442348102"/>
      <w:bookmarkStart w:id="101" w:name="_Toc6299014"/>
      <w:commentRangeStart w:id="102"/>
      <w:r w:rsidRPr="00926E83">
        <w:t>Course instructors</w:t>
      </w:r>
      <w:bookmarkEnd w:id="99"/>
      <w:bookmarkEnd w:id="100"/>
      <w:bookmarkEnd w:id="101"/>
      <w:commentRangeEnd w:id="102"/>
      <w:r w:rsidR="00E622E8">
        <w:rPr>
          <w:rStyle w:val="CommentReference"/>
          <w:rFonts w:asciiTheme="minorHAnsi" w:eastAsiaTheme="minorHAnsi" w:hAnsiTheme="minorHAnsi" w:cs="Times New Roman"/>
          <w:b w:val="0"/>
          <w:bCs w:val="0"/>
          <w:color w:val="auto"/>
          <w:lang w:eastAsia="en-GB"/>
        </w:rPr>
        <w:commentReference w:id="102"/>
      </w:r>
    </w:p>
    <w:p w14:paraId="5618221B" w14:textId="77777777" w:rsidR="00465491" w:rsidRDefault="00465491" w:rsidP="00465491">
      <w:pPr>
        <w:pStyle w:val="Heading2separationline"/>
      </w:pPr>
    </w:p>
    <w:p w14:paraId="0B258897" w14:textId="25870C0D" w:rsidR="00C02961" w:rsidRPr="00C02961" w:rsidRDefault="00C02961" w:rsidP="00C02961">
      <w:pPr>
        <w:pStyle w:val="BodyText"/>
      </w:pPr>
      <w:r w:rsidRPr="00C02961">
        <w:t>Any person conducting training of personnel qualifying for certification as VTS Operators should:</w:t>
      </w:r>
    </w:p>
    <w:p w14:paraId="52C543A9" w14:textId="7A9DA2E3" w:rsidR="00C02961" w:rsidRPr="00C02961" w:rsidRDefault="00C02961" w:rsidP="00641356">
      <w:pPr>
        <w:pStyle w:val="Bullet2"/>
      </w:pPr>
      <w:r w:rsidRPr="00C02961">
        <w:t>have an appreciation of the training programme and an understanding of the specific trainin</w:t>
      </w:r>
      <w:r>
        <w:t xml:space="preserve">g objectives for the </w:t>
      </w:r>
      <w:r w:rsidRPr="00C02961">
        <w:t>type of training being conducted;</w:t>
      </w:r>
    </w:p>
    <w:p w14:paraId="74C183DB" w14:textId="77777777" w:rsidR="00C02961" w:rsidRPr="00C02961" w:rsidRDefault="00C02961" w:rsidP="00641356">
      <w:pPr>
        <w:pStyle w:val="Bullet2"/>
      </w:pPr>
      <w:r w:rsidRPr="00C02961">
        <w:t>be professionally and academically qualified in the task for which training is being conducted;</w:t>
      </w:r>
    </w:p>
    <w:p w14:paraId="3EEC641E" w14:textId="77777777" w:rsidR="00C02961" w:rsidRPr="00C02961" w:rsidRDefault="00C02961" w:rsidP="00641356">
      <w:pPr>
        <w:pStyle w:val="Bullet2"/>
      </w:pPr>
      <w:r w:rsidRPr="00C02961">
        <w:t>have an appropriate balance of professional and teaching qualifications;</w:t>
      </w:r>
    </w:p>
    <w:p w14:paraId="0DC99A9C" w14:textId="77777777" w:rsidR="00C02961" w:rsidRPr="00C02961" w:rsidRDefault="00C02961" w:rsidP="00641356">
      <w:pPr>
        <w:pStyle w:val="Bullet2"/>
      </w:pPr>
      <w:r w:rsidRPr="00C02961">
        <w:t>if conducting training with the use of a simulator:</w:t>
      </w:r>
    </w:p>
    <w:p w14:paraId="0A3CFFA2" w14:textId="78A674BA" w:rsidR="00C02961" w:rsidRPr="00641356" w:rsidRDefault="00C02961" w:rsidP="00D31BD6">
      <w:pPr>
        <w:pStyle w:val="Bullet3"/>
      </w:pPr>
      <w:r w:rsidRPr="00641356">
        <w:t>have received appropriate guidance in instructional techniques involving the use of simulators;</w:t>
      </w:r>
    </w:p>
    <w:p w14:paraId="3DD74C7F" w14:textId="1292A70B" w:rsidR="00465491" w:rsidRDefault="00C02961" w:rsidP="00641356">
      <w:pPr>
        <w:pStyle w:val="Bullet3"/>
      </w:pPr>
      <w:r w:rsidRPr="00641356">
        <w:t>have</w:t>
      </w:r>
      <w:r w:rsidRPr="00C02961">
        <w:t xml:space="preserve"> gained practical operation</w:t>
      </w:r>
      <w:r>
        <w:t xml:space="preserve">al experience on the </w:t>
      </w:r>
      <w:r w:rsidRPr="00C02961">
        <w:t xml:space="preserve">simulator </w:t>
      </w:r>
      <w:commentRangeStart w:id="103"/>
      <w:r w:rsidRPr="00C02961">
        <w:t xml:space="preserve">being </w:t>
      </w:r>
      <w:commentRangeEnd w:id="103"/>
      <w:r w:rsidR="00B661E9">
        <w:rPr>
          <w:rStyle w:val="CommentReference"/>
          <w:color w:val="auto"/>
        </w:rPr>
        <w:commentReference w:id="103"/>
      </w:r>
      <w:r w:rsidRPr="00C02961">
        <w:t>used.</w:t>
      </w:r>
    </w:p>
    <w:p w14:paraId="1F1EFB2F" w14:textId="16D1DC8C" w:rsidR="008C3975" w:rsidRPr="00093294" w:rsidRDefault="008C3975" w:rsidP="008C3975">
      <w:pPr>
        <w:pStyle w:val="Bullet3"/>
        <w:numPr>
          <w:ilvl w:val="0"/>
          <w:numId w:val="0"/>
        </w:numPr>
      </w:pPr>
      <w:r>
        <w:t>Any person responsible for the supervision of training personnel should have a full understanding of the training programme and the specific objectives for each element of training being conducted.</w:t>
      </w:r>
    </w:p>
    <w:p w14:paraId="079E8C11" w14:textId="23FC2D12" w:rsidR="00465491" w:rsidRPr="00093294" w:rsidRDefault="00465491" w:rsidP="00926E83">
      <w:pPr>
        <w:pStyle w:val="Heading2"/>
      </w:pPr>
      <w:bookmarkStart w:id="104" w:name="_Toc419881215"/>
      <w:bookmarkStart w:id="105" w:name="_Toc442348103"/>
      <w:bookmarkStart w:id="106" w:name="_Toc6299015"/>
      <w:r w:rsidRPr="00093294">
        <w:t>Course Assessors</w:t>
      </w:r>
      <w:bookmarkEnd w:id="104"/>
      <w:bookmarkEnd w:id="105"/>
      <w:bookmarkEnd w:id="106"/>
    </w:p>
    <w:p w14:paraId="6870192D" w14:textId="77777777" w:rsidR="00465491" w:rsidRDefault="00465491" w:rsidP="00465491">
      <w:pPr>
        <w:pStyle w:val="Heading2separationline"/>
      </w:pPr>
    </w:p>
    <w:p w14:paraId="77F8073D" w14:textId="013A9571" w:rsidR="00C02961" w:rsidRPr="00C02961" w:rsidRDefault="00C02961" w:rsidP="00C02961">
      <w:pPr>
        <w:pStyle w:val="BodyText"/>
      </w:pPr>
      <w:r w:rsidRPr="00C02961">
        <w:t>Any person conducting assessment of competence of personnel should:</w:t>
      </w:r>
    </w:p>
    <w:p w14:paraId="3482A8C5" w14:textId="77777777" w:rsidR="00C02961" w:rsidRPr="00C02961" w:rsidRDefault="00C02961" w:rsidP="00641356">
      <w:pPr>
        <w:pStyle w:val="Bullet2"/>
      </w:pPr>
      <w:r w:rsidRPr="00C02961">
        <w:t>have an appropriate level of knowledge and understanding of the competence to be assessed;</w:t>
      </w:r>
    </w:p>
    <w:p w14:paraId="13916277" w14:textId="77777777" w:rsidR="00C02961" w:rsidRPr="00C02961" w:rsidRDefault="00C02961" w:rsidP="00641356">
      <w:pPr>
        <w:pStyle w:val="Bullet2"/>
      </w:pPr>
      <w:r w:rsidRPr="00C02961">
        <w:t>be qualified in the task for which the assessment is being made;</w:t>
      </w:r>
    </w:p>
    <w:p w14:paraId="4B7B31FE" w14:textId="77777777" w:rsidR="00C02961" w:rsidRPr="00C02961" w:rsidRDefault="00C02961" w:rsidP="00641356">
      <w:pPr>
        <w:pStyle w:val="Bullet2"/>
      </w:pPr>
      <w:r w:rsidRPr="00C02961">
        <w:t>have received appropriate guidance in assessment methods and practices;</w:t>
      </w:r>
    </w:p>
    <w:p w14:paraId="5039B10B" w14:textId="77777777" w:rsidR="00C02961" w:rsidRPr="00C02961" w:rsidRDefault="00C02961" w:rsidP="00641356">
      <w:pPr>
        <w:pStyle w:val="Bullet2"/>
      </w:pPr>
      <w:r w:rsidRPr="00C02961">
        <w:t>have gained practical assessment experience;</w:t>
      </w:r>
    </w:p>
    <w:p w14:paraId="27C6E72C" w14:textId="6F794353" w:rsidR="00465491" w:rsidRPr="00093294" w:rsidRDefault="00C02961" w:rsidP="00641356">
      <w:pPr>
        <w:pStyle w:val="Bullet2"/>
      </w:pPr>
      <w:r w:rsidRPr="00C02961">
        <w:t xml:space="preserve">if conducting assessment involving the use of simulators, have gained practical assessment </w:t>
      </w:r>
      <w:r>
        <w:t xml:space="preserve">experience on the </w:t>
      </w:r>
      <w:r w:rsidRPr="00C02961">
        <w:t xml:space="preserve">type of simulator under the supervision, and to the satisfaction, of an experienced </w:t>
      </w:r>
      <w:commentRangeStart w:id="107"/>
      <w:commentRangeStart w:id="108"/>
      <w:r w:rsidRPr="00C02961">
        <w:t>assessor</w:t>
      </w:r>
      <w:commentRangeEnd w:id="107"/>
      <w:r w:rsidR="006B4BB3">
        <w:rPr>
          <w:rStyle w:val="CommentReference"/>
          <w:color w:val="auto"/>
        </w:rPr>
        <w:commentReference w:id="107"/>
      </w:r>
      <w:commentRangeEnd w:id="108"/>
      <w:r w:rsidR="001C7DDD">
        <w:rPr>
          <w:rStyle w:val="CommentReference"/>
          <w:color w:val="auto"/>
        </w:rPr>
        <w:commentReference w:id="108"/>
      </w:r>
      <w:r w:rsidRPr="00C02961">
        <w:t>.</w:t>
      </w:r>
    </w:p>
    <w:p w14:paraId="149F4FDD" w14:textId="3C4C978C" w:rsidR="00465491" w:rsidRPr="00093294" w:rsidRDefault="00465491" w:rsidP="00A03913">
      <w:pPr>
        <w:pStyle w:val="Heading1"/>
      </w:pPr>
      <w:bookmarkStart w:id="109" w:name="_Toc419881216"/>
      <w:bookmarkStart w:id="110" w:name="_Toc442348104"/>
      <w:bookmarkStart w:id="111" w:name="_Toc6299016"/>
      <w:r w:rsidRPr="00093294">
        <w:t>TEACHING FACILITIES AND EQUIPMENT</w:t>
      </w:r>
      <w:bookmarkEnd w:id="109"/>
      <w:bookmarkEnd w:id="110"/>
      <w:bookmarkEnd w:id="111"/>
    </w:p>
    <w:p w14:paraId="3EC792B3" w14:textId="77777777" w:rsidR="00465491" w:rsidRPr="00093294" w:rsidRDefault="00465491" w:rsidP="00465491">
      <w:pPr>
        <w:pStyle w:val="Heading1separatationline"/>
      </w:pPr>
    </w:p>
    <w:p w14:paraId="1B1667C6" w14:textId="77777777" w:rsidR="00C02961" w:rsidRPr="00C02961" w:rsidRDefault="00C02961" w:rsidP="00C02961">
      <w:pPr>
        <w:pStyle w:val="BodyText"/>
        <w:spacing w:line="216" w:lineRule="atLeast"/>
      </w:pPr>
      <w:r w:rsidRPr="00C02961">
        <w:t>Facilities other than an ordinary classroom fitted with a chalkboard or whiteboard, an overhead projector or computer-assisted projector and screen are given in the individual subject frameworks.</w:t>
      </w:r>
    </w:p>
    <w:p w14:paraId="6925B0A4" w14:textId="16353A09" w:rsidR="00465491" w:rsidRPr="00093294" w:rsidRDefault="00C02961" w:rsidP="00C02961">
      <w:pPr>
        <w:pStyle w:val="BodyText"/>
      </w:pPr>
      <w:r>
        <w:t>T</w:t>
      </w:r>
      <w:r w:rsidRPr="00C02961">
        <w:t xml:space="preserve">o assist instructors, references are shown against the subjects in the modules to indicate references and publications, additional technical material and teaching aids that the instructor may wish to use when preparing and presenting the </w:t>
      </w:r>
      <w:r w:rsidRPr="00926E83">
        <w:t xml:space="preserve">course (see </w:t>
      </w:r>
      <w:r w:rsidR="00926E83" w:rsidRPr="00926E83">
        <w:fldChar w:fldCharType="begin"/>
      </w:r>
      <w:r w:rsidR="00926E83" w:rsidRPr="00926E83">
        <w:instrText xml:space="preserve"> REF _Ref245169068 \r \h </w:instrText>
      </w:r>
      <w:r w:rsidR="00926E83">
        <w:instrText xml:space="preserve"> \* MERGEFORMAT </w:instrText>
      </w:r>
      <w:r w:rsidR="00926E83" w:rsidRPr="00926E83">
        <w:fldChar w:fldCharType="separate"/>
      </w:r>
      <w:r w:rsidR="00E67BBC">
        <w:t>ANNEX 2</w:t>
      </w:r>
      <w:r w:rsidR="00926E83" w:rsidRPr="00926E83">
        <w:fldChar w:fldCharType="end"/>
      </w:r>
      <w:r w:rsidRPr="00926E83">
        <w:t>).  The material</w:t>
      </w:r>
      <w:r w:rsidRPr="00C02961">
        <w:t xml:space="preserve"> listed in the subject frameworks has been used to structure the detail</w:t>
      </w:r>
      <w:r>
        <w:t>ed teaching syllabuses</w:t>
      </w:r>
      <w:r w:rsidRPr="00C02961">
        <w:t>:</w:t>
      </w:r>
    </w:p>
    <w:p w14:paraId="58D558FD" w14:textId="0D630780" w:rsidR="00C02961" w:rsidRPr="00C02961" w:rsidRDefault="00C02961" w:rsidP="00272E98">
      <w:pPr>
        <w:pStyle w:val="List1"/>
        <w:numPr>
          <w:ilvl w:val="0"/>
          <w:numId w:val="28"/>
        </w:numPr>
      </w:pPr>
      <w:r w:rsidRPr="00C02961">
        <w:t>Teaching aids (indicated by A)</w:t>
      </w:r>
      <w:r>
        <w:t>.</w:t>
      </w:r>
    </w:p>
    <w:p w14:paraId="0BC3CBD3" w14:textId="124AC24E" w:rsidR="00C02961" w:rsidRPr="00C02961" w:rsidRDefault="00C02961" w:rsidP="00272E98">
      <w:pPr>
        <w:pStyle w:val="List1"/>
        <w:numPr>
          <w:ilvl w:val="0"/>
          <w:numId w:val="28"/>
        </w:numPr>
      </w:pPr>
      <w:r w:rsidRPr="00C02961">
        <w:t xml:space="preserve">Equipment needed by </w:t>
      </w:r>
      <w:r w:rsidR="00B908C2">
        <w:t>participant</w:t>
      </w:r>
      <w:r w:rsidRPr="00C02961">
        <w:t>s (indicated by E)</w:t>
      </w:r>
      <w:r>
        <w:t>.</w:t>
      </w:r>
    </w:p>
    <w:p w14:paraId="65F6711F" w14:textId="716F1AA4" w:rsidR="00465491" w:rsidRPr="00093294" w:rsidRDefault="00C02961" w:rsidP="00272E98">
      <w:pPr>
        <w:pStyle w:val="List1"/>
        <w:numPr>
          <w:ilvl w:val="0"/>
          <w:numId w:val="28"/>
        </w:numPr>
      </w:pPr>
      <w:r w:rsidRPr="00C02961">
        <w:t>References (indicated by R).</w:t>
      </w:r>
    </w:p>
    <w:p w14:paraId="3A5EA188" w14:textId="77777777" w:rsidR="00465491" w:rsidRPr="00093294" w:rsidRDefault="00465491" w:rsidP="00465491">
      <w:pPr>
        <w:rPr>
          <w:lang w:eastAsia="de-DE"/>
        </w:rPr>
      </w:pPr>
      <w:r w:rsidRPr="00093294">
        <w:rPr>
          <w:lang w:eastAsia="de-DE"/>
        </w:rPr>
        <w:br w:type="page"/>
      </w:r>
    </w:p>
    <w:p w14:paraId="5B67AE21" w14:textId="2F00DF34" w:rsidR="00465491" w:rsidRPr="00093294" w:rsidRDefault="00513460" w:rsidP="00513460">
      <w:pPr>
        <w:pStyle w:val="Part"/>
      </w:pPr>
      <w:bookmarkStart w:id="112" w:name="_Toc419881217"/>
      <w:bookmarkStart w:id="113" w:name="_Toc442348105"/>
      <w:r w:rsidRPr="00093294">
        <w:t xml:space="preserve"> </w:t>
      </w:r>
      <w:bookmarkStart w:id="114" w:name="_Toc6299017"/>
      <w:r w:rsidR="00465491" w:rsidRPr="00093294">
        <w:t>GUIDELINES FOR INSTRUCTORS</w:t>
      </w:r>
      <w:bookmarkEnd w:id="112"/>
      <w:bookmarkEnd w:id="113"/>
      <w:bookmarkEnd w:id="114"/>
    </w:p>
    <w:p w14:paraId="33900C05" w14:textId="7B0E4889" w:rsidR="00465491" w:rsidRPr="00093294" w:rsidRDefault="00465491" w:rsidP="00272E98">
      <w:pPr>
        <w:pStyle w:val="Heading1"/>
        <w:numPr>
          <w:ilvl w:val="0"/>
          <w:numId w:val="20"/>
        </w:numPr>
      </w:pPr>
      <w:bookmarkStart w:id="115" w:name="_Toc419881218"/>
      <w:bookmarkStart w:id="116" w:name="_Toc442348106"/>
      <w:bookmarkStart w:id="117" w:name="_Toc6299018"/>
      <w:r w:rsidRPr="00093294">
        <w:t>INTRODUCTION</w:t>
      </w:r>
      <w:bookmarkEnd w:id="115"/>
      <w:bookmarkEnd w:id="116"/>
      <w:bookmarkEnd w:id="117"/>
    </w:p>
    <w:p w14:paraId="3829E21A" w14:textId="77777777" w:rsidR="00465491" w:rsidRPr="00093294" w:rsidRDefault="00465491" w:rsidP="00465491">
      <w:pPr>
        <w:pStyle w:val="Heading1separatationline"/>
      </w:pPr>
    </w:p>
    <w:p w14:paraId="6DA975E4" w14:textId="49A64172" w:rsidR="0068785F" w:rsidRPr="0068785F" w:rsidRDefault="0068785F" w:rsidP="0068785F">
      <w:pPr>
        <w:pStyle w:val="BodyText"/>
        <w:spacing w:line="216" w:lineRule="atLeast"/>
      </w:pPr>
      <w:r w:rsidRPr="0068785F">
        <w:t>VTS Operators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w:t>
      </w:r>
      <w:r w:rsidR="00806501">
        <w:t xml:space="preserve"> course certificate leading to on-the-job t</w:t>
      </w:r>
      <w:r w:rsidRPr="0068785F">
        <w:t>raining.</w:t>
      </w:r>
    </w:p>
    <w:p w14:paraId="191CABCF" w14:textId="5F4153BD" w:rsidR="0068785F" w:rsidRPr="0068785F" w:rsidRDefault="0068785F" w:rsidP="0068785F">
      <w:pPr>
        <w:pStyle w:val="BodyText"/>
        <w:spacing w:line="216" w:lineRule="atLeast"/>
      </w:pPr>
      <w:r w:rsidRPr="0068785F">
        <w:t xml:space="preserve">It is important to keep in mind the close relationship of all subjects in the VTS Operators course.  Instructors should continuously monitor the additional personal attributes of </w:t>
      </w:r>
      <w:r w:rsidR="00B908C2">
        <w:t>participant</w:t>
      </w:r>
      <w:r w:rsidRPr="0068785F">
        <w:t>s and, when appropriate, draw their attention to the need to meet the subjects of that module.</w:t>
      </w:r>
    </w:p>
    <w:p w14:paraId="39D3C175" w14:textId="7F58613E" w:rsidR="00465491" w:rsidRPr="00093294" w:rsidRDefault="0068785F" w:rsidP="0068785F">
      <w:pPr>
        <w:pStyle w:val="BodyText"/>
      </w:pPr>
      <w:r w:rsidRPr="0068785F">
        <w: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t>
      </w:r>
    </w:p>
    <w:p w14:paraId="0BB18052" w14:textId="074338FB" w:rsidR="00465491" w:rsidRPr="00093294" w:rsidRDefault="00465491" w:rsidP="00A03913">
      <w:pPr>
        <w:pStyle w:val="Heading1"/>
      </w:pPr>
      <w:bookmarkStart w:id="118" w:name="_Toc419881219"/>
      <w:bookmarkStart w:id="119" w:name="_Toc442348107"/>
      <w:bookmarkStart w:id="120" w:name="_Toc6299019"/>
      <w:r w:rsidRPr="00093294">
        <w:t>CURRICULUM</w:t>
      </w:r>
      <w:bookmarkEnd w:id="118"/>
      <w:bookmarkEnd w:id="119"/>
      <w:bookmarkEnd w:id="120"/>
    </w:p>
    <w:p w14:paraId="339482F6" w14:textId="77777777" w:rsidR="00465491" w:rsidRPr="00093294" w:rsidRDefault="00465491" w:rsidP="00465491">
      <w:pPr>
        <w:pStyle w:val="Heading1separatationline"/>
      </w:pPr>
    </w:p>
    <w:p w14:paraId="67DF4418" w14:textId="05D68081" w:rsidR="0068785F" w:rsidRPr="0068785F" w:rsidRDefault="0068785F" w:rsidP="0068785F">
      <w:pPr>
        <w:pStyle w:val="BodyText"/>
        <w:spacing w:line="216" w:lineRule="atLeast"/>
      </w:pPr>
      <w:r w:rsidRPr="0068785F">
        <w:t xml:space="preserve">The subject modules into which the course is divided reflect the competence headings of the VTS Operator competence chart (see </w:t>
      </w:r>
      <w:r w:rsidR="00AA1028">
        <w:fldChar w:fldCharType="begin"/>
      </w:r>
      <w:r w:rsidR="00AA1028">
        <w:instrText xml:space="preserve"> REF _Ref245119885 \r \h </w:instrText>
      </w:r>
      <w:r w:rsidR="00AA1028">
        <w:fldChar w:fldCharType="separate"/>
      </w:r>
      <w:r w:rsidR="00E67BBC">
        <w:t>ANNEX 1</w:t>
      </w:r>
      <w:r w:rsidR="00AA1028">
        <w:fldChar w:fldCharType="end"/>
      </w:r>
      <w:r w:rsidR="00AA1028">
        <w:t>)</w:t>
      </w:r>
      <w:r w:rsidRPr="0068785F">
        <w:t>.  The syllabuses are presented this way to show clearly the relationship of the syllabus with the recommendations of the IALA.</w:t>
      </w:r>
    </w:p>
    <w:p w14:paraId="7B443265" w14:textId="0AC8DDA9" w:rsidR="0068785F" w:rsidRPr="0068785F" w:rsidRDefault="0068785F" w:rsidP="0068785F">
      <w:pPr>
        <w:pStyle w:val="BodyText"/>
        <w:spacing w:line="216" w:lineRule="atLeast"/>
      </w:pPr>
      <w:r w:rsidRPr="0068785F">
        <w:t xml:space="preserve">The subjects shown in the detailed syllabus are not listed in order of priority.  Instructors should treat them in the order, which they consider to be the most effective for their course </w:t>
      </w:r>
      <w:r w:rsidR="00B908C2">
        <w:t>participant</w:t>
      </w:r>
      <w:r w:rsidRPr="0068785F">
        <w:t>s and circumstances.</w:t>
      </w:r>
    </w:p>
    <w:p w14:paraId="024E3931" w14:textId="27DD2E88" w:rsidR="0068785F" w:rsidRPr="0068785F" w:rsidRDefault="0068785F" w:rsidP="0068785F">
      <w:pPr>
        <w:pStyle w:val="BodyText"/>
        <w:spacing w:line="216" w:lineRule="atLeast"/>
      </w:pPr>
      <w:r w:rsidRPr="0068785F">
        <w:t xml:space="preserve">Great care should be taken when using the levels of competence in </w:t>
      </w:r>
      <w:r w:rsidR="00AA1028">
        <w:fldChar w:fldCharType="begin"/>
      </w:r>
      <w:r w:rsidR="00AA1028">
        <w:instrText xml:space="preserve"> REF _Ref531293979 \r \h </w:instrText>
      </w:r>
      <w:r w:rsidR="00AA1028">
        <w:fldChar w:fldCharType="separate"/>
      </w:r>
      <w:r w:rsidR="00E67BBC">
        <w:t>Table 1</w:t>
      </w:r>
      <w:r w:rsidR="00AA1028">
        <w:fldChar w:fldCharType="end"/>
      </w:r>
      <w:r w:rsidRPr="0068785F">
        <w:t xml:space="preserve">.  They have been phrased in a precise form to indicate exactly what the </w:t>
      </w:r>
      <w:r w:rsidR="00B908C2">
        <w:t>participant</w:t>
      </w:r>
      <w:r w:rsidRPr="0068785F">
        <w:t xml:space="preserve"> should be capable of doing.  This then becomes the means of demonstrating that the intended level of knowledge or skill has been attained.</w:t>
      </w:r>
    </w:p>
    <w:p w14:paraId="0DF4C0E1" w14:textId="3C604AAE" w:rsidR="0068785F" w:rsidRPr="0068785F" w:rsidRDefault="0068785F" w:rsidP="0068785F">
      <w:pPr>
        <w:pStyle w:val="BodyText"/>
        <w:spacing w:line="216" w:lineRule="atLeast"/>
      </w:pPr>
      <w:r w:rsidRPr="0068785F">
        <w:t>The recommended hours given in the syllabi are intended to be used as approximate guidelines for planning purposes.  The hours should be adjusted as necessary to suit local circumstances in the light of experience with previous courses.  If possible</w:t>
      </w:r>
      <w:r w:rsidR="00B50097">
        <w:t>,</w:t>
      </w:r>
      <w:r w:rsidRPr="0068785F">
        <w:t xml:space="preserve"> the course should be implemented with some flexibility to allow for adjustments during its running.  It is normal for different </w:t>
      </w:r>
      <w:r w:rsidR="00B908C2">
        <w:t>participant</w:t>
      </w:r>
      <w:r w:rsidRPr="0068785F">
        <w:t>s to require different lengths of time to cover the same work.  For practical reasons some minor adjustments will probably be needed when drawing up the timetable to fit the work to be covered into fixed teaching periods and term times.</w:t>
      </w:r>
    </w:p>
    <w:p w14:paraId="01983470" w14:textId="77777777" w:rsidR="0068785F" w:rsidRPr="0068785F" w:rsidRDefault="0068785F" w:rsidP="0068785F">
      <w:pPr>
        <w:pStyle w:val="BodyText"/>
        <w:spacing w:line="216" w:lineRule="atLeast"/>
      </w:pPr>
      <w:r w:rsidRPr="0068785F">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14:paraId="472055C0" w14:textId="77777777" w:rsidR="0068785F" w:rsidRPr="0068785F" w:rsidRDefault="0068785F" w:rsidP="0068785F">
      <w:pPr>
        <w:pStyle w:val="BodyText"/>
        <w:spacing w:line="216" w:lineRule="atLeast"/>
      </w:pPr>
      <w:r w:rsidRPr="0068785F">
        <w: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t>
      </w:r>
    </w:p>
    <w:p w14:paraId="46599C83" w14:textId="3FAE95FD" w:rsidR="0068785F" w:rsidRPr="0068785F" w:rsidRDefault="0068785F" w:rsidP="0068785F">
      <w:pPr>
        <w:pStyle w:val="BodyText"/>
        <w:spacing w:line="216" w:lineRule="atLeast"/>
      </w:pPr>
      <w:r w:rsidRPr="0068785F">
        <w:t>The teaching schemes should be scrutinised carefully to ensure that all of the listed subjects are covered, that repetition is avoided and that essential pre-requisite knowledge at any stage has already been covered.  Only those additional requirements set by the Competent Authority</w:t>
      </w:r>
      <w:r>
        <w:t xml:space="preserve"> should be introduced.</w:t>
      </w:r>
    </w:p>
    <w:p w14:paraId="76D62C72" w14:textId="33229BD8" w:rsidR="0068785F" w:rsidRPr="0068785F" w:rsidRDefault="0068785F" w:rsidP="0068785F">
      <w:pPr>
        <w:pStyle w:val="BodyText"/>
        <w:spacing w:line="216" w:lineRule="atLeast"/>
      </w:pPr>
      <w:r w:rsidRPr="0068785F">
        <w:t xml:space="preserve">The course co-ordinator should monitor the running of the course.  There should be regular discussions with the teaching staff involved concerning the progress of </w:t>
      </w:r>
      <w:r w:rsidR="00B908C2">
        <w:t>participant</w:t>
      </w:r>
      <w:r w:rsidRPr="0068785F">
        <w:t xml:space="preserve">s and any problems that have become apparent.  Modifications of the teaching scheme should be made where necessary to ensure that </w:t>
      </w:r>
      <w:r w:rsidR="00B908C2">
        <w:t>participant</w:t>
      </w:r>
      <w:r w:rsidRPr="0068785F">
        <w:t xml:space="preserve">s are attaining the objectives laid down.  If necessary, extra tuition should be arranged to enable weaker </w:t>
      </w:r>
      <w:r w:rsidR="00B908C2">
        <w:t>participant</w:t>
      </w:r>
      <w:r w:rsidRPr="0068785F">
        <w:t>s to reach the required standard.  At the conclusion of the course a discussion should be held to determine whether changes should be made to improve future courses.</w:t>
      </w:r>
    </w:p>
    <w:p w14:paraId="1A54AC06" w14:textId="3D18C652" w:rsidR="00465491" w:rsidRPr="00093294" w:rsidRDefault="0068785F" w:rsidP="00465491">
      <w:pPr>
        <w:pStyle w:val="BodyText"/>
      </w:pPr>
      <w:r w:rsidRPr="0068785F">
        <w:t xml:space="preserve">Procedures should be in place to follow the On-the-Job Training (OJT) of </w:t>
      </w:r>
      <w:r w:rsidR="00B908C2">
        <w:t>participant</w:t>
      </w:r>
      <w:r w:rsidRPr="0068785F">
        <w:t xml:space="preserve">s, using comments from both </w:t>
      </w:r>
      <w:r w:rsidR="00B908C2">
        <w:t>participant</w:t>
      </w:r>
      <w:r w:rsidRPr="0068785F">
        <w:t>s and OJT Instructors to help ensure relevancy and validity of future courses.  The transition from advanced training to OJT should appear as continuous as possible.</w:t>
      </w:r>
    </w:p>
    <w:p w14:paraId="78145B90" w14:textId="78AB0534" w:rsidR="00465491" w:rsidRPr="00093294" w:rsidRDefault="007D674E" w:rsidP="00A03913">
      <w:pPr>
        <w:pStyle w:val="Heading1"/>
      </w:pPr>
      <w:bookmarkStart w:id="121" w:name="_Toc6299020"/>
      <w:r>
        <w:t>LESSON PLANS</w:t>
      </w:r>
      <w:bookmarkEnd w:id="121"/>
    </w:p>
    <w:p w14:paraId="4009A251" w14:textId="77777777" w:rsidR="00465491" w:rsidRPr="00093294" w:rsidRDefault="00465491" w:rsidP="00465491">
      <w:pPr>
        <w:pStyle w:val="Heading1separatationline"/>
      </w:pPr>
    </w:p>
    <w:p w14:paraId="5537BF42" w14:textId="77777777" w:rsidR="007D674E" w:rsidRPr="007D674E" w:rsidRDefault="007D674E" w:rsidP="007D674E">
      <w:pPr>
        <w:pStyle w:val="BodyText"/>
        <w:spacing w:line="216" w:lineRule="atLeast"/>
      </w:pPr>
      <w:r w:rsidRPr="007D674E">
        <w: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t>
      </w:r>
    </w:p>
    <w:p w14:paraId="56B13558" w14:textId="77777777" w:rsidR="007D674E" w:rsidRPr="007D674E" w:rsidRDefault="007D674E" w:rsidP="007D674E">
      <w:pPr>
        <w:pStyle w:val="BodyText"/>
        <w:spacing w:line="216" w:lineRule="atLeast"/>
      </w:pPr>
      <w:r w:rsidRPr="007D674E">
        <w:t xml:space="preserve">To assist in the development of lesson plans five levels of competence are used in the model courses for VTS personnel.  Levels 1 to 4 are used in the model course for the training of VTS Operators and </w:t>
      </w:r>
      <w:commentRangeStart w:id="122"/>
      <w:commentRangeStart w:id="123"/>
      <w:r w:rsidRPr="007D674E">
        <w:t>levels 3 to 5 are used in the model course for advancement to VTS Supervisor</w:t>
      </w:r>
      <w:commentRangeEnd w:id="122"/>
      <w:r w:rsidR="00616ED4">
        <w:rPr>
          <w:rStyle w:val="CommentReference"/>
        </w:rPr>
        <w:commentReference w:id="122"/>
      </w:r>
      <w:commentRangeEnd w:id="123"/>
      <w:r w:rsidR="009A3336">
        <w:rPr>
          <w:rStyle w:val="CommentReference"/>
        </w:rPr>
        <w:commentReference w:id="123"/>
      </w:r>
      <w:r w:rsidRPr="007D674E">
        <w:t>.</w:t>
      </w:r>
    </w:p>
    <w:p w14:paraId="67586029" w14:textId="77777777" w:rsidR="007D674E" w:rsidRPr="007D674E" w:rsidRDefault="007D674E" w:rsidP="007D674E">
      <w:pPr>
        <w:pStyle w:val="BodyText"/>
        <w:spacing w:line="216" w:lineRule="atLeast"/>
      </w:pPr>
      <w:r w:rsidRPr="007D674E">
        <w:t>Each level of competence is defined in terms of the learning outcome, the instructional objectives and the required skills.  The recommended level of competence for each subject is indicated in section 3, Subject Outline, of each module.</w:t>
      </w:r>
    </w:p>
    <w:p w14:paraId="446DF403" w14:textId="77777777" w:rsidR="007D674E" w:rsidRPr="007D674E" w:rsidRDefault="007D674E" w:rsidP="007D674E">
      <w:pPr>
        <w:pStyle w:val="BodyText"/>
        <w:spacing w:line="216" w:lineRule="atLeast"/>
      </w:pPr>
      <w:r w:rsidRPr="007D674E">
        <w: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t>
      </w:r>
    </w:p>
    <w:p w14:paraId="4936FF3D" w14:textId="1B7AAB0F" w:rsidR="007D674E" w:rsidRPr="007D674E" w:rsidDel="00A25EB6" w:rsidRDefault="007D674E" w:rsidP="00A25EB6">
      <w:pPr>
        <w:pStyle w:val="BodyText"/>
        <w:spacing w:line="216" w:lineRule="atLeast"/>
        <w:rPr>
          <w:del w:id="124" w:author="Jillian Carson-Jackson" w:date="2021-02-04T20:32:00Z"/>
        </w:rPr>
      </w:pPr>
      <w:r w:rsidRPr="007D674E">
        <w:t xml:space="preserve">Section 4, Detailed Teaching Syllabus, of each module has been written in learning-objective format in which the objective describes what the trainee must do to demonstrate that knowledge has been transferred.  </w:t>
      </w:r>
      <w:commentRangeStart w:id="125"/>
      <w:del w:id="126" w:author="Jillian Carson-Jackson" w:date="2021-02-04T20:32:00Z">
        <w:r w:rsidRPr="007D674E" w:rsidDel="00A25EB6">
          <w:delText xml:space="preserve">All objectives </w:delText>
        </w:r>
      </w:del>
      <w:commentRangeEnd w:id="125"/>
      <w:r w:rsidR="00A25EB6">
        <w:rPr>
          <w:rStyle w:val="CommentReference"/>
        </w:rPr>
        <w:commentReference w:id="125"/>
      </w:r>
      <w:del w:id="127" w:author="Jillian Carson-Jackson" w:date="2021-02-04T20:32:00Z">
        <w:r w:rsidRPr="007D674E" w:rsidDel="00A25EB6">
          <w:delText>are understood to be prefixed by the words:</w:delText>
        </w:r>
      </w:del>
    </w:p>
    <w:p w14:paraId="5DEAB36E" w14:textId="4C0110CD" w:rsidR="007D674E" w:rsidRPr="007D674E" w:rsidRDefault="007D674E" w:rsidP="00A25EB6">
      <w:pPr>
        <w:pStyle w:val="BodyText"/>
        <w:spacing w:line="216" w:lineRule="atLeast"/>
      </w:pPr>
      <w:del w:id="128" w:author="Jillian Carson-Jackson" w:date="2021-02-04T20:32:00Z">
        <w:r w:rsidRPr="007D674E" w:rsidDel="00A25EB6">
          <w:rPr>
            <w:bCs/>
            <w:i/>
            <w:iCs/>
          </w:rPr>
          <w:delText>the expected learning outcome is that the trainee has acquired the recommended levels of competence in …….</w:delText>
        </w:r>
      </w:del>
    </w:p>
    <w:p w14:paraId="5CA4B6C9" w14:textId="6C329CCA" w:rsidR="007D674E" w:rsidRPr="00093294" w:rsidRDefault="007D674E" w:rsidP="007D674E">
      <w:pPr>
        <w:pStyle w:val="BodyText"/>
      </w:pPr>
      <w:r w:rsidRPr="007D674E">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14:paraId="0B203BF8" w14:textId="77777777" w:rsidR="007D674E" w:rsidRDefault="007D674E">
      <w:pPr>
        <w:spacing w:after="200" w:line="276" w:lineRule="auto"/>
        <w:rPr>
          <w:b/>
          <w:bCs/>
          <w:i/>
          <w:color w:val="575756"/>
          <w:u w:val="single"/>
        </w:rPr>
      </w:pPr>
      <w:r>
        <w:br w:type="page"/>
      </w:r>
    </w:p>
    <w:p w14:paraId="1C041BA0" w14:textId="6C3367C1" w:rsidR="007D674E" w:rsidRDefault="007D674E" w:rsidP="008C4757">
      <w:pPr>
        <w:pStyle w:val="Tablecaption"/>
      </w:pPr>
      <w:bookmarkStart w:id="129" w:name="_Ref531293560"/>
      <w:bookmarkStart w:id="130" w:name="_Ref531293979"/>
      <w:bookmarkStart w:id="131" w:name="_Toc531423225"/>
      <w:r>
        <w:t>Levels of Competence</w:t>
      </w:r>
      <w:bookmarkEnd w:id="129"/>
      <w:bookmarkEnd w:id="130"/>
      <w:bookmarkEnd w:id="131"/>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3746"/>
        <w:gridCol w:w="3490"/>
      </w:tblGrid>
      <w:tr w:rsidR="007D674E" w:rsidRPr="00C50983" w14:paraId="76C87D5D" w14:textId="77777777" w:rsidTr="00DA7DB4">
        <w:trPr>
          <w:jc w:val="center"/>
        </w:trPr>
        <w:tc>
          <w:tcPr>
            <w:tcW w:w="2301" w:type="dxa"/>
            <w:tcBorders>
              <w:bottom w:val="single" w:sz="8" w:space="0" w:color="auto"/>
            </w:tcBorders>
            <w:vAlign w:val="center"/>
          </w:tcPr>
          <w:p w14:paraId="6EA95F73" w14:textId="77777777" w:rsidR="007D674E" w:rsidRPr="00C50983" w:rsidRDefault="007D674E" w:rsidP="00CC5CC8">
            <w:pPr>
              <w:pStyle w:val="Tableheading"/>
            </w:pPr>
            <w:r w:rsidRPr="00C50983">
              <w:t>Level</w:t>
            </w:r>
          </w:p>
        </w:tc>
        <w:tc>
          <w:tcPr>
            <w:tcW w:w="3746" w:type="dxa"/>
            <w:tcBorders>
              <w:bottom w:val="single" w:sz="8" w:space="0" w:color="auto"/>
            </w:tcBorders>
            <w:vAlign w:val="center"/>
          </w:tcPr>
          <w:p w14:paraId="72BFAE1E" w14:textId="77777777" w:rsidR="007D674E" w:rsidRPr="00C50983" w:rsidRDefault="007D674E" w:rsidP="00CC5CC8">
            <w:pPr>
              <w:pStyle w:val="Tableheading"/>
            </w:pPr>
            <w:r w:rsidRPr="00C50983">
              <w:t>Knowledge and/or Attitude</w:t>
            </w:r>
          </w:p>
        </w:tc>
        <w:tc>
          <w:tcPr>
            <w:tcW w:w="3490" w:type="dxa"/>
            <w:tcBorders>
              <w:bottom w:val="single" w:sz="8" w:space="0" w:color="auto"/>
            </w:tcBorders>
            <w:vAlign w:val="center"/>
          </w:tcPr>
          <w:p w14:paraId="3E87B21B" w14:textId="77777777" w:rsidR="007D674E" w:rsidRPr="00C50983" w:rsidRDefault="007D674E" w:rsidP="00CC5CC8">
            <w:pPr>
              <w:pStyle w:val="Tableheading"/>
            </w:pPr>
            <w:r w:rsidRPr="00C50983">
              <w:t>Skill</w:t>
            </w:r>
          </w:p>
        </w:tc>
      </w:tr>
      <w:tr w:rsidR="007D674E" w:rsidRPr="00C50983" w14:paraId="722C8514" w14:textId="77777777" w:rsidTr="00DA7DB4">
        <w:trPr>
          <w:jc w:val="center"/>
        </w:trPr>
        <w:tc>
          <w:tcPr>
            <w:tcW w:w="2301" w:type="dxa"/>
            <w:tcBorders>
              <w:top w:val="single" w:sz="8" w:space="0" w:color="auto"/>
            </w:tcBorders>
            <w:vAlign w:val="center"/>
          </w:tcPr>
          <w:p w14:paraId="047E4489" w14:textId="77777777" w:rsidR="007D674E" w:rsidRPr="007D674E" w:rsidRDefault="007D674E" w:rsidP="00CC5CC8">
            <w:pPr>
              <w:pStyle w:val="Tabletext"/>
              <w:rPr>
                <w:b/>
              </w:rPr>
            </w:pPr>
            <w:r w:rsidRPr="007D674E">
              <w:rPr>
                <w:b/>
              </w:rPr>
              <w:t>Level 1</w:t>
            </w:r>
          </w:p>
          <w:p w14:paraId="7B17F709" w14:textId="77777777" w:rsidR="007D674E" w:rsidRPr="00C50983" w:rsidRDefault="007D674E" w:rsidP="00CC5CC8">
            <w:pPr>
              <w:pStyle w:val="Tabletext"/>
            </w:pPr>
            <w:r w:rsidRPr="00C50983">
              <w:t>Work of a routine and predictable nature generally requiring supervision</w:t>
            </w:r>
          </w:p>
        </w:tc>
        <w:tc>
          <w:tcPr>
            <w:tcW w:w="3746" w:type="dxa"/>
            <w:tcBorders>
              <w:top w:val="single" w:sz="8" w:space="0" w:color="auto"/>
            </w:tcBorders>
            <w:vAlign w:val="center"/>
          </w:tcPr>
          <w:p w14:paraId="616D081B" w14:textId="77777777" w:rsidR="007D674E" w:rsidRPr="007D674E" w:rsidRDefault="007D674E" w:rsidP="00CC5CC8">
            <w:pPr>
              <w:pStyle w:val="Tabletext"/>
              <w:rPr>
                <w:b/>
              </w:rPr>
            </w:pPr>
            <w:r w:rsidRPr="007D674E">
              <w:rPr>
                <w:b/>
              </w:rPr>
              <w:t>Comprehension</w:t>
            </w:r>
          </w:p>
          <w:p w14:paraId="2EDCED1E" w14:textId="77777777" w:rsidR="007D674E" w:rsidRPr="00C50983" w:rsidRDefault="007D674E" w:rsidP="00CC5CC8">
            <w:pPr>
              <w:pStyle w:val="Tabletext"/>
            </w:pPr>
            <w:r w:rsidRPr="00C50983">
              <w:t>Understands facts and principles; interprets verbal/written material; interprets charts, graphs and illustrations; estimates future consequences implied in data; justifies methods and procedures</w:t>
            </w:r>
          </w:p>
        </w:tc>
        <w:tc>
          <w:tcPr>
            <w:tcW w:w="3490" w:type="dxa"/>
            <w:tcBorders>
              <w:top w:val="single" w:sz="8" w:space="0" w:color="auto"/>
            </w:tcBorders>
            <w:vAlign w:val="center"/>
          </w:tcPr>
          <w:p w14:paraId="6C8174A8" w14:textId="77777777" w:rsidR="007D674E" w:rsidRPr="007D674E" w:rsidRDefault="007D674E" w:rsidP="00CC5CC8">
            <w:pPr>
              <w:pStyle w:val="Tabletext"/>
              <w:rPr>
                <w:b/>
              </w:rPr>
            </w:pPr>
            <w:r w:rsidRPr="007D674E">
              <w:rPr>
                <w:b/>
              </w:rPr>
              <w:t>Guided response</w:t>
            </w:r>
          </w:p>
          <w:p w14:paraId="3D654C4A" w14:textId="77777777" w:rsidR="007D674E" w:rsidRPr="00C50983" w:rsidRDefault="007D674E" w:rsidP="00CC5CC8">
            <w:pPr>
              <w:pStyle w:val="Tabletext"/>
            </w:pPr>
            <w:r w:rsidRPr="00C50983">
              <w:t>The early stages in learning a complex skill and includes imitation by repeating a demonstrated action using a multi-response approach (trial and error method) to identify an appropriate response</w:t>
            </w:r>
          </w:p>
        </w:tc>
      </w:tr>
      <w:tr w:rsidR="007D674E" w:rsidRPr="00C50983" w14:paraId="0C45E96E" w14:textId="77777777" w:rsidTr="00CC5CC8">
        <w:trPr>
          <w:jc w:val="center"/>
        </w:trPr>
        <w:tc>
          <w:tcPr>
            <w:tcW w:w="2301" w:type="dxa"/>
            <w:vAlign w:val="center"/>
          </w:tcPr>
          <w:p w14:paraId="30FA3412" w14:textId="77777777" w:rsidR="007D674E" w:rsidRPr="007D674E" w:rsidRDefault="007D674E" w:rsidP="00CC5CC8">
            <w:pPr>
              <w:pStyle w:val="Tabletext"/>
              <w:rPr>
                <w:b/>
              </w:rPr>
            </w:pPr>
            <w:r w:rsidRPr="007D674E">
              <w:rPr>
                <w:b/>
              </w:rPr>
              <w:t>Level 2</w:t>
            </w:r>
          </w:p>
          <w:p w14:paraId="09AC6E49" w14:textId="77777777" w:rsidR="007D674E" w:rsidRPr="00C50983" w:rsidRDefault="007D674E" w:rsidP="00CC5CC8">
            <w:pPr>
              <w:pStyle w:val="Tabletext"/>
            </w:pPr>
            <w:r w:rsidRPr="00C50983">
              <w:t>More demanding range of work involving greater individual responsibility.  Some complex/non-routine activities</w:t>
            </w:r>
          </w:p>
        </w:tc>
        <w:tc>
          <w:tcPr>
            <w:tcW w:w="3746" w:type="dxa"/>
            <w:vAlign w:val="center"/>
          </w:tcPr>
          <w:p w14:paraId="370F8E88" w14:textId="77777777" w:rsidR="007D674E" w:rsidRPr="007D674E" w:rsidRDefault="007D674E" w:rsidP="00CC5CC8">
            <w:pPr>
              <w:pStyle w:val="Tabletext"/>
              <w:rPr>
                <w:b/>
              </w:rPr>
            </w:pPr>
            <w:r w:rsidRPr="007D674E">
              <w:rPr>
                <w:b/>
              </w:rPr>
              <w:t>Application</w:t>
            </w:r>
          </w:p>
          <w:p w14:paraId="6ADBD118" w14:textId="77777777" w:rsidR="007D674E" w:rsidRPr="00C50983" w:rsidRDefault="007D674E" w:rsidP="00CC5CC8">
            <w:pPr>
              <w:pStyle w:val="Tabletext"/>
            </w:pPr>
            <w:r w:rsidRPr="00C50983">
              <w:t>Applies concepts and principles to new situations; applies laws and theories to practical situations; demonstrates correct usage of methods or procedures</w:t>
            </w:r>
          </w:p>
        </w:tc>
        <w:tc>
          <w:tcPr>
            <w:tcW w:w="3490" w:type="dxa"/>
            <w:vAlign w:val="center"/>
          </w:tcPr>
          <w:p w14:paraId="0DF16FD2" w14:textId="77777777" w:rsidR="007D674E" w:rsidRPr="007D674E" w:rsidRDefault="007D674E" w:rsidP="00CC5CC8">
            <w:pPr>
              <w:pStyle w:val="Tabletext"/>
              <w:rPr>
                <w:b/>
              </w:rPr>
            </w:pPr>
            <w:r w:rsidRPr="007D674E">
              <w:rPr>
                <w:b/>
              </w:rPr>
              <w:t>Autonomous response</w:t>
            </w:r>
          </w:p>
          <w:p w14:paraId="025B8690" w14:textId="77777777" w:rsidR="007D674E" w:rsidRPr="00C50983" w:rsidRDefault="007D674E" w:rsidP="00CC5CC8">
            <w:pPr>
              <w:pStyle w:val="Tabletext"/>
            </w:pPr>
            <w:r w:rsidRPr="00C50983">
              <w:t>The learned responses have become habitual and the movement is performed with confidence and proficiency</w:t>
            </w:r>
          </w:p>
        </w:tc>
      </w:tr>
      <w:tr w:rsidR="007D674E" w:rsidRPr="00C50983" w14:paraId="5E26332F" w14:textId="77777777" w:rsidTr="00CC5CC8">
        <w:trPr>
          <w:trHeight w:val="355"/>
          <w:jc w:val="center"/>
        </w:trPr>
        <w:tc>
          <w:tcPr>
            <w:tcW w:w="2301" w:type="dxa"/>
            <w:vAlign w:val="center"/>
          </w:tcPr>
          <w:p w14:paraId="7118CD65" w14:textId="77777777" w:rsidR="007D674E" w:rsidRPr="007D674E" w:rsidRDefault="007D674E" w:rsidP="00CC5CC8">
            <w:pPr>
              <w:pStyle w:val="Tabletext"/>
              <w:rPr>
                <w:b/>
              </w:rPr>
            </w:pPr>
            <w:r w:rsidRPr="007D674E">
              <w:rPr>
                <w:b/>
              </w:rPr>
              <w:t>Level 3</w:t>
            </w:r>
          </w:p>
          <w:p w14:paraId="5F8C8182" w14:textId="77777777" w:rsidR="007D674E" w:rsidRPr="00C50983" w:rsidRDefault="007D674E" w:rsidP="00CC5CC8">
            <w:pPr>
              <w:pStyle w:val="Tabletext"/>
            </w:pPr>
            <w:r w:rsidRPr="00C50983">
              <w:t>Skilled work involving a broad range of work activities.  Mostly complex and non-routine</w:t>
            </w:r>
          </w:p>
        </w:tc>
        <w:tc>
          <w:tcPr>
            <w:tcW w:w="3746" w:type="dxa"/>
            <w:vAlign w:val="center"/>
          </w:tcPr>
          <w:p w14:paraId="2C514373" w14:textId="77777777" w:rsidR="007D674E" w:rsidRPr="007D674E" w:rsidRDefault="007D674E" w:rsidP="00CC5CC8">
            <w:pPr>
              <w:pStyle w:val="Tabletext"/>
              <w:rPr>
                <w:b/>
              </w:rPr>
            </w:pPr>
            <w:r w:rsidRPr="007D674E">
              <w:rPr>
                <w:b/>
              </w:rPr>
              <w:t>Analysis</w:t>
            </w:r>
          </w:p>
          <w:p w14:paraId="449569D8" w14:textId="77777777" w:rsidR="007D674E" w:rsidRPr="00C50983" w:rsidRDefault="007D674E" w:rsidP="00CC5CC8">
            <w:pPr>
              <w:pStyle w:val="Tabletext"/>
            </w:pPr>
            <w:r w:rsidRPr="00C50983">
              <w:t>Recognises un-stated assumptions; recognises logical inconsistencies in reasoning; distinguishes between facts and inferences; evaluates the relevancy of data; analyses the organisational structure of work</w:t>
            </w:r>
          </w:p>
        </w:tc>
        <w:tc>
          <w:tcPr>
            <w:tcW w:w="3490" w:type="dxa"/>
            <w:vAlign w:val="center"/>
          </w:tcPr>
          <w:p w14:paraId="330A5FDB" w14:textId="77777777" w:rsidR="007D674E" w:rsidRPr="007D674E" w:rsidRDefault="007D674E" w:rsidP="00CC5CC8">
            <w:pPr>
              <w:pStyle w:val="Tabletext"/>
              <w:rPr>
                <w:b/>
              </w:rPr>
            </w:pPr>
            <w:r w:rsidRPr="007D674E">
              <w:rPr>
                <w:b/>
              </w:rPr>
              <w:t>Complex observable response</w:t>
            </w:r>
          </w:p>
          <w:p w14:paraId="300C2CFA" w14:textId="77777777" w:rsidR="007D674E" w:rsidRPr="00C50983" w:rsidRDefault="007D674E" w:rsidP="00CC5CC8">
            <w:pPr>
              <w:pStyle w:val="Tabletext"/>
            </w:pPr>
            <w:r w:rsidRPr="00C50983">
              <w:t>The skilful performance of acts that involve complex movement patterns.  Proficiency is demonstrated by quick, smooth, accurate performance. The accomplishment of acts at this level includes a highly co-ordinated automatic performance</w:t>
            </w:r>
          </w:p>
        </w:tc>
      </w:tr>
      <w:tr w:rsidR="007D674E" w:rsidRPr="00C50983" w14:paraId="200BCBEF" w14:textId="77777777" w:rsidTr="00CC5CC8">
        <w:trPr>
          <w:trHeight w:val="355"/>
          <w:jc w:val="center"/>
        </w:trPr>
        <w:tc>
          <w:tcPr>
            <w:tcW w:w="2301" w:type="dxa"/>
            <w:vAlign w:val="center"/>
          </w:tcPr>
          <w:p w14:paraId="7A866D09" w14:textId="77777777" w:rsidR="007D674E" w:rsidRPr="007D674E" w:rsidRDefault="007D674E" w:rsidP="00CC5CC8">
            <w:pPr>
              <w:pStyle w:val="Tabletext"/>
              <w:rPr>
                <w:b/>
              </w:rPr>
            </w:pPr>
            <w:r w:rsidRPr="007D674E">
              <w:rPr>
                <w:b/>
              </w:rPr>
              <w:t>Level 4</w:t>
            </w:r>
          </w:p>
          <w:p w14:paraId="1211DFBE" w14:textId="77777777" w:rsidR="007D674E" w:rsidRPr="00C50983" w:rsidRDefault="007D674E" w:rsidP="00CC5CC8">
            <w:pPr>
              <w:pStyle w:val="Tabletext"/>
            </w:pPr>
            <w:r w:rsidRPr="00C50983">
              <w:t>Work that is often complex, technical and professional with a substantial degree of personal responsibility and autonomy</w:t>
            </w:r>
          </w:p>
        </w:tc>
        <w:tc>
          <w:tcPr>
            <w:tcW w:w="3746" w:type="dxa"/>
            <w:vAlign w:val="center"/>
          </w:tcPr>
          <w:p w14:paraId="52C13E09" w14:textId="77777777" w:rsidR="007D674E" w:rsidRPr="007D674E" w:rsidRDefault="007D674E" w:rsidP="00CC5CC8">
            <w:pPr>
              <w:pStyle w:val="Tabletext"/>
              <w:rPr>
                <w:b/>
              </w:rPr>
            </w:pPr>
            <w:r w:rsidRPr="007D674E">
              <w:rPr>
                <w:b/>
              </w:rPr>
              <w:t>Synthesis</w:t>
            </w:r>
          </w:p>
          <w:p w14:paraId="5A75BA15" w14:textId="77777777" w:rsidR="007D674E" w:rsidRPr="00C50983" w:rsidRDefault="007D674E" w:rsidP="00CC5CC8">
            <w:pPr>
              <w:pStyle w:val="Tabletext"/>
            </w:pPr>
            <w:r w:rsidRPr="00C50983">
              <w:t>Integrates learning from different areas into a plan for solving a problem; formulates a new scheme for classifying objects or events</w:t>
            </w:r>
          </w:p>
        </w:tc>
        <w:tc>
          <w:tcPr>
            <w:tcW w:w="3490" w:type="dxa"/>
            <w:vAlign w:val="center"/>
          </w:tcPr>
          <w:p w14:paraId="71709729" w14:textId="77777777" w:rsidR="007D674E" w:rsidRPr="007D674E" w:rsidRDefault="007D674E" w:rsidP="00CC5CC8">
            <w:pPr>
              <w:pStyle w:val="Tabletext"/>
              <w:rPr>
                <w:b/>
              </w:rPr>
            </w:pPr>
            <w:r w:rsidRPr="007D674E">
              <w:rPr>
                <w:b/>
              </w:rPr>
              <w:t>Adaptation</w:t>
            </w:r>
          </w:p>
          <w:p w14:paraId="0763F071" w14:textId="77777777" w:rsidR="007D674E" w:rsidRPr="00C50983" w:rsidRDefault="007D674E" w:rsidP="00CC5CC8">
            <w:pPr>
              <w:pStyle w:val="Tabletext"/>
            </w:pPr>
            <w:r w:rsidRPr="00C50983">
              <w:t>Skills are so well developed that individuals can adapt rapidly to special requirements or problem situations</w:t>
            </w:r>
          </w:p>
        </w:tc>
      </w:tr>
      <w:tr w:rsidR="007D674E" w:rsidRPr="00C50983" w14:paraId="3C9D8D1E" w14:textId="77777777" w:rsidTr="00CC5CC8">
        <w:trPr>
          <w:trHeight w:val="1979"/>
          <w:jc w:val="center"/>
        </w:trPr>
        <w:tc>
          <w:tcPr>
            <w:tcW w:w="2301" w:type="dxa"/>
            <w:vAlign w:val="center"/>
          </w:tcPr>
          <w:p w14:paraId="7F9B6218" w14:textId="77777777" w:rsidR="007D674E" w:rsidRPr="007D674E" w:rsidRDefault="007D674E" w:rsidP="00CC5CC8">
            <w:pPr>
              <w:pStyle w:val="Tabletext"/>
              <w:rPr>
                <w:b/>
              </w:rPr>
            </w:pPr>
            <w:r w:rsidRPr="007D674E">
              <w:rPr>
                <w:b/>
              </w:rPr>
              <w:t>Level 5</w:t>
            </w:r>
          </w:p>
          <w:p w14:paraId="070F1D7F" w14:textId="77777777" w:rsidR="007D674E" w:rsidRPr="00C50983" w:rsidRDefault="007D674E" w:rsidP="00CC5CC8">
            <w:pPr>
              <w:pStyle w:val="Tabletext"/>
            </w:pPr>
            <w:r w:rsidRPr="00C50983">
              <w:t>Complex techniques across wide and often unpredicted variety of contexts.  Professional/senior managerial work</w:t>
            </w:r>
          </w:p>
        </w:tc>
        <w:tc>
          <w:tcPr>
            <w:tcW w:w="3746" w:type="dxa"/>
            <w:vAlign w:val="center"/>
          </w:tcPr>
          <w:p w14:paraId="69EB3E77" w14:textId="77777777" w:rsidR="007D674E" w:rsidRPr="007D674E" w:rsidRDefault="007D674E" w:rsidP="00CC5CC8">
            <w:pPr>
              <w:pStyle w:val="Tabletext"/>
              <w:rPr>
                <w:b/>
              </w:rPr>
            </w:pPr>
            <w:r w:rsidRPr="007D674E">
              <w:rPr>
                <w:b/>
              </w:rPr>
              <w:t>Evaluation</w:t>
            </w:r>
          </w:p>
          <w:p w14:paraId="00C85751" w14:textId="77777777" w:rsidR="007D674E" w:rsidRPr="00C50983" w:rsidRDefault="007D674E" w:rsidP="00CC5CC8">
            <w:pPr>
              <w:pStyle w:val="Tabletext"/>
            </w:pPr>
            <w:r w:rsidRPr="00C50983">
              <w:t>Judges the adequacy with which conclusions are supported by data; judges the value of a work by use of internal criteria; judges the value of a work by use of external standards of excellence</w:t>
            </w:r>
          </w:p>
        </w:tc>
        <w:tc>
          <w:tcPr>
            <w:tcW w:w="3490" w:type="dxa"/>
            <w:vAlign w:val="center"/>
          </w:tcPr>
          <w:p w14:paraId="20CA6A1C" w14:textId="77777777" w:rsidR="007D674E" w:rsidRPr="007D674E" w:rsidRDefault="007D674E" w:rsidP="00CC5CC8">
            <w:pPr>
              <w:pStyle w:val="Tabletext"/>
              <w:rPr>
                <w:b/>
              </w:rPr>
            </w:pPr>
            <w:r w:rsidRPr="007D674E">
              <w:rPr>
                <w:b/>
              </w:rPr>
              <w:t>Creation</w:t>
            </w:r>
          </w:p>
          <w:p w14:paraId="10558A0B" w14:textId="77777777" w:rsidR="007D674E" w:rsidRPr="00C50983" w:rsidRDefault="007D674E" w:rsidP="00CC5CC8">
            <w:pPr>
              <w:pStyle w:val="Tabletext"/>
            </w:pPr>
            <w:r w:rsidRPr="00C50983">
              <w:t>The creation of new practices or procedures to fit a particular situation or specific problem and emphasizes creativity based upon highly developed skills</w:t>
            </w:r>
          </w:p>
        </w:tc>
      </w:tr>
    </w:tbl>
    <w:p w14:paraId="440E39AD" w14:textId="77777777" w:rsidR="007D674E" w:rsidRDefault="007D674E" w:rsidP="007D674E"/>
    <w:p w14:paraId="1B7DED2D" w14:textId="4128743F" w:rsidR="00FE36CA" w:rsidRDefault="00FE36CA" w:rsidP="00FE36CA">
      <w:pPr>
        <w:pStyle w:val="Heading1"/>
        <w:rPr>
          <w:caps w:val="0"/>
        </w:rPr>
      </w:pPr>
      <w:bookmarkStart w:id="132" w:name="_Toc245254422"/>
      <w:bookmarkStart w:id="133" w:name="_Toc6299021"/>
      <w:r w:rsidRPr="00FE36CA">
        <w:rPr>
          <w:caps w:val="0"/>
        </w:rPr>
        <w:t>EVALUATION OR ASSESSMENT</w:t>
      </w:r>
      <w:bookmarkEnd w:id="132"/>
      <w:bookmarkEnd w:id="133"/>
    </w:p>
    <w:p w14:paraId="7C23EC67" w14:textId="77777777" w:rsidR="00FE36CA" w:rsidRDefault="00FE36CA" w:rsidP="00FE36CA">
      <w:pPr>
        <w:pStyle w:val="Heading1separatationline"/>
      </w:pPr>
    </w:p>
    <w:p w14:paraId="4C231CC2" w14:textId="2A679837" w:rsidR="00FE36CA" w:rsidRPr="00FE36CA" w:rsidRDefault="00FE36CA" w:rsidP="00FE36CA">
      <w:pPr>
        <w:pStyle w:val="BodyText"/>
        <w:spacing w:line="216" w:lineRule="atLeast"/>
      </w:pPr>
      <w:r w:rsidRPr="00FE36CA">
        <w:t xml:space="preserve">Continual assessment of </w:t>
      </w:r>
      <w:r w:rsidR="00B908C2">
        <w:t>participant</w:t>
      </w:r>
      <w:r w:rsidRPr="00FE36CA">
        <w:t xml:space="preserve">s should be undertaken.  In many cases the assessment can be based on the marks given to </w:t>
      </w:r>
      <w:r w:rsidR="00B908C2">
        <w:t>participant</w:t>
      </w:r>
      <w:r w:rsidRPr="00FE36CA">
        <w:t xml:space="preserve">s’ course work, providing a proper record of it is kept.  That can be supplemented by occasional short test papers.  </w:t>
      </w:r>
      <w:commentRangeStart w:id="134"/>
      <w:r w:rsidRPr="00FE36CA">
        <w:t>These assessments are additional to any examination required for the purposes of certification.</w:t>
      </w:r>
      <w:commentRangeEnd w:id="134"/>
      <w:r w:rsidR="006E3723">
        <w:rPr>
          <w:rStyle w:val="CommentReference"/>
        </w:rPr>
        <w:commentReference w:id="134"/>
      </w:r>
    </w:p>
    <w:p w14:paraId="09311735" w14:textId="3DEE4994" w:rsidR="00FE36CA" w:rsidRDefault="00FE36CA" w:rsidP="00FE36CA">
      <w:pPr>
        <w:pStyle w:val="BodyText"/>
      </w:pPr>
      <w:r w:rsidRPr="00FE36CA">
        <w:t xml:space="preserve">Assessments should use the following five levels to indicate the progressive learning attained by </w:t>
      </w:r>
      <w:r w:rsidR="00B908C2">
        <w:t>participant</w:t>
      </w:r>
      <w:r w:rsidRPr="00FE36CA">
        <w:t>s.  It is recommended that, for the VTS Operator, an average level of one to four should be considered as being satisfactory.</w:t>
      </w:r>
    </w:p>
    <w:p w14:paraId="5FC142E5" w14:textId="193F9098" w:rsidR="00FE36CA" w:rsidRDefault="00FE36CA" w:rsidP="008C4757">
      <w:pPr>
        <w:pStyle w:val="Tablecaption"/>
      </w:pPr>
      <w:bookmarkStart w:id="135" w:name="_Toc531423226"/>
      <w:r>
        <w:t>Assessment Levels</w:t>
      </w:r>
      <w:bookmarkEnd w:id="1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796"/>
      </w:tblGrid>
      <w:tr w:rsidR="00FE36CA" w:rsidRPr="00FE36CA" w14:paraId="3FA100E6" w14:textId="77777777" w:rsidTr="00DA7DB4">
        <w:trPr>
          <w:jc w:val="center"/>
        </w:trPr>
        <w:tc>
          <w:tcPr>
            <w:tcW w:w="1384" w:type="dxa"/>
            <w:tcBorders>
              <w:bottom w:val="single" w:sz="8" w:space="0" w:color="auto"/>
            </w:tcBorders>
            <w:vAlign w:val="center"/>
          </w:tcPr>
          <w:p w14:paraId="5D09A8C3" w14:textId="6F3435F3" w:rsidR="00FE36CA" w:rsidRPr="00FE36CA" w:rsidRDefault="00CC5CC8" w:rsidP="00CC5CC8">
            <w:pPr>
              <w:pStyle w:val="Tableheading"/>
            </w:pPr>
            <w:r>
              <w:t>Level</w:t>
            </w:r>
          </w:p>
        </w:tc>
        <w:tc>
          <w:tcPr>
            <w:tcW w:w="7796" w:type="dxa"/>
            <w:tcBorders>
              <w:bottom w:val="single" w:sz="8" w:space="0" w:color="auto"/>
            </w:tcBorders>
            <w:vAlign w:val="center"/>
          </w:tcPr>
          <w:p w14:paraId="569C276A" w14:textId="77E0DB2F" w:rsidR="00FE36CA" w:rsidRPr="00FE36CA" w:rsidRDefault="00FE36CA" w:rsidP="00CC5CC8">
            <w:pPr>
              <w:pStyle w:val="Tableheading"/>
            </w:pPr>
            <w:bookmarkStart w:id="136" w:name="_Toc476983239"/>
            <w:r w:rsidRPr="00FE36CA">
              <w:t>D</w:t>
            </w:r>
            <w:bookmarkEnd w:id="136"/>
            <w:r w:rsidR="00CC5CC8">
              <w:t>escription</w:t>
            </w:r>
          </w:p>
        </w:tc>
      </w:tr>
      <w:tr w:rsidR="00FE36CA" w:rsidRPr="00FE36CA" w14:paraId="08111D7C" w14:textId="77777777" w:rsidTr="00DA7DB4">
        <w:trPr>
          <w:jc w:val="center"/>
        </w:trPr>
        <w:tc>
          <w:tcPr>
            <w:tcW w:w="1384" w:type="dxa"/>
            <w:tcBorders>
              <w:top w:val="single" w:sz="8" w:space="0" w:color="auto"/>
            </w:tcBorders>
          </w:tcPr>
          <w:p w14:paraId="1EAC46E8" w14:textId="77777777" w:rsidR="00FE36CA" w:rsidRPr="00FE36CA" w:rsidRDefault="00FE36CA" w:rsidP="00FE36CA">
            <w:pPr>
              <w:pStyle w:val="Tabletext"/>
            </w:pPr>
            <w:r w:rsidRPr="00FE36CA">
              <w:t>LEVEL 1</w:t>
            </w:r>
          </w:p>
        </w:tc>
        <w:tc>
          <w:tcPr>
            <w:tcW w:w="7796" w:type="dxa"/>
            <w:tcBorders>
              <w:top w:val="single" w:sz="8" w:space="0" w:color="auto"/>
            </w:tcBorders>
          </w:tcPr>
          <w:p w14:paraId="5228F378" w14:textId="2D2BC4C0" w:rsidR="00FE36CA" w:rsidRPr="00FE36CA" w:rsidRDefault="00FE36CA" w:rsidP="00FE36CA">
            <w:pPr>
              <w:pStyle w:val="Tabletext"/>
            </w:pPr>
            <w:r w:rsidRPr="00FE36CA">
              <w:t xml:space="preserve">The </w:t>
            </w:r>
            <w:r w:rsidR="00B908C2">
              <w:t>participant</w:t>
            </w:r>
            <w:r w:rsidRPr="00FE36CA">
              <w:t xml:space="preserve"> demonstrates a willingness to learn.</w:t>
            </w:r>
          </w:p>
        </w:tc>
      </w:tr>
      <w:tr w:rsidR="00FE36CA" w:rsidRPr="00FE36CA" w14:paraId="2E62E49C" w14:textId="77777777" w:rsidTr="00CC5CC8">
        <w:trPr>
          <w:jc w:val="center"/>
        </w:trPr>
        <w:tc>
          <w:tcPr>
            <w:tcW w:w="1384" w:type="dxa"/>
          </w:tcPr>
          <w:p w14:paraId="13A4DE30" w14:textId="77777777" w:rsidR="00FE36CA" w:rsidRPr="00FE36CA" w:rsidRDefault="00FE36CA" w:rsidP="00FE36CA">
            <w:pPr>
              <w:pStyle w:val="Tabletext"/>
            </w:pPr>
            <w:r w:rsidRPr="00FE36CA">
              <w:t>LEVEL 2</w:t>
            </w:r>
          </w:p>
        </w:tc>
        <w:tc>
          <w:tcPr>
            <w:tcW w:w="7796" w:type="dxa"/>
          </w:tcPr>
          <w:p w14:paraId="36EC9D7F" w14:textId="25EDC792" w:rsidR="00FE36CA" w:rsidRPr="00FE36CA" w:rsidRDefault="00FE36CA" w:rsidP="00FE36CA">
            <w:pPr>
              <w:pStyle w:val="Tabletext"/>
            </w:pPr>
            <w:r w:rsidRPr="00FE36CA">
              <w:t xml:space="preserve">The </w:t>
            </w:r>
            <w:r w:rsidR="00B908C2">
              <w:t>participant</w:t>
            </w:r>
            <w:r w:rsidRPr="00FE36CA">
              <w:t xml:space="preserve"> demonstrates active participation in the learning process.</w:t>
            </w:r>
          </w:p>
        </w:tc>
      </w:tr>
      <w:tr w:rsidR="00FE36CA" w:rsidRPr="00FE36CA" w14:paraId="5166813F" w14:textId="77777777" w:rsidTr="00CC5CC8">
        <w:trPr>
          <w:jc w:val="center"/>
        </w:trPr>
        <w:tc>
          <w:tcPr>
            <w:tcW w:w="1384" w:type="dxa"/>
          </w:tcPr>
          <w:p w14:paraId="22E8F57D" w14:textId="77777777" w:rsidR="00FE36CA" w:rsidRPr="00FE36CA" w:rsidRDefault="00FE36CA" w:rsidP="00FE36CA">
            <w:pPr>
              <w:pStyle w:val="Tabletext"/>
            </w:pPr>
            <w:r w:rsidRPr="00FE36CA">
              <w:t>LEVEL 3</w:t>
            </w:r>
          </w:p>
        </w:tc>
        <w:tc>
          <w:tcPr>
            <w:tcW w:w="7796" w:type="dxa"/>
          </w:tcPr>
          <w:p w14:paraId="5E1E7474" w14:textId="6697E45E" w:rsidR="00FE36CA" w:rsidRPr="00FE36CA" w:rsidRDefault="00FE36CA" w:rsidP="00FE36CA">
            <w:pPr>
              <w:pStyle w:val="Tabletext"/>
            </w:pPr>
            <w:r w:rsidRPr="00FE36CA">
              <w:t xml:space="preserve">The training positively influences the </w:t>
            </w:r>
            <w:r w:rsidR="00B908C2">
              <w:t>participant</w:t>
            </w:r>
            <w:r w:rsidRPr="00FE36CA">
              <w:t>’s behaviour and attitude, and there is a measurable increase in knowledge and skills.</w:t>
            </w:r>
          </w:p>
        </w:tc>
      </w:tr>
      <w:tr w:rsidR="00FE36CA" w:rsidRPr="00FE36CA" w14:paraId="00654D89" w14:textId="77777777" w:rsidTr="00CC5CC8">
        <w:trPr>
          <w:jc w:val="center"/>
        </w:trPr>
        <w:tc>
          <w:tcPr>
            <w:tcW w:w="1384" w:type="dxa"/>
          </w:tcPr>
          <w:p w14:paraId="6479386F" w14:textId="77777777" w:rsidR="00FE36CA" w:rsidRPr="00FE36CA" w:rsidRDefault="00FE36CA" w:rsidP="00FE36CA">
            <w:pPr>
              <w:pStyle w:val="Tabletext"/>
            </w:pPr>
            <w:r w:rsidRPr="00FE36CA">
              <w:t>LEVEL 4</w:t>
            </w:r>
          </w:p>
        </w:tc>
        <w:tc>
          <w:tcPr>
            <w:tcW w:w="7796" w:type="dxa"/>
          </w:tcPr>
          <w:p w14:paraId="1976DF68" w14:textId="407BAD8A" w:rsidR="00FE36CA" w:rsidRPr="00FE36CA" w:rsidRDefault="00FE36CA" w:rsidP="00FE36CA">
            <w:pPr>
              <w:pStyle w:val="Tabletext"/>
            </w:pPr>
            <w:r w:rsidRPr="00FE36CA">
              <w:t xml:space="preserve">The </w:t>
            </w:r>
            <w:r w:rsidR="00B908C2">
              <w:t>participant</w:t>
            </w:r>
            <w:r w:rsidRPr="00FE36CA">
              <w:t xml:space="preserve"> demonstrates the ability to adapt existing knowledge, skills and attitude when dealing with new and unplanned situations.</w:t>
            </w:r>
          </w:p>
        </w:tc>
      </w:tr>
      <w:tr w:rsidR="00FE36CA" w:rsidRPr="00FE36CA" w14:paraId="00CC531A" w14:textId="77777777" w:rsidTr="00CC5CC8">
        <w:trPr>
          <w:jc w:val="center"/>
        </w:trPr>
        <w:tc>
          <w:tcPr>
            <w:tcW w:w="1384" w:type="dxa"/>
          </w:tcPr>
          <w:p w14:paraId="495C2F73" w14:textId="77777777" w:rsidR="00FE36CA" w:rsidRPr="00FE36CA" w:rsidRDefault="00FE36CA" w:rsidP="00FE36CA">
            <w:pPr>
              <w:pStyle w:val="Tabletext"/>
            </w:pPr>
            <w:r w:rsidRPr="00FE36CA">
              <w:t>LEVEL 5</w:t>
            </w:r>
          </w:p>
        </w:tc>
        <w:tc>
          <w:tcPr>
            <w:tcW w:w="7796" w:type="dxa"/>
          </w:tcPr>
          <w:p w14:paraId="70952ED6" w14:textId="7218CF51" w:rsidR="00FE36CA" w:rsidRPr="00FE36CA" w:rsidRDefault="00FE36CA" w:rsidP="00FE36CA">
            <w:pPr>
              <w:pStyle w:val="Tabletext"/>
            </w:pPr>
            <w:r w:rsidRPr="00FE36CA">
              <w:t xml:space="preserve">The </w:t>
            </w:r>
            <w:r w:rsidR="00B908C2">
              <w:t>participant</w:t>
            </w:r>
            <w:r w:rsidRPr="00FE36CA">
              <w:t xml:space="preserve"> demonstrates a permanent positive change in knowledge, skills and attitude and is ready to positively influence others.</w:t>
            </w:r>
          </w:p>
          <w:p w14:paraId="2632AAB9" w14:textId="0575B3DC" w:rsidR="00FE36CA" w:rsidRPr="00FE36CA" w:rsidRDefault="00FE36CA" w:rsidP="00FE36CA">
            <w:pPr>
              <w:pStyle w:val="Tabletext"/>
            </w:pPr>
            <w:r w:rsidRPr="00FE36CA">
              <w:t xml:space="preserve">The </w:t>
            </w:r>
            <w:r w:rsidR="00B908C2">
              <w:t>participant</w:t>
            </w:r>
            <w:r w:rsidRPr="00FE36CA">
              <w:t xml:space="preserve"> may exhibit some positive changes in co-related behaviours.</w:t>
            </w:r>
          </w:p>
        </w:tc>
      </w:tr>
    </w:tbl>
    <w:p w14:paraId="14303A77" w14:textId="77777777" w:rsidR="00FE36CA" w:rsidRDefault="00FE36CA" w:rsidP="00FE36CA"/>
    <w:p w14:paraId="41A65705" w14:textId="6F32E083" w:rsidR="00FE36CA" w:rsidRPr="00FE36CA" w:rsidRDefault="00FE36CA" w:rsidP="00FE36CA">
      <w:pPr>
        <w:pStyle w:val="BodyText"/>
        <w:spacing w:line="216" w:lineRule="atLeast"/>
      </w:pPr>
      <w:commentRangeStart w:id="137"/>
      <w:del w:id="138" w:author="Jillian Carson-Jackson" w:date="2021-02-04T20:42:00Z">
        <w:r w:rsidRPr="00FE36CA" w:rsidDel="00CC5B18">
          <w:delText>The form and timing of examinations for endorsement as a VTS Operator is a matter for the Competent Authority concerned</w:delText>
        </w:r>
        <w:commentRangeEnd w:id="137"/>
        <w:r w:rsidR="00B73FA4" w:rsidDel="00CC5B18">
          <w:rPr>
            <w:rStyle w:val="CommentReference"/>
          </w:rPr>
          <w:commentReference w:id="137"/>
        </w:r>
      </w:del>
      <w:r w:rsidRPr="00FE36CA">
        <w:t>.</w:t>
      </w:r>
    </w:p>
    <w:p w14:paraId="25654272" w14:textId="3FAFC912" w:rsidR="00FE36CA" w:rsidRPr="00FE36CA" w:rsidRDefault="00FE36CA" w:rsidP="00FE36CA">
      <w:pPr>
        <w:pStyle w:val="BodyText"/>
        <w:spacing w:line="216" w:lineRule="atLeast"/>
      </w:pPr>
      <w:r w:rsidRPr="00FE36CA">
        <w:t>An adequate period should be allowed at the end of the course for revision and review of the course content.  That period and the time occupied by any examinations would be additional to the times shown in the syllabuses.</w:t>
      </w:r>
    </w:p>
    <w:p w14:paraId="6AFF463F" w14:textId="22669D7E" w:rsidR="00FE36CA" w:rsidRDefault="00FE36CA" w:rsidP="00FE36CA">
      <w:pPr>
        <w:pStyle w:val="BodyText"/>
      </w:pPr>
      <w:r w:rsidRPr="00FE36CA">
        <w:t xml:space="preserve">The </w:t>
      </w:r>
      <w:del w:id="139" w:author="Jillian Carson-Jackson" w:date="2021-02-04T20:43:00Z">
        <w:r w:rsidRPr="00FE36CA" w:rsidDel="00B663F7">
          <w:delText>Competent Authority</w:delText>
        </w:r>
      </w:del>
      <w:ins w:id="140" w:author="Jillian Carson-Jackson" w:date="2021-02-04T20:43:00Z">
        <w:r w:rsidR="00B663F7">
          <w:t>V</w:t>
        </w:r>
        <w:commentRangeStart w:id="141"/>
        <w:r w:rsidR="00B663F7">
          <w:t>TS Authority</w:t>
        </w:r>
      </w:ins>
      <w:r w:rsidRPr="00FE36CA">
        <w:t xml:space="preserve"> </w:t>
      </w:r>
      <w:commentRangeEnd w:id="141"/>
      <w:r w:rsidR="00B663F7">
        <w:rPr>
          <w:rStyle w:val="CommentReference"/>
        </w:rPr>
        <w:commentReference w:id="141"/>
      </w:r>
      <w:r w:rsidRPr="00FE36CA">
        <w:t>may recognize documented evidence including assessments completed for the attainment of related certificates as equivalencies for parts or all specific VTS modules.</w:t>
      </w:r>
    </w:p>
    <w:p w14:paraId="07958AA0" w14:textId="77777777" w:rsidR="00D967BA" w:rsidRDefault="00D967BA">
      <w:pPr>
        <w:spacing w:after="200" w:line="276" w:lineRule="auto"/>
        <w:rPr>
          <w:rFonts w:asciiTheme="majorHAnsi" w:eastAsiaTheme="majorEastAsia" w:hAnsiTheme="majorHAnsi" w:cstheme="majorBidi"/>
          <w:b/>
          <w:bCs/>
          <w:caps/>
          <w:color w:val="00AFAA"/>
          <w:sz w:val="28"/>
        </w:rPr>
      </w:pPr>
      <w:r>
        <w:br w:type="page"/>
      </w:r>
    </w:p>
    <w:p w14:paraId="76FFC22E" w14:textId="4FBAEB1A" w:rsidR="00FE36CA" w:rsidRDefault="00FE36CA" w:rsidP="00FE36CA">
      <w:pPr>
        <w:pStyle w:val="Heading1"/>
      </w:pPr>
      <w:bookmarkStart w:id="142" w:name="_Toc6299022"/>
      <w:r>
        <w:t>PRACTICAL TRAINING</w:t>
      </w:r>
      <w:bookmarkEnd w:id="142"/>
    </w:p>
    <w:p w14:paraId="3D7BD6EB" w14:textId="77777777" w:rsidR="00FE36CA" w:rsidRDefault="00FE36CA" w:rsidP="00FE36CA">
      <w:pPr>
        <w:pStyle w:val="Heading1separatationline"/>
      </w:pPr>
    </w:p>
    <w:p w14:paraId="7BBD171D" w14:textId="5530BA6A" w:rsidR="00FE36CA" w:rsidRDefault="00FE36CA" w:rsidP="00FE36CA">
      <w:pPr>
        <w:pStyle w:val="BodyText"/>
      </w:pPr>
      <w:r w:rsidRPr="00FE36CA">
        <w:t>In addition to subject modules; the following are recommended simulated exercises included assessment criteria and recommended duration in hours.</w:t>
      </w:r>
    </w:p>
    <w:p w14:paraId="5B4B7AE6" w14:textId="13FA4538" w:rsidR="00FE36CA" w:rsidRDefault="00FE36CA" w:rsidP="008C4757">
      <w:pPr>
        <w:pStyle w:val="Tablecaption"/>
      </w:pPr>
      <w:bookmarkStart w:id="143" w:name="_Toc531423227"/>
      <w:commentRangeStart w:id="144"/>
      <w:r>
        <w:t>Simulation Exercises</w:t>
      </w:r>
      <w:bookmarkEnd w:id="143"/>
      <w:commentRangeEnd w:id="144"/>
      <w:r w:rsidR="005A7821">
        <w:rPr>
          <w:rStyle w:val="CommentReference"/>
          <w:b w:val="0"/>
          <w:bCs w:val="0"/>
          <w:i w:val="0"/>
          <w:color w:val="auto"/>
          <w:u w:val="none"/>
        </w:rPr>
        <w:commentReference w:id="144"/>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8"/>
        <w:gridCol w:w="3528"/>
        <w:gridCol w:w="1351"/>
      </w:tblGrid>
      <w:tr w:rsidR="00FE36CA" w:rsidRPr="00C50983" w14:paraId="25691E5E" w14:textId="77777777" w:rsidTr="00DA7DB4">
        <w:trPr>
          <w:tblHeader/>
          <w:jc w:val="center"/>
        </w:trPr>
        <w:tc>
          <w:tcPr>
            <w:tcW w:w="3768" w:type="dxa"/>
            <w:tcBorders>
              <w:bottom w:val="single" w:sz="8" w:space="0" w:color="auto"/>
            </w:tcBorders>
            <w:vAlign w:val="center"/>
          </w:tcPr>
          <w:p w14:paraId="468F120F" w14:textId="77777777" w:rsidR="00FE36CA" w:rsidRPr="00C50983" w:rsidRDefault="00FE36CA" w:rsidP="00CC5CC8">
            <w:pPr>
              <w:pStyle w:val="Tableheading"/>
            </w:pPr>
            <w:r w:rsidRPr="00C50983">
              <w:t>Subject</w:t>
            </w:r>
          </w:p>
        </w:tc>
        <w:tc>
          <w:tcPr>
            <w:tcW w:w="3528" w:type="dxa"/>
            <w:tcBorders>
              <w:bottom w:val="single" w:sz="8" w:space="0" w:color="auto"/>
            </w:tcBorders>
            <w:vAlign w:val="center"/>
          </w:tcPr>
          <w:p w14:paraId="79B4914D" w14:textId="77777777" w:rsidR="00FE36CA" w:rsidRPr="00C50983" w:rsidRDefault="00FE36CA" w:rsidP="00CC5CC8">
            <w:pPr>
              <w:pStyle w:val="Tableheading"/>
            </w:pPr>
            <w:r w:rsidRPr="00C50983">
              <w:t>Assessment criteria</w:t>
            </w:r>
          </w:p>
        </w:tc>
        <w:tc>
          <w:tcPr>
            <w:tcW w:w="1351" w:type="dxa"/>
            <w:tcBorders>
              <w:bottom w:val="single" w:sz="8" w:space="0" w:color="auto"/>
            </w:tcBorders>
            <w:vAlign w:val="center"/>
          </w:tcPr>
          <w:p w14:paraId="1F373E98" w14:textId="77777777" w:rsidR="00FE36CA" w:rsidRPr="00C50983" w:rsidRDefault="00FE36CA" w:rsidP="00CC5CC8">
            <w:pPr>
              <w:pStyle w:val="Tableheading"/>
            </w:pPr>
            <w:r w:rsidRPr="00C50983">
              <w:t>Hours</w:t>
            </w:r>
          </w:p>
        </w:tc>
      </w:tr>
      <w:tr w:rsidR="00FE36CA" w:rsidRPr="00C50983" w14:paraId="093FDC50" w14:textId="77777777" w:rsidTr="00DA7DB4">
        <w:trPr>
          <w:jc w:val="center"/>
        </w:trPr>
        <w:tc>
          <w:tcPr>
            <w:tcW w:w="3768" w:type="dxa"/>
            <w:tcBorders>
              <w:top w:val="single" w:sz="8" w:space="0" w:color="auto"/>
            </w:tcBorders>
            <w:vAlign w:val="center"/>
          </w:tcPr>
          <w:p w14:paraId="4CBECB1F" w14:textId="77777777" w:rsidR="00FE36CA" w:rsidRPr="00FE36CA" w:rsidRDefault="00FE36CA" w:rsidP="00CC5CC8">
            <w:pPr>
              <w:pStyle w:val="Tabletext"/>
              <w:rPr>
                <w:b/>
              </w:rPr>
            </w:pPr>
            <w:r w:rsidRPr="00FE36CA">
              <w:rPr>
                <w:b/>
              </w:rPr>
              <w:t>Basic skills</w:t>
            </w:r>
          </w:p>
          <w:p w14:paraId="4E834F55" w14:textId="77777777" w:rsidR="00FE36CA" w:rsidRPr="00C50983" w:rsidRDefault="00FE36CA" w:rsidP="00CA6159">
            <w:pPr>
              <w:pStyle w:val="Tabletext"/>
              <w:numPr>
                <w:ilvl w:val="0"/>
                <w:numId w:val="51"/>
              </w:numPr>
            </w:pPr>
            <w:r w:rsidRPr="00C50983">
              <w:t xml:space="preserve">Monitoring and identification </w:t>
            </w:r>
          </w:p>
          <w:p w14:paraId="1E875F60" w14:textId="77777777" w:rsidR="00FE36CA" w:rsidRPr="00C50983" w:rsidRDefault="00FE36CA" w:rsidP="00CA6159">
            <w:pPr>
              <w:pStyle w:val="Tabletext"/>
              <w:numPr>
                <w:ilvl w:val="0"/>
                <w:numId w:val="51"/>
              </w:numPr>
            </w:pPr>
            <w:r w:rsidRPr="00C50983">
              <w:t>Communication co-ordination</w:t>
            </w:r>
          </w:p>
          <w:p w14:paraId="4A62A424" w14:textId="77777777" w:rsidR="00FE36CA" w:rsidRPr="00C50983" w:rsidRDefault="00FE36CA" w:rsidP="00CA6159">
            <w:pPr>
              <w:pStyle w:val="Tabletext"/>
              <w:numPr>
                <w:ilvl w:val="0"/>
                <w:numId w:val="51"/>
              </w:numPr>
            </w:pPr>
            <w:r w:rsidRPr="00C50983">
              <w:t>Evaluation and interpretation of the traffic situation</w:t>
            </w:r>
          </w:p>
          <w:p w14:paraId="453FD0BF" w14:textId="77777777" w:rsidR="00FE36CA" w:rsidRPr="00C50983" w:rsidRDefault="00FE36CA" w:rsidP="00CA6159">
            <w:pPr>
              <w:pStyle w:val="Tabletext"/>
              <w:numPr>
                <w:ilvl w:val="0"/>
                <w:numId w:val="51"/>
              </w:numPr>
            </w:pPr>
            <w:r w:rsidRPr="00C50983">
              <w:t>Log keeping, recording and reporting</w:t>
            </w:r>
          </w:p>
        </w:tc>
        <w:tc>
          <w:tcPr>
            <w:tcW w:w="3528" w:type="dxa"/>
            <w:tcBorders>
              <w:top w:val="single" w:sz="8" w:space="0" w:color="auto"/>
            </w:tcBorders>
            <w:vAlign w:val="center"/>
          </w:tcPr>
          <w:p w14:paraId="5595DC3D" w14:textId="77777777" w:rsidR="00FE36CA" w:rsidRDefault="00FE36CA" w:rsidP="00CC5CC8">
            <w:pPr>
              <w:pStyle w:val="Tabletext"/>
            </w:pPr>
          </w:p>
          <w:p w14:paraId="3C37F6CB" w14:textId="77777777" w:rsidR="00FE36CA" w:rsidRPr="00C50983" w:rsidRDefault="00FE36CA" w:rsidP="00CC5CC8">
            <w:pPr>
              <w:pStyle w:val="Tabletext"/>
            </w:pPr>
            <w:r w:rsidRPr="00C50983">
              <w:t>Ability to identify, correctly interpret and handle reports from five simulated vessels.</w:t>
            </w:r>
          </w:p>
        </w:tc>
        <w:tc>
          <w:tcPr>
            <w:tcW w:w="1351" w:type="dxa"/>
            <w:tcBorders>
              <w:top w:val="single" w:sz="8" w:space="0" w:color="auto"/>
            </w:tcBorders>
            <w:vAlign w:val="center"/>
          </w:tcPr>
          <w:p w14:paraId="4A03A78E" w14:textId="77777777" w:rsidR="00FE36CA" w:rsidRPr="00C50983" w:rsidRDefault="00FE36CA" w:rsidP="00CC5CC8">
            <w:pPr>
              <w:pStyle w:val="Tabletext"/>
            </w:pPr>
            <w:r w:rsidRPr="00C50983">
              <w:t>20</w:t>
            </w:r>
          </w:p>
        </w:tc>
      </w:tr>
      <w:tr w:rsidR="00FE36CA" w:rsidRPr="00C50983" w14:paraId="4426FCC5" w14:textId="77777777" w:rsidTr="00CC5CC8">
        <w:trPr>
          <w:jc w:val="center"/>
        </w:trPr>
        <w:tc>
          <w:tcPr>
            <w:tcW w:w="3768" w:type="dxa"/>
            <w:vAlign w:val="center"/>
          </w:tcPr>
          <w:p w14:paraId="71F3A7DA" w14:textId="77777777" w:rsidR="00FE36CA" w:rsidRPr="00FE36CA" w:rsidRDefault="00FE36CA" w:rsidP="00CC5CC8">
            <w:pPr>
              <w:pStyle w:val="Tabletext"/>
              <w:rPr>
                <w:b/>
              </w:rPr>
            </w:pPr>
            <w:r w:rsidRPr="00FE36CA">
              <w:rPr>
                <w:b/>
              </w:rPr>
              <w:t>Traffic interaction and conflict resolution</w:t>
            </w:r>
          </w:p>
          <w:p w14:paraId="2B7B3847" w14:textId="77777777" w:rsidR="00FE36CA" w:rsidRPr="00C50983" w:rsidRDefault="00FE36CA" w:rsidP="00CA6159">
            <w:pPr>
              <w:pStyle w:val="Tabletext"/>
              <w:numPr>
                <w:ilvl w:val="0"/>
                <w:numId w:val="52"/>
              </w:numPr>
            </w:pPr>
            <w:r w:rsidRPr="00C50983">
              <w:t>Waterway management in multi-ship scenarios</w:t>
            </w:r>
          </w:p>
          <w:p w14:paraId="312ACCCB" w14:textId="77777777" w:rsidR="00FE36CA" w:rsidRPr="00C50983" w:rsidRDefault="00FE36CA" w:rsidP="00CA6159">
            <w:pPr>
              <w:pStyle w:val="Tabletext"/>
              <w:numPr>
                <w:ilvl w:val="0"/>
                <w:numId w:val="52"/>
              </w:numPr>
            </w:pPr>
            <w:r w:rsidRPr="00C50983">
              <w:t>Anticipation and projection of traffic patterns</w:t>
            </w:r>
          </w:p>
          <w:p w14:paraId="51FF48C8" w14:textId="77777777" w:rsidR="00FE36CA" w:rsidRPr="00C50983" w:rsidRDefault="00FE36CA" w:rsidP="00CA6159">
            <w:pPr>
              <w:pStyle w:val="Tabletext"/>
              <w:numPr>
                <w:ilvl w:val="0"/>
                <w:numId w:val="52"/>
              </w:numPr>
            </w:pPr>
            <w:r w:rsidRPr="00C50983">
              <w:t>Critical areas</w:t>
            </w:r>
          </w:p>
          <w:p w14:paraId="499813F8" w14:textId="77777777" w:rsidR="00FE36CA" w:rsidRPr="00C50983" w:rsidRDefault="00FE36CA" w:rsidP="00CA6159">
            <w:pPr>
              <w:pStyle w:val="Tabletext"/>
              <w:numPr>
                <w:ilvl w:val="0"/>
                <w:numId w:val="52"/>
              </w:numPr>
            </w:pPr>
            <w:r w:rsidRPr="00C50983">
              <w:t>Vessels overtaking and approaching each other</w:t>
            </w:r>
          </w:p>
          <w:p w14:paraId="6A42FFD6" w14:textId="77777777" w:rsidR="00FE36CA" w:rsidRPr="00C50983" w:rsidRDefault="00FE36CA" w:rsidP="00CA6159">
            <w:pPr>
              <w:pStyle w:val="Tabletext"/>
              <w:numPr>
                <w:ilvl w:val="0"/>
                <w:numId w:val="52"/>
              </w:numPr>
            </w:pPr>
            <w:r w:rsidRPr="00C50983">
              <w:t>VTS sailing/route plans, including those for deep draught vessels</w:t>
            </w:r>
          </w:p>
        </w:tc>
        <w:tc>
          <w:tcPr>
            <w:tcW w:w="3528" w:type="dxa"/>
            <w:vAlign w:val="center"/>
          </w:tcPr>
          <w:p w14:paraId="09FE2E19" w14:textId="77777777" w:rsidR="00FE36CA" w:rsidRDefault="00FE36CA" w:rsidP="00CC5CC8">
            <w:pPr>
              <w:pStyle w:val="Tabletext"/>
              <w:ind w:left="0"/>
            </w:pPr>
          </w:p>
          <w:p w14:paraId="275DA06A" w14:textId="77777777" w:rsidR="00FE36CA" w:rsidRPr="00FE36CA" w:rsidRDefault="00FE36CA" w:rsidP="00CC5CC8">
            <w:pPr>
              <w:pStyle w:val="Tabletext"/>
            </w:pPr>
            <w:r w:rsidRPr="00FE36CA">
              <w:t>Ability to identify, correctly interpret and deal with up to five simulated vessels in complex situations.</w:t>
            </w:r>
          </w:p>
          <w:p w14:paraId="4DDFDD05" w14:textId="77777777" w:rsidR="00FE36CA" w:rsidRPr="00C50983" w:rsidRDefault="00FE36CA" w:rsidP="00CC5CC8">
            <w:pPr>
              <w:pStyle w:val="Tabletext"/>
            </w:pPr>
            <w:r w:rsidRPr="00C50983">
              <w:t>Ability to prepare VTS sailing or route plans, to monitor their execution and amend them due to unforeseen circumstances.</w:t>
            </w:r>
          </w:p>
        </w:tc>
        <w:tc>
          <w:tcPr>
            <w:tcW w:w="1351" w:type="dxa"/>
            <w:vAlign w:val="center"/>
          </w:tcPr>
          <w:p w14:paraId="202EF2D8" w14:textId="77777777" w:rsidR="00FE36CA" w:rsidRPr="00C50983" w:rsidRDefault="00FE36CA" w:rsidP="00CC5CC8">
            <w:pPr>
              <w:pStyle w:val="Tabletext"/>
            </w:pPr>
            <w:r w:rsidRPr="00C50983">
              <w:t>60</w:t>
            </w:r>
          </w:p>
        </w:tc>
      </w:tr>
      <w:tr w:rsidR="00FE36CA" w:rsidRPr="00C50983" w14:paraId="20434766" w14:textId="77777777" w:rsidTr="00CC5CC8">
        <w:trPr>
          <w:jc w:val="center"/>
        </w:trPr>
        <w:tc>
          <w:tcPr>
            <w:tcW w:w="3768" w:type="dxa"/>
            <w:vAlign w:val="center"/>
          </w:tcPr>
          <w:p w14:paraId="26BBE32A" w14:textId="77777777" w:rsidR="00FE36CA" w:rsidRPr="00FE36CA" w:rsidRDefault="00FE36CA" w:rsidP="00CC5CC8">
            <w:pPr>
              <w:pStyle w:val="Tabletext"/>
              <w:rPr>
                <w:b/>
              </w:rPr>
            </w:pPr>
            <w:r w:rsidRPr="00FE36CA">
              <w:rPr>
                <w:b/>
              </w:rPr>
              <w:t>Emergencies and special situations</w:t>
            </w:r>
          </w:p>
          <w:p w14:paraId="110694AF" w14:textId="77777777" w:rsidR="00FE36CA" w:rsidRPr="00C50983" w:rsidRDefault="00FE36CA" w:rsidP="00CA6159">
            <w:pPr>
              <w:pStyle w:val="Tabletext"/>
              <w:numPr>
                <w:ilvl w:val="0"/>
                <w:numId w:val="53"/>
              </w:numPr>
            </w:pPr>
            <w:r w:rsidRPr="00C50983">
              <w:t>Contingency plans</w:t>
            </w:r>
          </w:p>
          <w:p w14:paraId="4482A98F" w14:textId="77777777" w:rsidR="00FE36CA" w:rsidRPr="00C50983" w:rsidRDefault="00FE36CA" w:rsidP="00CA6159">
            <w:pPr>
              <w:pStyle w:val="Tabletext"/>
              <w:numPr>
                <w:ilvl w:val="0"/>
                <w:numId w:val="53"/>
              </w:numPr>
            </w:pPr>
            <w:r w:rsidRPr="00C50983">
              <w:t>Adverse weather conditions</w:t>
            </w:r>
          </w:p>
          <w:p w14:paraId="63AF9E53" w14:textId="77777777" w:rsidR="00FE36CA" w:rsidRPr="00C50983" w:rsidRDefault="00FE36CA" w:rsidP="00CA6159">
            <w:pPr>
              <w:pStyle w:val="Tabletext"/>
              <w:numPr>
                <w:ilvl w:val="0"/>
                <w:numId w:val="53"/>
              </w:numPr>
            </w:pPr>
            <w:r w:rsidRPr="00C50983">
              <w:t>Special vessels and those with restricted manoeuvrability</w:t>
            </w:r>
          </w:p>
          <w:p w14:paraId="6359CC03" w14:textId="77777777" w:rsidR="00FE36CA" w:rsidRPr="00C50983" w:rsidRDefault="00FE36CA" w:rsidP="00CA6159">
            <w:pPr>
              <w:pStyle w:val="Tabletext"/>
              <w:numPr>
                <w:ilvl w:val="0"/>
                <w:numId w:val="53"/>
              </w:numPr>
            </w:pPr>
            <w:r w:rsidRPr="00C50983">
              <w:t>Internal and external emergencies</w:t>
            </w:r>
          </w:p>
        </w:tc>
        <w:tc>
          <w:tcPr>
            <w:tcW w:w="3528" w:type="dxa"/>
            <w:vAlign w:val="center"/>
          </w:tcPr>
          <w:p w14:paraId="06F48495" w14:textId="77777777" w:rsidR="00FE36CA" w:rsidRPr="00FE36CA" w:rsidRDefault="00FE36CA" w:rsidP="00CC5CC8">
            <w:pPr>
              <w:pStyle w:val="Tabletext"/>
            </w:pPr>
            <w:r w:rsidRPr="00FE36CA">
              <w:t>Ability to identify, correctly interpret data and handle reports from 20 simulated vessels during emergencies and special situations.</w:t>
            </w:r>
          </w:p>
        </w:tc>
        <w:tc>
          <w:tcPr>
            <w:tcW w:w="1351" w:type="dxa"/>
            <w:vAlign w:val="center"/>
          </w:tcPr>
          <w:p w14:paraId="6D8EF469" w14:textId="77777777" w:rsidR="00FE36CA" w:rsidRPr="00C50983" w:rsidRDefault="00FE36CA" w:rsidP="00CC5CC8">
            <w:pPr>
              <w:pStyle w:val="Tabletext"/>
            </w:pPr>
            <w:r w:rsidRPr="00C50983">
              <w:t>20</w:t>
            </w:r>
          </w:p>
        </w:tc>
      </w:tr>
    </w:tbl>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92085">
          <w:headerReference w:type="even" r:id="rId22"/>
          <w:headerReference w:type="default" r:id="rId23"/>
          <w:footerReference w:type="default" r:id="rId24"/>
          <w:headerReference w:type="first" r:id="rId25"/>
          <w:pgSz w:w="11906" w:h="16838" w:code="9"/>
          <w:pgMar w:top="1134" w:right="794" w:bottom="1134" w:left="907" w:header="851" w:footer="851" w:gutter="0"/>
          <w:cols w:space="708"/>
          <w:docGrid w:linePitch="360"/>
        </w:sectPr>
      </w:pPr>
      <w:bookmarkStart w:id="145" w:name="_Toc419881221"/>
    </w:p>
    <w:p w14:paraId="4D69F3D3" w14:textId="599CA6FA" w:rsidR="0042518D" w:rsidRPr="00093294" w:rsidRDefault="00D967BA" w:rsidP="00513460">
      <w:pPr>
        <w:pStyle w:val="Part"/>
      </w:pPr>
      <w:r>
        <w:t xml:space="preserve"> </w:t>
      </w:r>
      <w:bookmarkStart w:id="146" w:name="_Toc6299023"/>
      <w:r w:rsidR="0042518D" w:rsidRPr="00093294">
        <w:t>COURSE MODULES</w:t>
      </w:r>
      <w:bookmarkEnd w:id="146"/>
    </w:p>
    <w:p w14:paraId="74BBC3C2" w14:textId="2CF4B045" w:rsidR="0042518D" w:rsidRDefault="00D967BA" w:rsidP="0042518D">
      <w:pPr>
        <w:pStyle w:val="BodyText"/>
      </w:pPr>
      <w:r w:rsidRPr="00D967BA">
        <w:t xml:space="preserve">The complete course comprises eight modules, each of which deals with a specific subject representing a requirement or function of a VTS Operator, followed by simulated exercises and assessment intended to be representative of events and incidents likely to be experienced in a VTS centre. </w:t>
      </w:r>
      <w:r>
        <w:t xml:space="preserve"> </w:t>
      </w:r>
      <w:r w:rsidRPr="00D967BA">
        <w:t>The recommended duration in hours do not include the time necessary for examinations or tests of proficiency.</w:t>
      </w:r>
    </w:p>
    <w:p w14:paraId="7B0BDCEE" w14:textId="77777777" w:rsidR="009D6D6A" w:rsidRPr="00093294" w:rsidRDefault="009D6D6A" w:rsidP="0042518D">
      <w:pPr>
        <w:pStyle w:val="BodyText"/>
      </w:pPr>
    </w:p>
    <w:p w14:paraId="4E4CBE4B" w14:textId="77777777" w:rsidR="000D7C1A" w:rsidRDefault="000D7C1A" w:rsidP="008C4757">
      <w:pPr>
        <w:pStyle w:val="Tablecaption"/>
        <w:sectPr w:rsidR="000D7C1A" w:rsidSect="009D6D6A">
          <w:pgSz w:w="11906" w:h="16838" w:code="9"/>
          <w:pgMar w:top="1134" w:right="794" w:bottom="1134" w:left="907" w:header="851" w:footer="851" w:gutter="0"/>
          <w:cols w:space="708"/>
          <w:docGrid w:linePitch="360"/>
        </w:sectPr>
      </w:pPr>
      <w:bookmarkStart w:id="147" w:name="_Toc443313836"/>
    </w:p>
    <w:p w14:paraId="6251EF12" w14:textId="0B476BD7" w:rsidR="0042518D" w:rsidRPr="00093294" w:rsidRDefault="00D967BA" w:rsidP="008C4757">
      <w:pPr>
        <w:pStyle w:val="Tablecaption"/>
      </w:pPr>
      <w:bookmarkStart w:id="148" w:name="_Toc531423228"/>
      <w:r>
        <w:t>Recommend</w:t>
      </w:r>
      <w:r w:rsidR="00C96A9D">
        <w:t>ed</w:t>
      </w:r>
      <w:r w:rsidR="0042518D" w:rsidRPr="00093294">
        <w:t xml:space="preserve"> Course </w:t>
      </w:r>
      <w:bookmarkEnd w:id="147"/>
      <w:r>
        <w:t>Hours</w:t>
      </w:r>
      <w:bookmarkEnd w:id="148"/>
    </w:p>
    <w:p w14:paraId="571B3DFD" w14:textId="77777777" w:rsidR="00DB6C69" w:rsidRDefault="00DB6C69" w:rsidP="0042518D"/>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555"/>
        <w:gridCol w:w="1559"/>
        <w:gridCol w:w="4888"/>
        <w:gridCol w:w="4225"/>
      </w:tblGrid>
      <w:tr w:rsidR="00FB55B7" w:rsidRPr="00AD146F" w14:paraId="72D094A4" w14:textId="77777777" w:rsidTr="00DD5E22">
        <w:trPr>
          <w:trHeight w:val="286"/>
          <w:tblHeader/>
          <w:ins w:id="149" w:author="Jillian Carson-Jackson" w:date="2020-12-17T20:20:00Z"/>
        </w:trPr>
        <w:tc>
          <w:tcPr>
            <w:tcW w:w="2693" w:type="dxa"/>
            <w:vMerge w:val="restart"/>
            <w:shd w:val="clear" w:color="auto" w:fill="auto"/>
            <w:vAlign w:val="center"/>
          </w:tcPr>
          <w:p w14:paraId="32B74537" w14:textId="77777777" w:rsidR="00FB55B7" w:rsidRPr="00CA6159" w:rsidRDefault="00FB55B7" w:rsidP="00A36B54">
            <w:pPr>
              <w:pStyle w:val="Tableheading"/>
              <w:rPr>
                <w:ins w:id="150" w:author="Jillian Carson-Jackson" w:date="2020-12-17T20:20:00Z"/>
                <w:sz w:val="16"/>
                <w:szCs w:val="16"/>
              </w:rPr>
            </w:pPr>
            <w:ins w:id="151" w:author="Jillian Carson-Jackson" w:date="2020-12-17T20:20:00Z">
              <w:r w:rsidRPr="00CA6159">
                <w:rPr>
                  <w:sz w:val="16"/>
                  <w:szCs w:val="16"/>
                </w:rPr>
                <w:t>Module / Subject</w:t>
              </w:r>
            </w:ins>
          </w:p>
        </w:tc>
        <w:tc>
          <w:tcPr>
            <w:tcW w:w="3114" w:type="dxa"/>
            <w:gridSpan w:val="2"/>
            <w:shd w:val="clear" w:color="auto" w:fill="auto"/>
            <w:vAlign w:val="center"/>
          </w:tcPr>
          <w:p w14:paraId="3BE72419" w14:textId="3D58F811" w:rsidR="00FB55B7" w:rsidRPr="00CA6159" w:rsidRDefault="00FB55B7" w:rsidP="00A36B54">
            <w:pPr>
              <w:pStyle w:val="Tableheading"/>
              <w:rPr>
                <w:ins w:id="152" w:author="Jillian Carson-Jackson" w:date="2020-12-17T20:20:00Z"/>
                <w:sz w:val="16"/>
                <w:szCs w:val="16"/>
              </w:rPr>
            </w:pPr>
            <w:ins w:id="153" w:author="Jillian Carson-Jackson" w:date="2020-12-17T20:20:00Z">
              <w:r w:rsidRPr="00CA6159">
                <w:rPr>
                  <w:sz w:val="16"/>
                  <w:szCs w:val="16"/>
                </w:rPr>
                <w:t>Recommended Duration in Hours</w:t>
              </w:r>
            </w:ins>
            <w:ins w:id="154" w:author="Jillian Carson-Jackson" w:date="2020-12-27T14:54:00Z">
              <w:r w:rsidR="00196EEF" w:rsidRPr="00CA6159">
                <w:rPr>
                  <w:sz w:val="16"/>
                  <w:szCs w:val="16"/>
                  <w:vertAlign w:val="superscript"/>
                </w:rPr>
                <w:t>1</w:t>
              </w:r>
            </w:ins>
          </w:p>
        </w:tc>
        <w:tc>
          <w:tcPr>
            <w:tcW w:w="9113" w:type="dxa"/>
            <w:gridSpan w:val="2"/>
            <w:vMerge w:val="restart"/>
            <w:shd w:val="clear" w:color="auto" w:fill="auto"/>
            <w:vAlign w:val="center"/>
          </w:tcPr>
          <w:p w14:paraId="2D60BA1C" w14:textId="77777777" w:rsidR="00FB55B7" w:rsidRPr="00CA6159" w:rsidRDefault="00FB55B7" w:rsidP="00A36B54">
            <w:pPr>
              <w:pStyle w:val="Tableheading"/>
              <w:rPr>
                <w:ins w:id="155" w:author="Jillian Carson-Jackson" w:date="2020-12-17T20:20:00Z"/>
                <w:sz w:val="16"/>
                <w:szCs w:val="16"/>
              </w:rPr>
            </w:pPr>
            <w:ins w:id="156" w:author="Jillian Carson-Jackson" w:date="2020-12-17T20:20:00Z">
              <w:r w:rsidRPr="00CA6159">
                <w:rPr>
                  <w:sz w:val="16"/>
                  <w:szCs w:val="16"/>
                </w:rPr>
                <w:t>Remarks</w:t>
              </w:r>
              <w:r w:rsidRPr="00CA6159">
                <w:rPr>
                  <w:sz w:val="16"/>
                  <w:szCs w:val="16"/>
                  <w:vertAlign w:val="superscript"/>
                </w:rPr>
                <w:t>2</w:t>
              </w:r>
            </w:ins>
          </w:p>
        </w:tc>
      </w:tr>
      <w:tr w:rsidR="00FB55B7" w:rsidRPr="00AD146F" w14:paraId="2EF016AE" w14:textId="77777777" w:rsidTr="00DD5E22">
        <w:trPr>
          <w:trHeight w:val="219"/>
          <w:tblHeader/>
          <w:ins w:id="157" w:author="Jillian Carson-Jackson" w:date="2020-12-17T20:20:00Z"/>
        </w:trPr>
        <w:tc>
          <w:tcPr>
            <w:tcW w:w="2693" w:type="dxa"/>
            <w:vMerge/>
            <w:tcBorders>
              <w:bottom w:val="single" w:sz="12" w:space="0" w:color="auto"/>
            </w:tcBorders>
            <w:shd w:val="clear" w:color="auto" w:fill="auto"/>
          </w:tcPr>
          <w:p w14:paraId="46E35AED" w14:textId="77777777" w:rsidR="00FB55B7" w:rsidRPr="00CA6159" w:rsidRDefault="00FB55B7" w:rsidP="00A36B54">
            <w:pPr>
              <w:pStyle w:val="Tableheading"/>
              <w:rPr>
                <w:ins w:id="158" w:author="Jillian Carson-Jackson" w:date="2020-12-17T20:20:00Z"/>
                <w:sz w:val="16"/>
                <w:szCs w:val="16"/>
              </w:rPr>
            </w:pPr>
          </w:p>
        </w:tc>
        <w:tc>
          <w:tcPr>
            <w:tcW w:w="1555" w:type="dxa"/>
            <w:tcBorders>
              <w:bottom w:val="single" w:sz="12" w:space="0" w:color="auto"/>
            </w:tcBorders>
            <w:shd w:val="clear" w:color="auto" w:fill="auto"/>
          </w:tcPr>
          <w:p w14:paraId="1B241FF9" w14:textId="77777777" w:rsidR="00FB55B7" w:rsidRPr="00CA6159" w:rsidRDefault="00FB55B7" w:rsidP="00A36B54">
            <w:pPr>
              <w:pStyle w:val="Tableheading"/>
              <w:rPr>
                <w:ins w:id="159" w:author="Jillian Carson-Jackson" w:date="2020-12-17T20:20:00Z"/>
                <w:sz w:val="16"/>
                <w:szCs w:val="16"/>
              </w:rPr>
            </w:pPr>
            <w:ins w:id="160" w:author="Jillian Carson-Jackson" w:date="2020-12-17T20:20:00Z">
              <w:r w:rsidRPr="00CA6159">
                <w:rPr>
                  <w:sz w:val="16"/>
                  <w:szCs w:val="16"/>
                </w:rPr>
                <w:t>Presentations / Lectures</w:t>
              </w:r>
            </w:ins>
          </w:p>
        </w:tc>
        <w:tc>
          <w:tcPr>
            <w:tcW w:w="1559" w:type="dxa"/>
            <w:tcBorders>
              <w:bottom w:val="single" w:sz="12" w:space="0" w:color="auto"/>
            </w:tcBorders>
            <w:shd w:val="clear" w:color="auto" w:fill="auto"/>
          </w:tcPr>
          <w:p w14:paraId="53EB602F" w14:textId="6C420F7C" w:rsidR="00FB55B7" w:rsidRPr="00CA6159" w:rsidRDefault="00FB55B7" w:rsidP="00A36B54">
            <w:pPr>
              <w:pStyle w:val="Tableheading"/>
              <w:rPr>
                <w:ins w:id="161" w:author="Jillian Carson-Jackson" w:date="2020-12-17T20:20:00Z"/>
                <w:sz w:val="16"/>
                <w:szCs w:val="16"/>
              </w:rPr>
            </w:pPr>
            <w:ins w:id="162" w:author="Jillian Carson-Jackson" w:date="2020-12-17T20:20:00Z">
              <w:r w:rsidRPr="00CA6159">
                <w:rPr>
                  <w:sz w:val="16"/>
                  <w:szCs w:val="16"/>
                </w:rPr>
                <w:t>Exercises / Simulation</w:t>
              </w:r>
            </w:ins>
          </w:p>
        </w:tc>
        <w:tc>
          <w:tcPr>
            <w:tcW w:w="9113" w:type="dxa"/>
            <w:gridSpan w:val="2"/>
            <w:vMerge/>
            <w:tcBorders>
              <w:bottom w:val="single" w:sz="12" w:space="0" w:color="auto"/>
            </w:tcBorders>
            <w:shd w:val="clear" w:color="auto" w:fill="auto"/>
          </w:tcPr>
          <w:p w14:paraId="07D5C4EB" w14:textId="77777777" w:rsidR="00FB55B7" w:rsidRPr="00CA6159" w:rsidRDefault="00FB55B7" w:rsidP="00A36B54">
            <w:pPr>
              <w:pStyle w:val="Tableheading"/>
              <w:rPr>
                <w:ins w:id="163" w:author="Jillian Carson-Jackson" w:date="2020-12-17T20:20:00Z"/>
                <w:sz w:val="16"/>
                <w:szCs w:val="16"/>
              </w:rPr>
            </w:pPr>
          </w:p>
        </w:tc>
      </w:tr>
      <w:tr w:rsidR="00FB55B7" w:rsidRPr="00AD146F" w14:paraId="2DF86AEF" w14:textId="77777777" w:rsidTr="00DD5E22">
        <w:trPr>
          <w:cantSplit/>
          <w:trHeight w:val="935"/>
          <w:tblHeader/>
          <w:ins w:id="164" w:author="Jillian Carson-Jackson" w:date="2020-12-17T20:20:00Z"/>
        </w:trPr>
        <w:tc>
          <w:tcPr>
            <w:tcW w:w="2693" w:type="dxa"/>
            <w:tcBorders>
              <w:top w:val="single" w:sz="12" w:space="0" w:color="auto"/>
            </w:tcBorders>
            <w:shd w:val="clear" w:color="auto" w:fill="auto"/>
          </w:tcPr>
          <w:p w14:paraId="4BA2EA9A" w14:textId="551B3A59" w:rsidR="00FB55B7" w:rsidRPr="00CA6159" w:rsidRDefault="00FB55B7" w:rsidP="00A36B54">
            <w:pPr>
              <w:pStyle w:val="Tableheading"/>
              <w:jc w:val="left"/>
              <w:rPr>
                <w:ins w:id="165" w:author="Jillian Carson-Jackson" w:date="2020-12-17T20:20:00Z"/>
                <w:sz w:val="16"/>
                <w:szCs w:val="16"/>
              </w:rPr>
            </w:pPr>
            <w:ins w:id="166" w:author="Jillian Carson-Jackson" w:date="2020-12-17T20:20:00Z">
              <w:r w:rsidRPr="00CA6159">
                <w:rPr>
                  <w:sz w:val="16"/>
                  <w:szCs w:val="16"/>
                </w:rPr>
                <w:t xml:space="preserve">1 – </w:t>
              </w:r>
            </w:ins>
            <w:ins w:id="167" w:author="Jillian Carson-Jackson" w:date="2020-12-17T20:21:00Z">
              <w:r w:rsidR="005C3CBC">
                <w:rPr>
                  <w:sz w:val="16"/>
                  <w:szCs w:val="16"/>
                </w:rPr>
                <w:t>Communication</w:t>
              </w:r>
            </w:ins>
            <w:ins w:id="168" w:author="Jillian Carson-Jackson" w:date="2020-12-18T20:27:00Z">
              <w:r w:rsidR="003663C1">
                <w:rPr>
                  <w:sz w:val="16"/>
                  <w:szCs w:val="16"/>
                </w:rPr>
                <w:t xml:space="preserve"> [</w:t>
              </w:r>
              <w:r w:rsidR="00931B48">
                <w:rPr>
                  <w:sz w:val="16"/>
                  <w:szCs w:val="16"/>
                </w:rPr>
                <w:t xml:space="preserve">and </w:t>
              </w:r>
              <w:r w:rsidR="003663C1">
                <w:rPr>
                  <w:sz w:val="16"/>
                  <w:szCs w:val="16"/>
                </w:rPr>
                <w:t>Interaction</w:t>
              </w:r>
              <w:r w:rsidR="00931B48">
                <w:rPr>
                  <w:sz w:val="16"/>
                  <w:szCs w:val="16"/>
                </w:rPr>
                <w:t>]</w:t>
              </w:r>
            </w:ins>
            <w:ins w:id="169" w:author="Jillian Carson-Jackson" w:date="2020-12-17T20:21:00Z">
              <w:r w:rsidR="000365C1">
                <w:rPr>
                  <w:sz w:val="16"/>
                  <w:szCs w:val="16"/>
                </w:rPr>
                <w:t xml:space="preserve"> </w:t>
              </w:r>
            </w:ins>
            <w:ins w:id="170" w:author="Jillian Carson-Jackson" w:date="2020-12-18T20:27:00Z">
              <w:r w:rsidR="00931B48">
                <w:rPr>
                  <w:sz w:val="16"/>
                  <w:szCs w:val="16"/>
                </w:rPr>
                <w:t>[</w:t>
              </w:r>
            </w:ins>
            <w:ins w:id="171" w:author="Jillian Carson-Jackson" w:date="2020-12-17T20:21:00Z">
              <w:r w:rsidR="000365C1">
                <w:rPr>
                  <w:sz w:val="16"/>
                  <w:szCs w:val="16"/>
                </w:rPr>
                <w:t>Co-ordination</w:t>
              </w:r>
            </w:ins>
            <w:ins w:id="172" w:author="Jillian Carson-Jackson" w:date="2020-12-18T20:27:00Z">
              <w:r w:rsidR="00931B48">
                <w:rPr>
                  <w:sz w:val="16"/>
                  <w:szCs w:val="16"/>
                </w:rPr>
                <w:t>]</w:t>
              </w:r>
            </w:ins>
            <w:ins w:id="173" w:author="Jillian Carson-Jackson" w:date="2020-12-17T20:20:00Z">
              <w:r w:rsidRPr="00CA6159">
                <w:rPr>
                  <w:sz w:val="16"/>
                  <w:szCs w:val="16"/>
                  <w:vertAlign w:val="superscript"/>
                </w:rPr>
                <w:t>3</w:t>
              </w:r>
              <w:r>
                <w:rPr>
                  <w:sz w:val="16"/>
                  <w:szCs w:val="16"/>
                  <w:vertAlign w:val="superscript"/>
                </w:rPr>
                <w:t xml:space="preserve">  </w:t>
              </w:r>
              <w:r>
                <w:rPr>
                  <w:sz w:val="16"/>
                  <w:szCs w:val="16"/>
                </w:rPr>
                <w:t xml:space="preserve"> </w:t>
              </w:r>
            </w:ins>
          </w:p>
        </w:tc>
        <w:tc>
          <w:tcPr>
            <w:tcW w:w="1555" w:type="dxa"/>
            <w:tcBorders>
              <w:top w:val="single" w:sz="12" w:space="0" w:color="auto"/>
            </w:tcBorders>
            <w:shd w:val="clear" w:color="auto" w:fill="auto"/>
          </w:tcPr>
          <w:p w14:paraId="440EE42C" w14:textId="2FCD59A2" w:rsidR="00FB55B7" w:rsidRPr="00CA6159" w:rsidRDefault="00FB55B7" w:rsidP="00A36B54">
            <w:pPr>
              <w:pStyle w:val="Tabletext"/>
              <w:jc w:val="center"/>
              <w:rPr>
                <w:ins w:id="174" w:author="Jillian Carson-Jackson" w:date="2020-12-17T20:20:00Z"/>
                <w:sz w:val="16"/>
                <w:szCs w:val="16"/>
              </w:rPr>
            </w:pPr>
            <w:commentRangeStart w:id="175"/>
            <w:ins w:id="176" w:author="Jillian Carson-Jackson" w:date="2020-12-17T20:20:00Z">
              <w:r w:rsidRPr="00CA6159">
                <w:rPr>
                  <w:sz w:val="16"/>
                  <w:szCs w:val="16"/>
                </w:rPr>
                <w:t>91</w:t>
              </w:r>
            </w:ins>
            <w:ins w:id="177" w:author="Jillian Carson-Jackson" w:date="2020-12-17T20:21:00Z">
              <w:r w:rsidR="000365C1">
                <w:rPr>
                  <w:sz w:val="16"/>
                  <w:szCs w:val="16"/>
                </w:rPr>
                <w:t xml:space="preserve"> + 7</w:t>
              </w:r>
            </w:ins>
            <w:ins w:id="178" w:author="Jillian Carson-Jackson" w:date="2020-12-27T15:37:00Z">
              <w:r w:rsidR="00033E27">
                <w:rPr>
                  <w:sz w:val="16"/>
                  <w:szCs w:val="16"/>
                </w:rPr>
                <w:t xml:space="preserve"> +11</w:t>
              </w:r>
            </w:ins>
            <w:commentRangeEnd w:id="175"/>
            <w:ins w:id="179" w:author="Jillian Carson-Jackson" w:date="2020-12-27T16:20:00Z">
              <w:r w:rsidR="008F035C">
                <w:rPr>
                  <w:rStyle w:val="CommentReference"/>
                  <w:color w:val="auto"/>
                </w:rPr>
                <w:commentReference w:id="175"/>
              </w:r>
            </w:ins>
          </w:p>
        </w:tc>
        <w:tc>
          <w:tcPr>
            <w:tcW w:w="1559" w:type="dxa"/>
            <w:tcBorders>
              <w:top w:val="single" w:sz="12" w:space="0" w:color="auto"/>
            </w:tcBorders>
            <w:shd w:val="clear" w:color="auto" w:fill="auto"/>
          </w:tcPr>
          <w:p w14:paraId="0A5437BE" w14:textId="613FFED0" w:rsidR="00FB55B7" w:rsidRPr="00CA6159" w:rsidRDefault="00FB55B7" w:rsidP="00A36B54">
            <w:pPr>
              <w:pStyle w:val="Tabletext"/>
              <w:jc w:val="center"/>
              <w:rPr>
                <w:ins w:id="180" w:author="Jillian Carson-Jackson" w:date="2020-12-17T20:20:00Z"/>
                <w:sz w:val="16"/>
                <w:szCs w:val="16"/>
              </w:rPr>
            </w:pPr>
            <w:ins w:id="181" w:author="Jillian Carson-Jackson" w:date="2020-12-17T20:20:00Z">
              <w:r w:rsidRPr="00CA6159">
                <w:rPr>
                  <w:sz w:val="16"/>
                  <w:szCs w:val="16"/>
                </w:rPr>
                <w:t>75</w:t>
              </w:r>
            </w:ins>
            <w:ins w:id="182" w:author="Jillian Carson-Jackson" w:date="2020-12-17T20:21:00Z">
              <w:r w:rsidR="000365C1">
                <w:rPr>
                  <w:sz w:val="16"/>
                  <w:szCs w:val="16"/>
                </w:rPr>
                <w:t>+11</w:t>
              </w:r>
            </w:ins>
            <w:ins w:id="183" w:author="Jillian Carson-Jackson" w:date="2020-12-27T15:37:00Z">
              <w:r w:rsidR="00033E27">
                <w:rPr>
                  <w:sz w:val="16"/>
                  <w:szCs w:val="16"/>
                </w:rPr>
                <w:t xml:space="preserve"> +31</w:t>
              </w:r>
            </w:ins>
          </w:p>
        </w:tc>
        <w:tc>
          <w:tcPr>
            <w:tcW w:w="4888" w:type="dxa"/>
            <w:tcBorders>
              <w:top w:val="single" w:sz="12" w:space="0" w:color="auto"/>
            </w:tcBorders>
            <w:shd w:val="clear" w:color="auto" w:fill="auto"/>
          </w:tcPr>
          <w:p w14:paraId="4671ACBD" w14:textId="77777777" w:rsidR="000365C1" w:rsidRPr="00CA6159" w:rsidRDefault="000365C1" w:rsidP="00DC0578">
            <w:pPr>
              <w:pStyle w:val="Tabletext"/>
              <w:numPr>
                <w:ilvl w:val="0"/>
                <w:numId w:val="54"/>
              </w:numPr>
              <w:spacing w:after="0"/>
              <w:rPr>
                <w:ins w:id="184" w:author="Jillian Carson-Jackson" w:date="2020-12-17T20:22:00Z"/>
                <w:sz w:val="16"/>
                <w:szCs w:val="16"/>
              </w:rPr>
            </w:pPr>
            <w:ins w:id="185" w:author="Jillian Carson-Jackson" w:date="2020-12-17T20:22:00Z">
              <w:r w:rsidRPr="00CA6159">
                <w:rPr>
                  <w:sz w:val="16"/>
                  <w:szCs w:val="16"/>
                </w:rPr>
                <w:t>General communication skills</w:t>
              </w:r>
            </w:ins>
          </w:p>
          <w:p w14:paraId="5BEB19A3" w14:textId="34F21664" w:rsidR="00FB55B7" w:rsidRPr="00CA6159" w:rsidRDefault="00FB55B7" w:rsidP="00DC0578">
            <w:pPr>
              <w:pStyle w:val="Tabletext"/>
              <w:numPr>
                <w:ilvl w:val="0"/>
                <w:numId w:val="54"/>
              </w:numPr>
              <w:spacing w:after="0"/>
              <w:rPr>
                <w:ins w:id="186" w:author="Jillian Carson-Jackson" w:date="2020-12-17T20:20:00Z"/>
                <w:sz w:val="16"/>
                <w:szCs w:val="16"/>
              </w:rPr>
            </w:pPr>
            <w:ins w:id="187" w:author="Jillian Carson-Jackson" w:date="2020-12-17T20:20:00Z">
              <w:r w:rsidRPr="00CA6159">
                <w:rPr>
                  <w:sz w:val="16"/>
                  <w:szCs w:val="16"/>
                </w:rPr>
                <w:t>Language structure</w:t>
              </w:r>
            </w:ins>
            <w:ins w:id="188" w:author="Jillian Carson-Jackson" w:date="2020-12-27T15:18:00Z">
              <w:r w:rsidR="008A6F5C">
                <w:rPr>
                  <w:sz w:val="16"/>
                  <w:szCs w:val="16"/>
                </w:rPr>
                <w:t xml:space="preserve"> and VTS Messages</w:t>
              </w:r>
              <w:r w:rsidR="00073FD6">
                <w:rPr>
                  <w:sz w:val="16"/>
                  <w:szCs w:val="16"/>
                </w:rPr>
                <w:t xml:space="preserve"> </w:t>
              </w:r>
            </w:ins>
          </w:p>
          <w:p w14:paraId="65436318" w14:textId="7F1E6B3A" w:rsidR="00FB55B7" w:rsidRPr="008F6D04" w:rsidRDefault="00A44B9C" w:rsidP="008F6D04">
            <w:pPr>
              <w:pStyle w:val="Tabletext"/>
              <w:numPr>
                <w:ilvl w:val="0"/>
                <w:numId w:val="54"/>
              </w:numPr>
              <w:spacing w:after="0"/>
              <w:rPr>
                <w:ins w:id="189" w:author="Jillian Carson-Jackson" w:date="2020-12-17T20:20:00Z"/>
                <w:sz w:val="16"/>
                <w:szCs w:val="16"/>
              </w:rPr>
            </w:pPr>
            <w:ins w:id="190" w:author="Jillian Carson-Jackson" w:date="2020-12-18T20:33:00Z">
              <w:r>
                <w:rPr>
                  <w:sz w:val="16"/>
                  <w:szCs w:val="16"/>
                </w:rPr>
                <w:t xml:space="preserve">Use of </w:t>
              </w:r>
            </w:ins>
            <w:ins w:id="191" w:author="Jillian Carson-Jackson" w:date="2020-12-18T20:34:00Z">
              <w:r w:rsidR="008F6D04">
                <w:rPr>
                  <w:sz w:val="16"/>
                  <w:szCs w:val="16"/>
                </w:rPr>
                <w:t>radio communication in VTS</w:t>
              </w:r>
            </w:ins>
            <w:ins w:id="192" w:author="Jillian Carson-Jackson" w:date="2020-12-27T14:57:00Z">
              <w:r w:rsidR="0099629B" w:rsidRPr="0099629B">
                <w:rPr>
                  <w:sz w:val="16"/>
                  <w:szCs w:val="16"/>
                  <w:vertAlign w:val="superscript"/>
                </w:rPr>
                <w:t>4</w:t>
              </w:r>
            </w:ins>
            <w:ins w:id="193" w:author="Jillian Carson-Jackson" w:date="2020-12-18T20:33:00Z">
              <w:r w:rsidR="008D21C5" w:rsidRPr="0099629B">
                <w:rPr>
                  <w:sz w:val="16"/>
                  <w:szCs w:val="16"/>
                  <w:vertAlign w:val="superscript"/>
                </w:rPr>
                <w:t xml:space="preserve"> </w:t>
              </w:r>
            </w:ins>
          </w:p>
        </w:tc>
        <w:tc>
          <w:tcPr>
            <w:tcW w:w="4225" w:type="dxa"/>
            <w:tcBorders>
              <w:top w:val="single" w:sz="12" w:space="0" w:color="auto"/>
            </w:tcBorders>
            <w:shd w:val="clear" w:color="auto" w:fill="auto"/>
          </w:tcPr>
          <w:p w14:paraId="2AA328E3" w14:textId="592C5E3D" w:rsidR="00DC0578" w:rsidRPr="00CA6159" w:rsidRDefault="00073FD6" w:rsidP="00DC0578">
            <w:pPr>
              <w:pStyle w:val="Tabletext"/>
              <w:numPr>
                <w:ilvl w:val="0"/>
                <w:numId w:val="54"/>
              </w:numPr>
              <w:spacing w:after="0"/>
              <w:rPr>
                <w:ins w:id="194" w:author="Jillian Carson-Jackson" w:date="2020-12-17T20:22:00Z"/>
                <w:sz w:val="16"/>
                <w:szCs w:val="16"/>
              </w:rPr>
            </w:pPr>
            <w:ins w:id="195" w:author="Jillian Carson-Jackson" w:date="2020-12-27T15:18:00Z">
              <w:r>
                <w:rPr>
                  <w:sz w:val="16"/>
                  <w:szCs w:val="16"/>
                </w:rPr>
                <w:t xml:space="preserve">SMCP and </w:t>
              </w:r>
            </w:ins>
            <w:ins w:id="196" w:author="Jillian Carson-Jackson" w:date="2020-12-17T20:22:00Z">
              <w:r w:rsidR="00DC0578" w:rsidRPr="00CA6159">
                <w:rPr>
                  <w:sz w:val="16"/>
                  <w:szCs w:val="16"/>
                </w:rPr>
                <w:t>Standard phrases</w:t>
              </w:r>
            </w:ins>
          </w:p>
          <w:p w14:paraId="49D14CE6" w14:textId="77777777" w:rsidR="00FB55B7" w:rsidRDefault="00DC0578" w:rsidP="00DC0578">
            <w:pPr>
              <w:pStyle w:val="Tabletext"/>
              <w:numPr>
                <w:ilvl w:val="0"/>
                <w:numId w:val="55"/>
              </w:numPr>
              <w:spacing w:after="0"/>
              <w:rPr>
                <w:ins w:id="197" w:author="Jillian Carson-Jackson" w:date="2020-12-17T20:27:00Z"/>
                <w:sz w:val="16"/>
                <w:szCs w:val="16"/>
              </w:rPr>
            </w:pPr>
            <w:ins w:id="198" w:author="Jillian Carson-Jackson" w:date="2020-12-17T20:22:00Z">
              <w:r w:rsidRPr="00CA6159">
                <w:rPr>
                  <w:sz w:val="16"/>
                  <w:szCs w:val="16"/>
                </w:rPr>
                <w:t>Specific VTS messages construction</w:t>
              </w:r>
            </w:ins>
          </w:p>
          <w:p w14:paraId="04FB0B98" w14:textId="20A06F04" w:rsidR="0091160F" w:rsidRPr="0057577D" w:rsidRDefault="00C43FDB" w:rsidP="0057577D">
            <w:pPr>
              <w:pStyle w:val="Tabletext"/>
              <w:numPr>
                <w:ilvl w:val="0"/>
                <w:numId w:val="55"/>
              </w:numPr>
              <w:spacing w:after="0"/>
              <w:rPr>
                <w:ins w:id="199" w:author="Jillian Carson-Jackson" w:date="2020-12-17T20:20:00Z"/>
                <w:sz w:val="16"/>
                <w:szCs w:val="16"/>
              </w:rPr>
            </w:pPr>
            <w:commentRangeStart w:id="200"/>
            <w:ins w:id="201" w:author="Jillian Carson-Jackson" w:date="2020-12-17T20:30:00Z">
              <w:r w:rsidRPr="00CA6159">
                <w:rPr>
                  <w:sz w:val="16"/>
                  <w:szCs w:val="16"/>
                </w:rPr>
                <w:t xml:space="preserve">Information management </w:t>
              </w:r>
            </w:ins>
            <w:commentRangeEnd w:id="200"/>
            <w:ins w:id="202" w:author="Jillian Carson-Jackson" w:date="2020-12-18T20:59:00Z">
              <w:r w:rsidR="009F2BEF">
                <w:rPr>
                  <w:rStyle w:val="CommentReference"/>
                  <w:color w:val="auto"/>
                </w:rPr>
                <w:commentReference w:id="200"/>
              </w:r>
            </w:ins>
          </w:p>
        </w:tc>
      </w:tr>
      <w:tr w:rsidR="00DC0578" w:rsidRPr="00AD146F" w14:paraId="59FADC47" w14:textId="77777777" w:rsidTr="00DD5E22">
        <w:trPr>
          <w:cantSplit/>
          <w:trHeight w:val="683"/>
          <w:tblHeader/>
          <w:ins w:id="203" w:author="Jillian Carson-Jackson" w:date="2020-12-17T20:23:00Z"/>
        </w:trPr>
        <w:tc>
          <w:tcPr>
            <w:tcW w:w="2693" w:type="dxa"/>
            <w:tcBorders>
              <w:top w:val="single" w:sz="12" w:space="0" w:color="auto"/>
            </w:tcBorders>
            <w:shd w:val="clear" w:color="auto" w:fill="auto"/>
          </w:tcPr>
          <w:p w14:paraId="1A024C58" w14:textId="07331340" w:rsidR="00DC0578" w:rsidRPr="00CA6159" w:rsidRDefault="00DC0578" w:rsidP="00A36B54">
            <w:pPr>
              <w:pStyle w:val="Tableheading"/>
              <w:jc w:val="left"/>
              <w:rPr>
                <w:ins w:id="204" w:author="Jillian Carson-Jackson" w:date="2020-12-17T20:23:00Z"/>
                <w:sz w:val="16"/>
                <w:szCs w:val="16"/>
              </w:rPr>
            </w:pPr>
            <w:ins w:id="205" w:author="Jillian Carson-Jackson" w:date="2020-12-17T20:23:00Z">
              <w:r>
                <w:rPr>
                  <w:sz w:val="16"/>
                  <w:szCs w:val="16"/>
                </w:rPr>
                <w:t>2 – Legal Framework</w:t>
              </w:r>
            </w:ins>
          </w:p>
        </w:tc>
        <w:tc>
          <w:tcPr>
            <w:tcW w:w="1555" w:type="dxa"/>
            <w:tcBorders>
              <w:top w:val="single" w:sz="12" w:space="0" w:color="auto"/>
            </w:tcBorders>
            <w:shd w:val="clear" w:color="auto" w:fill="auto"/>
          </w:tcPr>
          <w:p w14:paraId="65379206" w14:textId="631777B5" w:rsidR="00DC0578" w:rsidRPr="00CA6159" w:rsidRDefault="000E6105" w:rsidP="00A36B54">
            <w:pPr>
              <w:pStyle w:val="Tabletext"/>
              <w:jc w:val="center"/>
              <w:rPr>
                <w:ins w:id="206" w:author="Jillian Carson-Jackson" w:date="2020-12-17T20:23:00Z"/>
                <w:sz w:val="16"/>
                <w:szCs w:val="16"/>
              </w:rPr>
            </w:pPr>
            <w:commentRangeStart w:id="207"/>
            <w:ins w:id="208" w:author="Jillian Carson-Jackson" w:date="2020-12-17T20:35:00Z">
              <w:r>
                <w:rPr>
                  <w:sz w:val="16"/>
                  <w:szCs w:val="16"/>
                </w:rPr>
                <w:t>10</w:t>
              </w:r>
            </w:ins>
            <w:commentRangeEnd w:id="207"/>
            <w:ins w:id="209" w:author="Jillian Carson-Jackson" w:date="2020-12-17T20:42:00Z">
              <w:r w:rsidR="00400D57">
                <w:rPr>
                  <w:rStyle w:val="CommentReference"/>
                  <w:color w:val="auto"/>
                </w:rPr>
                <w:commentReference w:id="207"/>
              </w:r>
            </w:ins>
          </w:p>
        </w:tc>
        <w:tc>
          <w:tcPr>
            <w:tcW w:w="1559" w:type="dxa"/>
            <w:tcBorders>
              <w:top w:val="single" w:sz="12" w:space="0" w:color="auto"/>
            </w:tcBorders>
            <w:shd w:val="clear" w:color="auto" w:fill="auto"/>
          </w:tcPr>
          <w:p w14:paraId="1FE9EA04" w14:textId="5CF48B4B" w:rsidR="00DC0578" w:rsidRPr="00CA6159" w:rsidRDefault="000E6105" w:rsidP="00A36B54">
            <w:pPr>
              <w:pStyle w:val="Tabletext"/>
              <w:jc w:val="center"/>
              <w:rPr>
                <w:ins w:id="210" w:author="Jillian Carson-Jackson" w:date="2020-12-17T20:23:00Z"/>
                <w:sz w:val="16"/>
                <w:szCs w:val="16"/>
              </w:rPr>
            </w:pPr>
            <w:ins w:id="211" w:author="Jillian Carson-Jackson" w:date="2020-12-17T20:36:00Z">
              <w:r>
                <w:rPr>
                  <w:sz w:val="16"/>
                  <w:szCs w:val="16"/>
                </w:rPr>
                <w:t>8</w:t>
              </w:r>
            </w:ins>
          </w:p>
        </w:tc>
        <w:tc>
          <w:tcPr>
            <w:tcW w:w="4888" w:type="dxa"/>
            <w:tcBorders>
              <w:top w:val="single" w:sz="12" w:space="0" w:color="auto"/>
            </w:tcBorders>
            <w:shd w:val="clear" w:color="auto" w:fill="auto"/>
          </w:tcPr>
          <w:p w14:paraId="4229E2FC" w14:textId="07887C25" w:rsidR="0091160F" w:rsidRPr="00420BE3" w:rsidRDefault="0091160F" w:rsidP="00DC0578">
            <w:pPr>
              <w:pStyle w:val="Tabletext"/>
              <w:numPr>
                <w:ilvl w:val="0"/>
                <w:numId w:val="54"/>
              </w:numPr>
              <w:spacing w:after="0"/>
              <w:rPr>
                <w:ins w:id="212" w:author="Jillian Carson-Jackson" w:date="2020-12-17T20:26:00Z"/>
                <w:sz w:val="16"/>
                <w:szCs w:val="16"/>
              </w:rPr>
            </w:pPr>
            <w:ins w:id="213" w:author="Jillian Carson-Jackson" w:date="2020-12-17T20:26:00Z">
              <w:r>
                <w:rPr>
                  <w:sz w:val="16"/>
                  <w:szCs w:val="16"/>
                </w:rPr>
                <w:t>International</w:t>
              </w:r>
            </w:ins>
            <w:ins w:id="214" w:author="Jillian Carson-Jackson" w:date="2020-12-17T20:45:00Z">
              <w:r w:rsidR="00A37EE0">
                <w:rPr>
                  <w:sz w:val="16"/>
                  <w:szCs w:val="16"/>
                </w:rPr>
                <w:t>, nation</w:t>
              </w:r>
              <w:r w:rsidR="0057577D">
                <w:rPr>
                  <w:sz w:val="16"/>
                  <w:szCs w:val="16"/>
                </w:rPr>
                <w:t>al [local]</w:t>
              </w:r>
            </w:ins>
            <w:ins w:id="215" w:author="Jillian Carson-Jackson" w:date="2020-12-17T20:26:00Z">
              <w:r>
                <w:rPr>
                  <w:sz w:val="16"/>
                  <w:szCs w:val="16"/>
                </w:rPr>
                <w:t xml:space="preserve"> framework for VTS</w:t>
              </w:r>
            </w:ins>
          </w:p>
          <w:p w14:paraId="6BC35C44" w14:textId="58160B47" w:rsidR="00DC0578" w:rsidRPr="0057577D" w:rsidRDefault="00DC0578" w:rsidP="0057577D">
            <w:pPr>
              <w:pStyle w:val="Tabletext"/>
              <w:numPr>
                <w:ilvl w:val="0"/>
                <w:numId w:val="54"/>
              </w:numPr>
              <w:spacing w:after="0"/>
              <w:rPr>
                <w:ins w:id="216" w:author="Jillian Carson-Jackson" w:date="2020-12-17T20:23:00Z"/>
                <w:sz w:val="16"/>
                <w:szCs w:val="16"/>
              </w:rPr>
            </w:pPr>
            <w:ins w:id="217" w:author="Jillian Carson-Jackson" w:date="2020-12-17T20:23:00Z">
              <w:r w:rsidRPr="00420BE3">
                <w:rPr>
                  <w:sz w:val="16"/>
                  <w:szCs w:val="16"/>
                </w:rPr>
                <w:t>Regulatory requirements</w:t>
              </w:r>
            </w:ins>
          </w:p>
        </w:tc>
        <w:tc>
          <w:tcPr>
            <w:tcW w:w="4225" w:type="dxa"/>
            <w:tcBorders>
              <w:top w:val="single" w:sz="12" w:space="0" w:color="auto"/>
            </w:tcBorders>
            <w:shd w:val="clear" w:color="auto" w:fill="auto"/>
          </w:tcPr>
          <w:p w14:paraId="20C2565C" w14:textId="77777777" w:rsidR="0091160F" w:rsidRPr="00CA6159" w:rsidRDefault="0091160F" w:rsidP="0091160F">
            <w:pPr>
              <w:pStyle w:val="Tabletext"/>
              <w:numPr>
                <w:ilvl w:val="0"/>
                <w:numId w:val="54"/>
              </w:numPr>
              <w:spacing w:after="0"/>
              <w:rPr>
                <w:ins w:id="218" w:author="Jillian Carson-Jackson" w:date="2020-12-17T20:26:00Z"/>
                <w:sz w:val="16"/>
                <w:szCs w:val="16"/>
              </w:rPr>
            </w:pPr>
            <w:ins w:id="219" w:author="Jillian Carson-Jackson" w:date="2020-12-17T20:26:00Z">
              <w:r w:rsidRPr="00CA6159">
                <w:rPr>
                  <w:sz w:val="16"/>
                  <w:szCs w:val="16"/>
                </w:rPr>
                <w:t>Roles and responsibilities</w:t>
              </w:r>
            </w:ins>
          </w:p>
          <w:p w14:paraId="40B77B1D" w14:textId="61DB672E" w:rsidR="00DC0578" w:rsidRPr="00CA6159" w:rsidRDefault="0003173B" w:rsidP="00DC0578">
            <w:pPr>
              <w:pStyle w:val="Tabletext"/>
              <w:numPr>
                <w:ilvl w:val="0"/>
                <w:numId w:val="54"/>
              </w:numPr>
              <w:spacing w:after="0"/>
              <w:rPr>
                <w:ins w:id="220" w:author="Jillian Carson-Jackson" w:date="2020-12-17T20:23:00Z"/>
                <w:sz w:val="16"/>
                <w:szCs w:val="16"/>
              </w:rPr>
            </w:pPr>
            <w:ins w:id="221" w:author="Jillian Carson-Jackson" w:date="2020-12-17T20:28:00Z">
              <w:r>
                <w:rPr>
                  <w:sz w:val="16"/>
                  <w:szCs w:val="16"/>
                </w:rPr>
                <w:t>Record keeping</w:t>
              </w:r>
            </w:ins>
          </w:p>
        </w:tc>
      </w:tr>
      <w:tr w:rsidR="00FB55B7" w:rsidRPr="00AD146F" w14:paraId="3FF6C5AC" w14:textId="77777777" w:rsidTr="00DD5E22">
        <w:trPr>
          <w:cantSplit/>
          <w:trHeight w:val="953"/>
          <w:tblHeader/>
          <w:ins w:id="222" w:author="Jillian Carson-Jackson" w:date="2020-12-17T20:20:00Z"/>
        </w:trPr>
        <w:tc>
          <w:tcPr>
            <w:tcW w:w="2693" w:type="dxa"/>
            <w:shd w:val="clear" w:color="auto" w:fill="auto"/>
          </w:tcPr>
          <w:p w14:paraId="2E2B2CD1" w14:textId="0E37A0A0" w:rsidR="00FB55B7" w:rsidRPr="00CA6159" w:rsidRDefault="00F472BC" w:rsidP="00A36B54">
            <w:pPr>
              <w:pStyle w:val="Tableheading"/>
              <w:jc w:val="left"/>
              <w:rPr>
                <w:ins w:id="223" w:author="Jillian Carson-Jackson" w:date="2020-12-17T20:20:00Z"/>
                <w:sz w:val="16"/>
                <w:szCs w:val="16"/>
              </w:rPr>
            </w:pPr>
            <w:ins w:id="224" w:author="Jillian Carson-Jackson" w:date="2020-12-17T20:33:00Z">
              <w:r>
                <w:rPr>
                  <w:sz w:val="16"/>
                  <w:szCs w:val="16"/>
                </w:rPr>
                <w:t>3</w:t>
              </w:r>
            </w:ins>
            <w:ins w:id="225" w:author="Jillian Carson-Jackson" w:date="2020-12-17T20:20:00Z">
              <w:r w:rsidR="00FB55B7" w:rsidRPr="00CA6159">
                <w:rPr>
                  <w:sz w:val="16"/>
                  <w:szCs w:val="16"/>
                </w:rPr>
                <w:t xml:space="preserve"> – Traffic Management</w:t>
              </w:r>
            </w:ins>
          </w:p>
        </w:tc>
        <w:tc>
          <w:tcPr>
            <w:tcW w:w="1555" w:type="dxa"/>
            <w:shd w:val="clear" w:color="auto" w:fill="auto"/>
          </w:tcPr>
          <w:p w14:paraId="4963072C" w14:textId="782D680E" w:rsidR="00FB55B7" w:rsidRPr="00CA6159" w:rsidRDefault="00FB55B7" w:rsidP="00A36B54">
            <w:pPr>
              <w:pStyle w:val="Tabletext"/>
              <w:jc w:val="center"/>
              <w:rPr>
                <w:ins w:id="226" w:author="Jillian Carson-Jackson" w:date="2020-12-17T20:20:00Z"/>
                <w:sz w:val="16"/>
                <w:szCs w:val="16"/>
              </w:rPr>
            </w:pPr>
            <w:ins w:id="227" w:author="Jillian Carson-Jackson" w:date="2020-12-17T20:20:00Z">
              <w:r w:rsidRPr="00CA6159">
                <w:rPr>
                  <w:sz w:val="16"/>
                  <w:szCs w:val="16"/>
                </w:rPr>
                <w:t>52</w:t>
              </w:r>
            </w:ins>
            <w:ins w:id="228" w:author="Jillian Carson-Jackson" w:date="2020-12-17T20:24:00Z">
              <w:r w:rsidR="00DC0578">
                <w:rPr>
                  <w:sz w:val="16"/>
                  <w:szCs w:val="16"/>
                </w:rPr>
                <w:t xml:space="preserve"> </w:t>
              </w:r>
            </w:ins>
            <w:ins w:id="229" w:author="Jillian Carson-Jackson" w:date="2020-12-17T20:35:00Z">
              <w:r w:rsidR="00F472BC">
                <w:rPr>
                  <w:sz w:val="16"/>
                  <w:szCs w:val="16"/>
                </w:rPr>
                <w:t xml:space="preserve">(- </w:t>
              </w:r>
              <w:r w:rsidR="000E6105">
                <w:rPr>
                  <w:sz w:val="16"/>
                  <w:szCs w:val="16"/>
                </w:rPr>
                <w:t>10)</w:t>
              </w:r>
            </w:ins>
          </w:p>
        </w:tc>
        <w:tc>
          <w:tcPr>
            <w:tcW w:w="1559" w:type="dxa"/>
            <w:shd w:val="clear" w:color="auto" w:fill="auto"/>
          </w:tcPr>
          <w:p w14:paraId="7716F421" w14:textId="317BBE4D" w:rsidR="00FB55B7" w:rsidRPr="00CA6159" w:rsidRDefault="00FB55B7" w:rsidP="00A36B54">
            <w:pPr>
              <w:pStyle w:val="Tabletext"/>
              <w:jc w:val="center"/>
              <w:rPr>
                <w:ins w:id="230" w:author="Jillian Carson-Jackson" w:date="2020-12-17T20:20:00Z"/>
                <w:sz w:val="16"/>
                <w:szCs w:val="16"/>
              </w:rPr>
            </w:pPr>
            <w:ins w:id="231" w:author="Jillian Carson-Jackson" w:date="2020-12-17T20:20:00Z">
              <w:r w:rsidRPr="00CA6159">
                <w:rPr>
                  <w:sz w:val="16"/>
                  <w:szCs w:val="16"/>
                </w:rPr>
                <w:t>54</w:t>
              </w:r>
            </w:ins>
            <w:ins w:id="232" w:author="Jillian Carson-Jackson" w:date="2020-12-17T20:35:00Z">
              <w:r w:rsidR="000E6105">
                <w:rPr>
                  <w:sz w:val="16"/>
                  <w:szCs w:val="16"/>
                </w:rPr>
                <w:t xml:space="preserve"> (</w:t>
              </w:r>
            </w:ins>
            <w:ins w:id="233" w:author="Jillian Carson-Jackson" w:date="2020-12-17T20:36:00Z">
              <w:r w:rsidR="000E6105">
                <w:rPr>
                  <w:sz w:val="16"/>
                  <w:szCs w:val="16"/>
                </w:rPr>
                <w:t>-8)</w:t>
              </w:r>
            </w:ins>
          </w:p>
        </w:tc>
        <w:tc>
          <w:tcPr>
            <w:tcW w:w="4888" w:type="dxa"/>
            <w:shd w:val="clear" w:color="auto" w:fill="auto"/>
          </w:tcPr>
          <w:p w14:paraId="5D401653" w14:textId="77777777" w:rsidR="00C919B0" w:rsidRDefault="00C919B0" w:rsidP="00A36B54">
            <w:pPr>
              <w:pStyle w:val="Tabletext"/>
              <w:numPr>
                <w:ilvl w:val="0"/>
                <w:numId w:val="54"/>
              </w:numPr>
              <w:spacing w:after="0"/>
              <w:rPr>
                <w:ins w:id="234" w:author="Jillian Carson-Jackson" w:date="2020-12-17T20:25:00Z"/>
                <w:sz w:val="16"/>
                <w:szCs w:val="16"/>
              </w:rPr>
            </w:pPr>
            <w:ins w:id="235" w:author="Jillian Carson-Jackson" w:date="2020-12-17T20:25:00Z">
              <w:r w:rsidRPr="00CA6159">
                <w:rPr>
                  <w:sz w:val="16"/>
                  <w:szCs w:val="16"/>
                </w:rPr>
                <w:t>VTS environment</w:t>
              </w:r>
              <w:r>
                <w:rPr>
                  <w:sz w:val="16"/>
                  <w:szCs w:val="16"/>
                </w:rPr>
                <w:t xml:space="preserve"> </w:t>
              </w:r>
            </w:ins>
          </w:p>
          <w:p w14:paraId="39866E89" w14:textId="054FB0D9" w:rsidR="00683453" w:rsidRDefault="00683453" w:rsidP="00A36B54">
            <w:pPr>
              <w:pStyle w:val="Tabletext"/>
              <w:numPr>
                <w:ilvl w:val="0"/>
                <w:numId w:val="54"/>
              </w:numPr>
              <w:spacing w:after="0"/>
              <w:rPr>
                <w:ins w:id="236" w:author="Jillian Carson-Jackson" w:date="2020-12-17T20:25:00Z"/>
                <w:sz w:val="16"/>
                <w:szCs w:val="16"/>
              </w:rPr>
            </w:pPr>
            <w:ins w:id="237" w:author="Jillian Carson-Jackson" w:date="2020-12-17T20:25:00Z">
              <w:r>
                <w:rPr>
                  <w:sz w:val="16"/>
                  <w:szCs w:val="16"/>
                </w:rPr>
                <w:t>Provision of information</w:t>
              </w:r>
            </w:ins>
          </w:p>
          <w:p w14:paraId="667F6BF1" w14:textId="55D35D58" w:rsidR="00FB55B7" w:rsidRPr="0057577D" w:rsidRDefault="00C919B0" w:rsidP="0057577D">
            <w:pPr>
              <w:pStyle w:val="Tabletext"/>
              <w:numPr>
                <w:ilvl w:val="0"/>
                <w:numId w:val="54"/>
              </w:numPr>
              <w:spacing w:after="0"/>
              <w:rPr>
                <w:ins w:id="238" w:author="Jillian Carson-Jackson" w:date="2020-12-17T20:20:00Z"/>
                <w:sz w:val="16"/>
                <w:szCs w:val="16"/>
              </w:rPr>
            </w:pPr>
            <w:ins w:id="239" w:author="Jillian Carson-Jackson" w:date="2020-12-17T20:25:00Z">
              <w:r w:rsidRPr="00CA6159">
                <w:rPr>
                  <w:sz w:val="16"/>
                  <w:szCs w:val="16"/>
                </w:rPr>
                <w:t>Principles of water</w:t>
              </w:r>
              <w:r>
                <w:rPr>
                  <w:sz w:val="16"/>
                  <w:szCs w:val="16"/>
                </w:rPr>
                <w:t xml:space="preserve"> space mana</w:t>
              </w:r>
            </w:ins>
            <w:ins w:id="240" w:author="Jillian Carson-Jackson" w:date="2020-12-17T20:26:00Z">
              <w:r w:rsidR="0091160F">
                <w:rPr>
                  <w:sz w:val="16"/>
                  <w:szCs w:val="16"/>
                </w:rPr>
                <w:t>gement</w:t>
              </w:r>
            </w:ins>
          </w:p>
        </w:tc>
        <w:tc>
          <w:tcPr>
            <w:tcW w:w="4225" w:type="dxa"/>
            <w:shd w:val="clear" w:color="auto" w:fill="auto"/>
          </w:tcPr>
          <w:p w14:paraId="415CD8F0" w14:textId="77DE1CB4" w:rsidR="00FB55B7" w:rsidRPr="00CA6159" w:rsidRDefault="0091160F" w:rsidP="00A36B54">
            <w:pPr>
              <w:pStyle w:val="Tabletext"/>
              <w:numPr>
                <w:ilvl w:val="0"/>
                <w:numId w:val="55"/>
              </w:numPr>
              <w:spacing w:after="0"/>
              <w:rPr>
                <w:ins w:id="241" w:author="Jillian Carson-Jackson" w:date="2020-12-17T20:20:00Z"/>
                <w:sz w:val="16"/>
                <w:szCs w:val="16"/>
              </w:rPr>
            </w:pPr>
            <w:ins w:id="242" w:author="Jillian Carson-Jackson" w:date="2020-12-17T20:26:00Z">
              <w:r>
                <w:rPr>
                  <w:sz w:val="16"/>
                  <w:szCs w:val="16"/>
                </w:rPr>
                <w:t xml:space="preserve">Monitoring </w:t>
              </w:r>
            </w:ins>
            <w:ins w:id="243" w:author="Jillian Carson-Jackson" w:date="2020-12-17T20:20:00Z">
              <w:r w:rsidR="00FB55B7" w:rsidRPr="00CA6159">
                <w:rPr>
                  <w:sz w:val="16"/>
                  <w:szCs w:val="16"/>
                </w:rPr>
                <w:t>and management</w:t>
              </w:r>
            </w:ins>
          </w:p>
          <w:p w14:paraId="21FB479B" w14:textId="30174FA1" w:rsidR="00FB55B7" w:rsidRPr="00CA6159" w:rsidRDefault="0091160F" w:rsidP="00A36B54">
            <w:pPr>
              <w:pStyle w:val="Tabletext"/>
              <w:numPr>
                <w:ilvl w:val="0"/>
                <w:numId w:val="55"/>
              </w:numPr>
              <w:spacing w:after="0"/>
              <w:rPr>
                <w:ins w:id="244" w:author="Jillian Carson-Jackson" w:date="2020-12-17T20:20:00Z"/>
                <w:sz w:val="16"/>
                <w:szCs w:val="16"/>
              </w:rPr>
            </w:pPr>
            <w:ins w:id="245" w:author="Jillian Carson-Jackson" w:date="2020-12-17T20:26:00Z">
              <w:r>
                <w:rPr>
                  <w:sz w:val="16"/>
                  <w:szCs w:val="16"/>
                </w:rPr>
                <w:t>Responding to unsafe situations</w:t>
              </w:r>
            </w:ins>
          </w:p>
        </w:tc>
      </w:tr>
      <w:tr w:rsidR="00F472BC" w:rsidRPr="00AD146F" w14:paraId="31323427" w14:textId="77777777" w:rsidTr="00DD5E22">
        <w:trPr>
          <w:cantSplit/>
          <w:trHeight w:val="883"/>
          <w:tblHeader/>
          <w:ins w:id="246" w:author="Jillian Carson-Jackson" w:date="2020-12-17T20:33:00Z"/>
        </w:trPr>
        <w:tc>
          <w:tcPr>
            <w:tcW w:w="2693" w:type="dxa"/>
            <w:shd w:val="clear" w:color="auto" w:fill="auto"/>
          </w:tcPr>
          <w:p w14:paraId="7840B226" w14:textId="77777777" w:rsidR="00F472BC" w:rsidRPr="00CA6159" w:rsidRDefault="00F472BC" w:rsidP="00A36B54">
            <w:pPr>
              <w:pStyle w:val="Tableheading"/>
              <w:jc w:val="left"/>
              <w:rPr>
                <w:ins w:id="247" w:author="Jillian Carson-Jackson" w:date="2020-12-17T20:33:00Z"/>
                <w:sz w:val="16"/>
                <w:szCs w:val="16"/>
              </w:rPr>
            </w:pPr>
            <w:ins w:id="248" w:author="Jillian Carson-Jackson" w:date="2020-12-17T20:33:00Z">
              <w:r w:rsidRPr="00CA6159">
                <w:rPr>
                  <w:sz w:val="16"/>
                  <w:szCs w:val="16"/>
                </w:rPr>
                <w:t>4 – Nautical Knowledge</w:t>
              </w:r>
            </w:ins>
          </w:p>
        </w:tc>
        <w:tc>
          <w:tcPr>
            <w:tcW w:w="1555" w:type="dxa"/>
            <w:shd w:val="clear" w:color="auto" w:fill="auto"/>
          </w:tcPr>
          <w:p w14:paraId="64FF423B" w14:textId="77777777" w:rsidR="00F472BC" w:rsidRPr="00CA6159" w:rsidRDefault="00F472BC" w:rsidP="00A36B54">
            <w:pPr>
              <w:pStyle w:val="Tabletext"/>
              <w:jc w:val="center"/>
              <w:rPr>
                <w:ins w:id="249" w:author="Jillian Carson-Jackson" w:date="2020-12-17T20:33:00Z"/>
                <w:sz w:val="16"/>
                <w:szCs w:val="16"/>
              </w:rPr>
            </w:pPr>
            <w:ins w:id="250" w:author="Jillian Carson-Jackson" w:date="2020-12-17T20:33:00Z">
              <w:r w:rsidRPr="00CA6159">
                <w:rPr>
                  <w:sz w:val="16"/>
                  <w:szCs w:val="16"/>
                </w:rPr>
                <w:t>85</w:t>
              </w:r>
            </w:ins>
          </w:p>
        </w:tc>
        <w:tc>
          <w:tcPr>
            <w:tcW w:w="1559" w:type="dxa"/>
            <w:shd w:val="clear" w:color="auto" w:fill="auto"/>
          </w:tcPr>
          <w:p w14:paraId="2F9CB6F6" w14:textId="77777777" w:rsidR="00F472BC" w:rsidRPr="00CA6159" w:rsidRDefault="00F472BC" w:rsidP="00A36B54">
            <w:pPr>
              <w:pStyle w:val="Tabletext"/>
              <w:jc w:val="center"/>
              <w:rPr>
                <w:ins w:id="251" w:author="Jillian Carson-Jackson" w:date="2020-12-17T20:33:00Z"/>
                <w:sz w:val="16"/>
                <w:szCs w:val="16"/>
              </w:rPr>
            </w:pPr>
            <w:ins w:id="252" w:author="Jillian Carson-Jackson" w:date="2020-12-17T20:33:00Z">
              <w:r w:rsidRPr="00CA6159">
                <w:rPr>
                  <w:sz w:val="16"/>
                  <w:szCs w:val="16"/>
                </w:rPr>
                <w:t>38</w:t>
              </w:r>
            </w:ins>
          </w:p>
        </w:tc>
        <w:tc>
          <w:tcPr>
            <w:tcW w:w="4888" w:type="dxa"/>
            <w:shd w:val="clear" w:color="auto" w:fill="auto"/>
          </w:tcPr>
          <w:p w14:paraId="2A23D9EE" w14:textId="77777777" w:rsidR="00F472BC" w:rsidRPr="00CA6159" w:rsidRDefault="00F472BC" w:rsidP="00A36B54">
            <w:pPr>
              <w:pStyle w:val="Tabletext"/>
              <w:numPr>
                <w:ilvl w:val="0"/>
                <w:numId w:val="54"/>
              </w:numPr>
              <w:spacing w:after="0"/>
              <w:rPr>
                <w:ins w:id="253" w:author="Jillian Carson-Jackson" w:date="2020-12-17T20:33:00Z"/>
                <w:sz w:val="16"/>
                <w:szCs w:val="16"/>
              </w:rPr>
            </w:pPr>
            <w:ins w:id="254" w:author="Jillian Carson-Jackson" w:date="2020-12-17T20:33:00Z">
              <w:r w:rsidRPr="00CA6159">
                <w:rPr>
                  <w:sz w:val="16"/>
                  <w:szCs w:val="16"/>
                </w:rPr>
                <w:t>Chart work</w:t>
              </w:r>
            </w:ins>
          </w:p>
          <w:p w14:paraId="3C6C3BC7" w14:textId="77777777" w:rsidR="00F472BC" w:rsidRPr="00CA6159" w:rsidRDefault="00F472BC" w:rsidP="00A36B54">
            <w:pPr>
              <w:pStyle w:val="Tabletext"/>
              <w:numPr>
                <w:ilvl w:val="0"/>
                <w:numId w:val="54"/>
              </w:numPr>
              <w:spacing w:after="0"/>
              <w:rPr>
                <w:ins w:id="255" w:author="Jillian Carson-Jackson" w:date="2020-12-17T20:33:00Z"/>
                <w:sz w:val="16"/>
                <w:szCs w:val="16"/>
              </w:rPr>
            </w:pPr>
            <w:ins w:id="256" w:author="Jillian Carson-Jackson" w:date="2020-12-17T20:33:00Z">
              <w:r w:rsidRPr="00CA6159">
                <w:rPr>
                  <w:sz w:val="16"/>
                  <w:szCs w:val="16"/>
                </w:rPr>
                <w:t>Collision regulations</w:t>
              </w:r>
            </w:ins>
          </w:p>
          <w:p w14:paraId="1F3E239A" w14:textId="77777777" w:rsidR="00F472BC" w:rsidRPr="00CA6159" w:rsidRDefault="00F472BC" w:rsidP="00A36B54">
            <w:pPr>
              <w:pStyle w:val="Tabletext"/>
              <w:numPr>
                <w:ilvl w:val="0"/>
                <w:numId w:val="54"/>
              </w:numPr>
              <w:spacing w:after="0"/>
              <w:rPr>
                <w:ins w:id="257" w:author="Jillian Carson-Jackson" w:date="2020-12-17T20:33:00Z"/>
                <w:sz w:val="16"/>
                <w:szCs w:val="16"/>
              </w:rPr>
            </w:pPr>
            <w:ins w:id="258" w:author="Jillian Carson-Jackson" w:date="2020-12-17T20:33:00Z">
              <w:r w:rsidRPr="00CA6159">
                <w:rPr>
                  <w:sz w:val="16"/>
                  <w:szCs w:val="16"/>
                </w:rPr>
                <w:t>Aids to navigation</w:t>
              </w:r>
            </w:ins>
          </w:p>
        </w:tc>
        <w:tc>
          <w:tcPr>
            <w:tcW w:w="4225" w:type="dxa"/>
            <w:shd w:val="clear" w:color="auto" w:fill="auto"/>
          </w:tcPr>
          <w:p w14:paraId="2DE88A69" w14:textId="77777777" w:rsidR="00F472BC" w:rsidRPr="00CA6159" w:rsidRDefault="00F472BC" w:rsidP="00A36B54">
            <w:pPr>
              <w:pStyle w:val="Tabletext"/>
              <w:numPr>
                <w:ilvl w:val="0"/>
                <w:numId w:val="55"/>
              </w:numPr>
              <w:spacing w:after="0"/>
              <w:rPr>
                <w:ins w:id="259" w:author="Jillian Carson-Jackson" w:date="2020-12-17T20:33:00Z"/>
                <w:sz w:val="16"/>
                <w:szCs w:val="16"/>
              </w:rPr>
            </w:pPr>
            <w:ins w:id="260" w:author="Jillian Carson-Jackson" w:date="2020-12-17T20:33:00Z">
              <w:r w:rsidRPr="00CA6159">
                <w:rPr>
                  <w:sz w:val="16"/>
                  <w:szCs w:val="16"/>
                </w:rPr>
                <w:t>Navigational aids (ship borne)</w:t>
              </w:r>
            </w:ins>
          </w:p>
          <w:p w14:paraId="4D12B237" w14:textId="77777777" w:rsidR="00F472BC" w:rsidRPr="00CA6159" w:rsidRDefault="00F472BC" w:rsidP="00A36B54">
            <w:pPr>
              <w:pStyle w:val="Tabletext"/>
              <w:numPr>
                <w:ilvl w:val="0"/>
                <w:numId w:val="55"/>
              </w:numPr>
              <w:spacing w:after="0"/>
              <w:rPr>
                <w:ins w:id="261" w:author="Jillian Carson-Jackson" w:date="2020-12-17T20:33:00Z"/>
                <w:sz w:val="16"/>
                <w:szCs w:val="16"/>
              </w:rPr>
            </w:pPr>
            <w:ins w:id="262" w:author="Jillian Carson-Jackson" w:date="2020-12-17T20:33:00Z">
              <w:r w:rsidRPr="00CA6159">
                <w:rPr>
                  <w:sz w:val="16"/>
                  <w:szCs w:val="16"/>
                </w:rPr>
                <w:t>Shipboard knowledge</w:t>
              </w:r>
            </w:ins>
          </w:p>
          <w:p w14:paraId="614BBA2D" w14:textId="77777777" w:rsidR="00F472BC" w:rsidRPr="00CA6159" w:rsidRDefault="00F472BC" w:rsidP="00A36B54">
            <w:pPr>
              <w:pStyle w:val="Tabletext"/>
              <w:numPr>
                <w:ilvl w:val="0"/>
                <w:numId w:val="55"/>
              </w:numPr>
              <w:spacing w:after="0"/>
              <w:rPr>
                <w:ins w:id="263" w:author="Jillian Carson-Jackson" w:date="2020-12-17T20:33:00Z"/>
                <w:sz w:val="16"/>
                <w:szCs w:val="16"/>
              </w:rPr>
            </w:pPr>
            <w:ins w:id="264" w:author="Jillian Carson-Jackson" w:date="2020-12-17T20:33:00Z">
              <w:r w:rsidRPr="00CA6159">
                <w:rPr>
                  <w:sz w:val="16"/>
                  <w:szCs w:val="16"/>
                </w:rPr>
                <w:t>Port operations and other allied services</w:t>
              </w:r>
            </w:ins>
          </w:p>
        </w:tc>
      </w:tr>
      <w:tr w:rsidR="00FB55B7" w:rsidRPr="00AD146F" w14:paraId="3E8C1A82" w14:textId="77777777" w:rsidTr="00DD5E22">
        <w:trPr>
          <w:cantSplit/>
          <w:trHeight w:val="683"/>
          <w:tblHeader/>
          <w:ins w:id="265" w:author="Jillian Carson-Jackson" w:date="2020-12-17T20:20:00Z"/>
        </w:trPr>
        <w:tc>
          <w:tcPr>
            <w:tcW w:w="2693" w:type="dxa"/>
            <w:shd w:val="clear" w:color="auto" w:fill="auto"/>
          </w:tcPr>
          <w:p w14:paraId="790A3272" w14:textId="0AE3E7C0" w:rsidR="00FB55B7" w:rsidRPr="00CA6159" w:rsidRDefault="00F472BC" w:rsidP="00A36B54">
            <w:pPr>
              <w:pStyle w:val="Tableheading"/>
              <w:jc w:val="left"/>
              <w:rPr>
                <w:ins w:id="266" w:author="Jillian Carson-Jackson" w:date="2020-12-17T20:20:00Z"/>
                <w:sz w:val="16"/>
                <w:szCs w:val="16"/>
              </w:rPr>
            </w:pPr>
            <w:ins w:id="267" w:author="Jillian Carson-Jackson" w:date="2020-12-17T20:34:00Z">
              <w:r>
                <w:rPr>
                  <w:sz w:val="16"/>
                  <w:szCs w:val="16"/>
                </w:rPr>
                <w:t>5</w:t>
              </w:r>
            </w:ins>
            <w:ins w:id="268" w:author="Jillian Carson-Jackson" w:date="2020-12-17T20:20:00Z">
              <w:r w:rsidR="00FB55B7" w:rsidRPr="00CA6159">
                <w:rPr>
                  <w:sz w:val="16"/>
                  <w:szCs w:val="16"/>
                </w:rPr>
                <w:t xml:space="preserve"> – Equipment</w:t>
              </w:r>
              <w:r w:rsidR="00FB55B7">
                <w:rPr>
                  <w:sz w:val="16"/>
                  <w:szCs w:val="16"/>
                </w:rPr>
                <w:t xml:space="preserve"> </w:t>
              </w:r>
            </w:ins>
          </w:p>
        </w:tc>
        <w:tc>
          <w:tcPr>
            <w:tcW w:w="1555" w:type="dxa"/>
            <w:shd w:val="clear" w:color="auto" w:fill="auto"/>
          </w:tcPr>
          <w:p w14:paraId="173E2CE3" w14:textId="79A30043" w:rsidR="00FB55B7" w:rsidRPr="00CA6159" w:rsidRDefault="00FB55B7" w:rsidP="00A36B54">
            <w:pPr>
              <w:pStyle w:val="Tabletext"/>
              <w:jc w:val="center"/>
              <w:rPr>
                <w:ins w:id="269" w:author="Jillian Carson-Jackson" w:date="2020-12-17T20:20:00Z"/>
                <w:sz w:val="16"/>
                <w:szCs w:val="16"/>
              </w:rPr>
            </w:pPr>
            <w:commentRangeStart w:id="270"/>
            <w:ins w:id="271" w:author="Jillian Carson-Jackson" w:date="2020-12-17T20:20:00Z">
              <w:r w:rsidRPr="00CA6159">
                <w:rPr>
                  <w:sz w:val="16"/>
                  <w:szCs w:val="16"/>
                </w:rPr>
                <w:t>39</w:t>
              </w:r>
            </w:ins>
            <w:ins w:id="272" w:author="Jillian Carson-Jackson" w:date="2020-12-17T20:27:00Z">
              <w:r w:rsidR="0091160F">
                <w:rPr>
                  <w:sz w:val="16"/>
                  <w:szCs w:val="16"/>
                </w:rPr>
                <w:t xml:space="preserve"> +</w:t>
              </w:r>
            </w:ins>
            <w:ins w:id="273" w:author="Jillian Carson-Jackson" w:date="2020-12-27T16:21:00Z">
              <w:r w:rsidR="00FC08C2">
                <w:rPr>
                  <w:sz w:val="16"/>
                  <w:szCs w:val="16"/>
                </w:rPr>
                <w:t>4</w:t>
              </w:r>
            </w:ins>
            <w:commentRangeEnd w:id="270"/>
            <w:ins w:id="274" w:author="Jillian Carson-Jackson" w:date="2020-12-27T16:22:00Z">
              <w:r w:rsidR="00233D13">
                <w:rPr>
                  <w:rStyle w:val="CommentReference"/>
                  <w:color w:val="auto"/>
                </w:rPr>
                <w:commentReference w:id="270"/>
              </w:r>
            </w:ins>
          </w:p>
        </w:tc>
        <w:tc>
          <w:tcPr>
            <w:tcW w:w="1559" w:type="dxa"/>
            <w:shd w:val="clear" w:color="auto" w:fill="auto"/>
          </w:tcPr>
          <w:p w14:paraId="474CC27A" w14:textId="1E4F4CF9" w:rsidR="00FB55B7" w:rsidRPr="00CA6159" w:rsidRDefault="00FB55B7" w:rsidP="00A36B54">
            <w:pPr>
              <w:pStyle w:val="Tabletext"/>
              <w:jc w:val="center"/>
              <w:rPr>
                <w:ins w:id="275" w:author="Jillian Carson-Jackson" w:date="2020-12-17T20:20:00Z"/>
                <w:sz w:val="16"/>
                <w:szCs w:val="16"/>
              </w:rPr>
            </w:pPr>
            <w:ins w:id="276" w:author="Jillian Carson-Jackson" w:date="2020-12-17T20:20:00Z">
              <w:r w:rsidRPr="00CA6159">
                <w:rPr>
                  <w:sz w:val="16"/>
                  <w:szCs w:val="16"/>
                </w:rPr>
                <w:t>6</w:t>
              </w:r>
            </w:ins>
            <w:ins w:id="277" w:author="Jillian Carson-Jackson" w:date="2020-12-17T20:28:00Z">
              <w:r w:rsidR="0003173B">
                <w:rPr>
                  <w:sz w:val="16"/>
                  <w:szCs w:val="16"/>
                </w:rPr>
                <w:t xml:space="preserve"> +</w:t>
              </w:r>
            </w:ins>
            <w:ins w:id="278" w:author="Jillian Carson-Jackson" w:date="2020-12-27T16:22:00Z">
              <w:r w:rsidR="00233D13">
                <w:rPr>
                  <w:sz w:val="16"/>
                  <w:szCs w:val="16"/>
                </w:rPr>
                <w:t>11</w:t>
              </w:r>
            </w:ins>
          </w:p>
        </w:tc>
        <w:tc>
          <w:tcPr>
            <w:tcW w:w="4888" w:type="dxa"/>
            <w:shd w:val="clear" w:color="auto" w:fill="auto"/>
          </w:tcPr>
          <w:p w14:paraId="4EB83EB3" w14:textId="77777777" w:rsidR="00FB55B7" w:rsidRDefault="008449B8" w:rsidP="00822EEB">
            <w:pPr>
              <w:pStyle w:val="Tabletext"/>
              <w:numPr>
                <w:ilvl w:val="0"/>
                <w:numId w:val="54"/>
              </w:numPr>
              <w:spacing w:after="0"/>
              <w:rPr>
                <w:ins w:id="279" w:author="Jillian Carson-Jackson" w:date="2020-12-18T20:45:00Z"/>
                <w:sz w:val="16"/>
                <w:szCs w:val="16"/>
              </w:rPr>
            </w:pPr>
            <w:ins w:id="280" w:author="Jillian Carson-Jackson" w:date="2020-12-17T20:29:00Z">
              <w:r>
                <w:rPr>
                  <w:sz w:val="16"/>
                  <w:szCs w:val="16"/>
                </w:rPr>
                <w:t>Sensors in VTS</w:t>
              </w:r>
            </w:ins>
            <w:ins w:id="281" w:author="Jillian Carson-Jackson" w:date="2020-12-17T20:30:00Z">
              <w:r w:rsidR="00C43FDB">
                <w:rPr>
                  <w:sz w:val="16"/>
                  <w:szCs w:val="16"/>
                </w:rPr>
                <w:t xml:space="preserve"> (radar, AIS, CCTV, etc)</w:t>
              </w:r>
            </w:ins>
          </w:p>
          <w:p w14:paraId="46DC6330" w14:textId="3A9021DF" w:rsidR="00822EEB" w:rsidRPr="004B17F8" w:rsidRDefault="00614D16" w:rsidP="004B17F8">
            <w:pPr>
              <w:pStyle w:val="Tabletext"/>
              <w:numPr>
                <w:ilvl w:val="0"/>
                <w:numId w:val="54"/>
              </w:numPr>
              <w:spacing w:after="0"/>
              <w:rPr>
                <w:ins w:id="282" w:author="Jillian Carson-Jackson" w:date="2020-12-17T20:20:00Z"/>
                <w:sz w:val="16"/>
                <w:szCs w:val="16"/>
              </w:rPr>
            </w:pPr>
            <w:ins w:id="283" w:author="Jillian Carson-Jackson" w:date="2020-12-27T14:52:00Z">
              <w:r>
                <w:rPr>
                  <w:sz w:val="16"/>
                  <w:szCs w:val="16"/>
                </w:rPr>
                <w:t>Benefits and limitations of VTS equipment</w:t>
              </w:r>
            </w:ins>
          </w:p>
        </w:tc>
        <w:tc>
          <w:tcPr>
            <w:tcW w:w="4225" w:type="dxa"/>
            <w:shd w:val="clear" w:color="auto" w:fill="auto"/>
          </w:tcPr>
          <w:p w14:paraId="58A8625D" w14:textId="09F224A4" w:rsidR="00C43FDB" w:rsidRDefault="00C43FDB" w:rsidP="00A36B54">
            <w:pPr>
              <w:pStyle w:val="Tabletext"/>
              <w:numPr>
                <w:ilvl w:val="0"/>
                <w:numId w:val="55"/>
              </w:numPr>
              <w:spacing w:after="0"/>
              <w:rPr>
                <w:ins w:id="284" w:author="Jillian Carson-Jackson" w:date="2020-12-17T20:30:00Z"/>
                <w:sz w:val="16"/>
                <w:szCs w:val="16"/>
              </w:rPr>
            </w:pPr>
            <w:ins w:id="285" w:author="Jillian Carson-Jackson" w:date="2020-12-17T20:30:00Z">
              <w:r w:rsidRPr="00CA6159">
                <w:rPr>
                  <w:sz w:val="16"/>
                  <w:szCs w:val="16"/>
                </w:rPr>
                <w:t>Tracking systems</w:t>
              </w:r>
            </w:ins>
            <w:ins w:id="286" w:author="Jillian Carson-Jackson" w:date="2020-12-17T20:31:00Z">
              <w:r>
                <w:rPr>
                  <w:sz w:val="16"/>
                  <w:szCs w:val="16"/>
                </w:rPr>
                <w:t>, decision support tools</w:t>
              </w:r>
            </w:ins>
            <w:ins w:id="287" w:author="Jillian Carson-Jackson" w:date="2020-12-17T20:30:00Z">
              <w:r w:rsidRPr="00CA6159">
                <w:rPr>
                  <w:sz w:val="16"/>
                  <w:szCs w:val="16"/>
                </w:rPr>
                <w:t xml:space="preserve"> </w:t>
              </w:r>
            </w:ins>
          </w:p>
          <w:p w14:paraId="58BBFAA9" w14:textId="77777777" w:rsidR="00FB55B7" w:rsidRPr="00CA6159" w:rsidRDefault="00FB55B7" w:rsidP="00A36B54">
            <w:pPr>
              <w:pStyle w:val="Tabletext"/>
              <w:numPr>
                <w:ilvl w:val="0"/>
                <w:numId w:val="55"/>
              </w:numPr>
              <w:spacing w:after="0"/>
              <w:rPr>
                <w:ins w:id="288" w:author="Jillian Carson-Jackson" w:date="2020-12-17T20:20:00Z"/>
                <w:sz w:val="16"/>
                <w:szCs w:val="16"/>
              </w:rPr>
            </w:pPr>
            <w:ins w:id="289" w:author="Jillian Carson-Jackson" w:date="2020-12-17T20:20:00Z">
              <w:r w:rsidRPr="00CA6159">
                <w:rPr>
                  <w:sz w:val="16"/>
                  <w:szCs w:val="16"/>
                </w:rPr>
                <w:t>Evolving technologies</w:t>
              </w:r>
            </w:ins>
          </w:p>
        </w:tc>
      </w:tr>
      <w:tr w:rsidR="00FB55B7" w:rsidRPr="00AD146F" w14:paraId="3411478C" w14:textId="77777777" w:rsidTr="00DD5E22">
        <w:trPr>
          <w:cantSplit/>
          <w:trHeight w:val="631"/>
          <w:tblHeader/>
          <w:ins w:id="290" w:author="Jillian Carson-Jackson" w:date="2020-12-17T20:20:00Z"/>
        </w:trPr>
        <w:tc>
          <w:tcPr>
            <w:tcW w:w="2693" w:type="dxa"/>
            <w:shd w:val="clear" w:color="auto" w:fill="auto"/>
          </w:tcPr>
          <w:p w14:paraId="6A125332" w14:textId="55DDED5B" w:rsidR="00FB55B7" w:rsidRPr="00CA6159" w:rsidRDefault="00F472BC" w:rsidP="00A36B54">
            <w:pPr>
              <w:pStyle w:val="Tableheading"/>
              <w:jc w:val="left"/>
              <w:rPr>
                <w:ins w:id="291" w:author="Jillian Carson-Jackson" w:date="2020-12-17T20:20:00Z"/>
                <w:sz w:val="16"/>
                <w:szCs w:val="16"/>
              </w:rPr>
            </w:pPr>
            <w:ins w:id="292" w:author="Jillian Carson-Jackson" w:date="2020-12-17T20:35:00Z">
              <w:r>
                <w:rPr>
                  <w:sz w:val="16"/>
                  <w:szCs w:val="16"/>
                </w:rPr>
                <w:t>6</w:t>
              </w:r>
            </w:ins>
            <w:ins w:id="293" w:author="Jillian Carson-Jackson" w:date="2020-12-17T20:20:00Z">
              <w:r w:rsidR="00FB55B7" w:rsidRPr="00CA6159">
                <w:rPr>
                  <w:sz w:val="16"/>
                  <w:szCs w:val="16"/>
                </w:rPr>
                <w:t xml:space="preserve"> </w:t>
              </w:r>
              <w:commentRangeStart w:id="294"/>
              <w:r w:rsidR="00FB55B7" w:rsidRPr="00CA6159">
                <w:rPr>
                  <w:sz w:val="16"/>
                  <w:szCs w:val="16"/>
                </w:rPr>
                <w:t>– Personal Attributes</w:t>
              </w:r>
            </w:ins>
            <w:commentRangeEnd w:id="294"/>
            <w:ins w:id="295" w:author="Jillian Carson-Jackson" w:date="2020-12-17T20:44:00Z">
              <w:r w:rsidR="007668E9">
                <w:rPr>
                  <w:rStyle w:val="CommentReference"/>
                  <w:b w:val="0"/>
                  <w:color w:val="auto"/>
                </w:rPr>
                <w:commentReference w:id="294"/>
              </w:r>
            </w:ins>
          </w:p>
        </w:tc>
        <w:tc>
          <w:tcPr>
            <w:tcW w:w="1555" w:type="dxa"/>
            <w:shd w:val="clear" w:color="auto" w:fill="auto"/>
          </w:tcPr>
          <w:p w14:paraId="5C0E8752" w14:textId="77777777" w:rsidR="00FB55B7" w:rsidRPr="00CA6159" w:rsidRDefault="00FB55B7" w:rsidP="00A36B54">
            <w:pPr>
              <w:pStyle w:val="Tabletext"/>
              <w:jc w:val="center"/>
              <w:rPr>
                <w:ins w:id="296" w:author="Jillian Carson-Jackson" w:date="2020-12-17T20:20:00Z"/>
                <w:sz w:val="16"/>
                <w:szCs w:val="16"/>
              </w:rPr>
            </w:pPr>
            <w:ins w:id="297" w:author="Jillian Carson-Jackson" w:date="2020-12-17T20:20:00Z">
              <w:r w:rsidRPr="00CA6159">
                <w:rPr>
                  <w:sz w:val="16"/>
                  <w:szCs w:val="16"/>
                </w:rPr>
                <w:t>6</w:t>
              </w:r>
            </w:ins>
          </w:p>
        </w:tc>
        <w:tc>
          <w:tcPr>
            <w:tcW w:w="1559" w:type="dxa"/>
            <w:shd w:val="clear" w:color="auto" w:fill="auto"/>
          </w:tcPr>
          <w:p w14:paraId="346A2CAE" w14:textId="77777777" w:rsidR="00FB55B7" w:rsidRPr="00CA6159" w:rsidRDefault="00FB55B7" w:rsidP="00A36B54">
            <w:pPr>
              <w:pStyle w:val="Tabletext"/>
              <w:jc w:val="center"/>
              <w:rPr>
                <w:ins w:id="298" w:author="Jillian Carson-Jackson" w:date="2020-12-17T20:20:00Z"/>
                <w:sz w:val="16"/>
                <w:szCs w:val="16"/>
              </w:rPr>
            </w:pPr>
            <w:ins w:id="299" w:author="Jillian Carson-Jackson" w:date="2020-12-17T20:20:00Z">
              <w:r w:rsidRPr="00CA6159">
                <w:rPr>
                  <w:sz w:val="16"/>
                  <w:szCs w:val="16"/>
                </w:rPr>
                <w:t>4</w:t>
              </w:r>
            </w:ins>
          </w:p>
        </w:tc>
        <w:tc>
          <w:tcPr>
            <w:tcW w:w="4888" w:type="dxa"/>
            <w:shd w:val="clear" w:color="auto" w:fill="auto"/>
          </w:tcPr>
          <w:p w14:paraId="0B143A65" w14:textId="77777777" w:rsidR="00C43FDB" w:rsidRDefault="00C43FDB" w:rsidP="00C43FDB">
            <w:pPr>
              <w:pStyle w:val="Tabletext"/>
              <w:numPr>
                <w:ilvl w:val="0"/>
                <w:numId w:val="54"/>
              </w:numPr>
              <w:spacing w:after="0"/>
              <w:rPr>
                <w:ins w:id="300" w:author="Jillian Carson-Jackson" w:date="2020-12-17T20:31:00Z"/>
                <w:sz w:val="16"/>
                <w:szCs w:val="16"/>
              </w:rPr>
            </w:pPr>
            <w:ins w:id="301" w:author="Jillian Carson-Jackson" w:date="2020-12-17T20:31:00Z">
              <w:r>
                <w:rPr>
                  <w:sz w:val="16"/>
                  <w:szCs w:val="16"/>
                </w:rPr>
                <w:t xml:space="preserve">Fatigue management and shiftwork </w:t>
              </w:r>
            </w:ins>
          </w:p>
          <w:p w14:paraId="1D984521" w14:textId="2E082F88" w:rsidR="00FB55B7" w:rsidRPr="00CA6159" w:rsidRDefault="00FB55B7" w:rsidP="00C43FDB">
            <w:pPr>
              <w:pStyle w:val="Tabletext"/>
              <w:numPr>
                <w:ilvl w:val="0"/>
                <w:numId w:val="54"/>
              </w:numPr>
              <w:spacing w:after="0"/>
              <w:rPr>
                <w:ins w:id="302" w:author="Jillian Carson-Jackson" w:date="2020-12-17T20:20:00Z"/>
                <w:sz w:val="16"/>
                <w:szCs w:val="16"/>
              </w:rPr>
            </w:pPr>
            <w:ins w:id="303" w:author="Jillian Carson-Jackson" w:date="2020-12-17T20:20:00Z">
              <w:r w:rsidRPr="00CA6159">
                <w:rPr>
                  <w:sz w:val="16"/>
                  <w:szCs w:val="16"/>
                </w:rPr>
                <w:t>Human relation skills</w:t>
              </w:r>
            </w:ins>
          </w:p>
        </w:tc>
        <w:tc>
          <w:tcPr>
            <w:tcW w:w="4225" w:type="dxa"/>
            <w:shd w:val="clear" w:color="auto" w:fill="auto"/>
          </w:tcPr>
          <w:p w14:paraId="7983A143" w14:textId="77777777" w:rsidR="00FB55B7" w:rsidRDefault="00FB55B7" w:rsidP="00A36B54">
            <w:pPr>
              <w:pStyle w:val="Tabletext"/>
              <w:numPr>
                <w:ilvl w:val="0"/>
                <w:numId w:val="55"/>
              </w:numPr>
              <w:spacing w:after="0"/>
              <w:rPr>
                <w:ins w:id="304" w:author="Jillian Carson-Jackson" w:date="2020-12-17T20:32:00Z"/>
                <w:sz w:val="16"/>
                <w:szCs w:val="16"/>
              </w:rPr>
            </w:pPr>
            <w:ins w:id="305" w:author="Jillian Carson-Jackson" w:date="2020-12-17T20:20:00Z">
              <w:r w:rsidRPr="00CA6159">
                <w:rPr>
                  <w:sz w:val="16"/>
                  <w:szCs w:val="16"/>
                </w:rPr>
                <w:t>Responsibility and reliability</w:t>
              </w:r>
            </w:ins>
          </w:p>
          <w:p w14:paraId="75A0C778" w14:textId="18054DFC" w:rsidR="0005307B" w:rsidRPr="00CA6159" w:rsidRDefault="0005307B" w:rsidP="00A36B54">
            <w:pPr>
              <w:pStyle w:val="Tabletext"/>
              <w:numPr>
                <w:ilvl w:val="0"/>
                <w:numId w:val="55"/>
              </w:numPr>
              <w:spacing w:after="0"/>
              <w:rPr>
                <w:ins w:id="306" w:author="Jillian Carson-Jackson" w:date="2020-12-17T20:20:00Z"/>
                <w:sz w:val="16"/>
                <w:szCs w:val="16"/>
              </w:rPr>
            </w:pPr>
            <w:ins w:id="307" w:author="Jillian Carson-Jackson" w:date="2020-12-17T20:32:00Z">
              <w:r>
                <w:rPr>
                  <w:sz w:val="16"/>
                  <w:szCs w:val="16"/>
                </w:rPr>
                <w:t xml:space="preserve">Teamwork </w:t>
              </w:r>
            </w:ins>
          </w:p>
        </w:tc>
      </w:tr>
      <w:tr w:rsidR="00FB55B7" w:rsidRPr="00AD146F" w14:paraId="26EFFECA" w14:textId="77777777" w:rsidTr="00DD5E22">
        <w:trPr>
          <w:cantSplit/>
          <w:trHeight w:val="973"/>
          <w:tblHeader/>
          <w:ins w:id="308" w:author="Jillian Carson-Jackson" w:date="2020-12-17T20:20:00Z"/>
        </w:trPr>
        <w:tc>
          <w:tcPr>
            <w:tcW w:w="2693" w:type="dxa"/>
            <w:shd w:val="clear" w:color="auto" w:fill="auto"/>
          </w:tcPr>
          <w:p w14:paraId="15F29091" w14:textId="7DE9D9C2" w:rsidR="00FB55B7" w:rsidRPr="00CA6159" w:rsidRDefault="00F472BC" w:rsidP="00A36B54">
            <w:pPr>
              <w:pStyle w:val="Tableheading"/>
              <w:jc w:val="left"/>
              <w:rPr>
                <w:ins w:id="309" w:author="Jillian Carson-Jackson" w:date="2020-12-17T20:20:00Z"/>
                <w:sz w:val="16"/>
                <w:szCs w:val="16"/>
              </w:rPr>
            </w:pPr>
            <w:ins w:id="310" w:author="Jillian Carson-Jackson" w:date="2020-12-17T20:35:00Z">
              <w:r>
                <w:rPr>
                  <w:sz w:val="16"/>
                  <w:szCs w:val="16"/>
                </w:rPr>
                <w:t>7</w:t>
              </w:r>
            </w:ins>
            <w:ins w:id="311" w:author="Jillian Carson-Jackson" w:date="2020-12-17T20:20:00Z">
              <w:r w:rsidR="00FB55B7" w:rsidRPr="00CA6159">
                <w:rPr>
                  <w:sz w:val="16"/>
                  <w:szCs w:val="16"/>
                </w:rPr>
                <w:t xml:space="preserve"> – Emergency Situations</w:t>
              </w:r>
            </w:ins>
          </w:p>
        </w:tc>
        <w:tc>
          <w:tcPr>
            <w:tcW w:w="1555" w:type="dxa"/>
            <w:shd w:val="clear" w:color="auto" w:fill="auto"/>
          </w:tcPr>
          <w:p w14:paraId="15A0C1D3" w14:textId="77777777" w:rsidR="00FB55B7" w:rsidRPr="00CA6159" w:rsidRDefault="00FB55B7" w:rsidP="00A36B54">
            <w:pPr>
              <w:pStyle w:val="Tabletext"/>
              <w:jc w:val="center"/>
              <w:rPr>
                <w:ins w:id="312" w:author="Jillian Carson-Jackson" w:date="2020-12-17T20:20:00Z"/>
                <w:sz w:val="16"/>
                <w:szCs w:val="16"/>
              </w:rPr>
            </w:pPr>
            <w:ins w:id="313" w:author="Jillian Carson-Jackson" w:date="2020-12-17T20:20:00Z">
              <w:r w:rsidRPr="00CA6159">
                <w:rPr>
                  <w:sz w:val="16"/>
                  <w:szCs w:val="16"/>
                </w:rPr>
                <w:t>12</w:t>
              </w:r>
            </w:ins>
          </w:p>
        </w:tc>
        <w:tc>
          <w:tcPr>
            <w:tcW w:w="1559" w:type="dxa"/>
            <w:shd w:val="clear" w:color="auto" w:fill="auto"/>
          </w:tcPr>
          <w:p w14:paraId="53388981" w14:textId="77777777" w:rsidR="00FB55B7" w:rsidRPr="00CA6159" w:rsidRDefault="00FB55B7" w:rsidP="00A36B54">
            <w:pPr>
              <w:pStyle w:val="Tabletext"/>
              <w:jc w:val="center"/>
              <w:rPr>
                <w:ins w:id="314" w:author="Jillian Carson-Jackson" w:date="2020-12-17T20:20:00Z"/>
                <w:sz w:val="16"/>
                <w:szCs w:val="16"/>
              </w:rPr>
            </w:pPr>
            <w:ins w:id="315" w:author="Jillian Carson-Jackson" w:date="2020-12-17T20:20:00Z">
              <w:r w:rsidRPr="00CA6159">
                <w:rPr>
                  <w:sz w:val="16"/>
                  <w:szCs w:val="16"/>
                </w:rPr>
                <w:t>10</w:t>
              </w:r>
            </w:ins>
          </w:p>
        </w:tc>
        <w:tc>
          <w:tcPr>
            <w:tcW w:w="4888" w:type="dxa"/>
            <w:shd w:val="clear" w:color="auto" w:fill="auto"/>
          </w:tcPr>
          <w:p w14:paraId="3ECD1E95" w14:textId="77777777" w:rsidR="0057577D" w:rsidRDefault="0057577D" w:rsidP="0057577D">
            <w:pPr>
              <w:pStyle w:val="Tabletext"/>
              <w:numPr>
                <w:ilvl w:val="0"/>
                <w:numId w:val="54"/>
              </w:numPr>
              <w:spacing w:after="0"/>
              <w:rPr>
                <w:ins w:id="316" w:author="Jillian Carson-Jackson" w:date="2020-12-17T20:46:00Z"/>
                <w:sz w:val="16"/>
                <w:szCs w:val="16"/>
              </w:rPr>
            </w:pPr>
            <w:ins w:id="317" w:author="Jillian Carson-Jackson" w:date="2020-12-17T20:46:00Z">
              <w:r w:rsidRPr="00CA6159">
                <w:rPr>
                  <w:sz w:val="16"/>
                  <w:szCs w:val="16"/>
                </w:rPr>
                <w:t>Internal/external emergencies</w:t>
              </w:r>
            </w:ins>
          </w:p>
          <w:p w14:paraId="069FC44D" w14:textId="77777777" w:rsidR="00FB55B7" w:rsidRPr="00CA6159" w:rsidRDefault="00FB55B7" w:rsidP="0057577D">
            <w:pPr>
              <w:pStyle w:val="Tabletext"/>
              <w:numPr>
                <w:ilvl w:val="0"/>
                <w:numId w:val="54"/>
              </w:numPr>
              <w:spacing w:after="0"/>
              <w:rPr>
                <w:ins w:id="318" w:author="Jillian Carson-Jackson" w:date="2020-12-17T20:20:00Z"/>
                <w:sz w:val="16"/>
                <w:szCs w:val="16"/>
              </w:rPr>
            </w:pPr>
            <w:ins w:id="319" w:author="Jillian Carson-Jackson" w:date="2020-12-17T20:20:00Z">
              <w:r w:rsidRPr="00CA6159">
                <w:rPr>
                  <w:sz w:val="16"/>
                  <w:szCs w:val="16"/>
                </w:rPr>
                <w:t>Contingency plans</w:t>
              </w:r>
            </w:ins>
          </w:p>
          <w:p w14:paraId="3A3A769E" w14:textId="77777777" w:rsidR="00FB55B7" w:rsidRPr="00CA6159" w:rsidRDefault="00FB55B7" w:rsidP="0057577D">
            <w:pPr>
              <w:pStyle w:val="Tabletext"/>
              <w:numPr>
                <w:ilvl w:val="0"/>
                <w:numId w:val="54"/>
              </w:numPr>
              <w:spacing w:after="0"/>
              <w:rPr>
                <w:ins w:id="320" w:author="Jillian Carson-Jackson" w:date="2020-12-17T20:20:00Z"/>
                <w:sz w:val="16"/>
                <w:szCs w:val="16"/>
              </w:rPr>
            </w:pPr>
            <w:ins w:id="321" w:author="Jillian Carson-Jackson" w:date="2020-12-17T20:20:00Z">
              <w:r w:rsidRPr="00CA6159">
                <w:rPr>
                  <w:sz w:val="16"/>
                  <w:szCs w:val="16"/>
                </w:rPr>
                <w:t>Prioritise and respond to situations</w:t>
              </w:r>
            </w:ins>
          </w:p>
        </w:tc>
        <w:tc>
          <w:tcPr>
            <w:tcW w:w="4225" w:type="dxa"/>
            <w:shd w:val="clear" w:color="auto" w:fill="auto"/>
          </w:tcPr>
          <w:p w14:paraId="6FE57186" w14:textId="77777777" w:rsidR="00FB55B7" w:rsidRPr="00CA6159" w:rsidRDefault="00FB55B7" w:rsidP="00A36B54">
            <w:pPr>
              <w:pStyle w:val="Tabletext"/>
              <w:numPr>
                <w:ilvl w:val="0"/>
                <w:numId w:val="55"/>
              </w:numPr>
              <w:spacing w:after="0"/>
              <w:rPr>
                <w:ins w:id="322" w:author="Jillian Carson-Jackson" w:date="2020-12-17T20:20:00Z"/>
                <w:sz w:val="16"/>
                <w:szCs w:val="16"/>
              </w:rPr>
            </w:pPr>
            <w:ins w:id="323" w:author="Jillian Carson-Jackson" w:date="2020-12-17T20:20:00Z">
              <w:r w:rsidRPr="00CA6159">
                <w:rPr>
                  <w:sz w:val="16"/>
                  <w:szCs w:val="16"/>
                </w:rPr>
                <w:t>Record activities concerning emergencies</w:t>
              </w:r>
            </w:ins>
          </w:p>
          <w:p w14:paraId="6B4DE8FC" w14:textId="081DFD9A" w:rsidR="0057577D" w:rsidRPr="0057577D" w:rsidRDefault="00FB55B7" w:rsidP="0057577D">
            <w:pPr>
              <w:pStyle w:val="Tabletext"/>
              <w:numPr>
                <w:ilvl w:val="0"/>
                <w:numId w:val="55"/>
              </w:numPr>
              <w:spacing w:after="0"/>
              <w:rPr>
                <w:ins w:id="324" w:author="Jillian Carson-Jackson" w:date="2020-12-17T20:20:00Z"/>
                <w:sz w:val="16"/>
                <w:szCs w:val="16"/>
              </w:rPr>
            </w:pPr>
            <w:ins w:id="325" w:author="Jillian Carson-Jackson" w:date="2020-12-17T20:20:00Z">
              <w:r w:rsidRPr="00CA6159">
                <w:rPr>
                  <w:sz w:val="16"/>
                  <w:szCs w:val="16"/>
                </w:rPr>
                <w:t>Maintain a safe waterway throughout emergency situations</w:t>
              </w:r>
            </w:ins>
          </w:p>
        </w:tc>
      </w:tr>
      <w:tr w:rsidR="00FB55B7" w:rsidRPr="00AD146F" w14:paraId="0156D917" w14:textId="77777777" w:rsidTr="00DD5E22">
        <w:trPr>
          <w:cantSplit/>
          <w:trHeight w:val="20"/>
          <w:tblHeader/>
          <w:ins w:id="326" w:author="Jillian Carson-Jackson" w:date="2020-12-17T20:20:00Z"/>
        </w:trPr>
        <w:tc>
          <w:tcPr>
            <w:tcW w:w="2693" w:type="dxa"/>
            <w:shd w:val="clear" w:color="auto" w:fill="auto"/>
          </w:tcPr>
          <w:p w14:paraId="600E4CF2" w14:textId="77777777" w:rsidR="00FB55B7" w:rsidRPr="00CA6159" w:rsidRDefault="00FB55B7" w:rsidP="00A36B54">
            <w:pPr>
              <w:pStyle w:val="Tableheading"/>
              <w:jc w:val="left"/>
              <w:rPr>
                <w:ins w:id="327" w:author="Jillian Carson-Jackson" w:date="2020-12-17T20:20:00Z"/>
                <w:sz w:val="16"/>
                <w:szCs w:val="16"/>
              </w:rPr>
            </w:pPr>
            <w:ins w:id="328" w:author="Jillian Carson-Jackson" w:date="2020-12-17T20:20:00Z">
              <w:r w:rsidRPr="00CA6159">
                <w:rPr>
                  <w:sz w:val="16"/>
                  <w:szCs w:val="16"/>
                </w:rPr>
                <w:t>Total</w:t>
              </w:r>
            </w:ins>
          </w:p>
        </w:tc>
        <w:tc>
          <w:tcPr>
            <w:tcW w:w="1555" w:type="dxa"/>
            <w:shd w:val="clear" w:color="auto" w:fill="auto"/>
          </w:tcPr>
          <w:p w14:paraId="1FAAB748" w14:textId="77777777" w:rsidR="00FB55B7" w:rsidRPr="00CA6159" w:rsidRDefault="00FB55B7" w:rsidP="00A36B54">
            <w:pPr>
              <w:pStyle w:val="Tabletext"/>
              <w:jc w:val="center"/>
              <w:rPr>
                <w:ins w:id="329" w:author="Jillian Carson-Jackson" w:date="2020-12-17T20:20:00Z"/>
                <w:sz w:val="16"/>
                <w:szCs w:val="16"/>
              </w:rPr>
            </w:pPr>
            <w:ins w:id="330" w:author="Jillian Carson-Jackson" w:date="2020-12-17T20:20:00Z">
              <w:r w:rsidRPr="00CA6159">
                <w:rPr>
                  <w:b/>
                  <w:sz w:val="16"/>
                  <w:szCs w:val="16"/>
                </w:rPr>
                <w:t>307</w:t>
              </w:r>
            </w:ins>
          </w:p>
        </w:tc>
        <w:tc>
          <w:tcPr>
            <w:tcW w:w="1559" w:type="dxa"/>
            <w:shd w:val="clear" w:color="auto" w:fill="auto"/>
          </w:tcPr>
          <w:p w14:paraId="7346170D" w14:textId="77777777" w:rsidR="00FB55B7" w:rsidRPr="00CA6159" w:rsidRDefault="00FB55B7" w:rsidP="00A36B54">
            <w:pPr>
              <w:pStyle w:val="Tabletext"/>
              <w:jc w:val="center"/>
              <w:rPr>
                <w:ins w:id="331" w:author="Jillian Carson-Jackson" w:date="2020-12-17T20:20:00Z"/>
                <w:sz w:val="16"/>
                <w:szCs w:val="16"/>
              </w:rPr>
            </w:pPr>
            <w:ins w:id="332" w:author="Jillian Carson-Jackson" w:date="2020-12-17T20:20:00Z">
              <w:r w:rsidRPr="00CA6159">
                <w:rPr>
                  <w:b/>
                  <w:sz w:val="16"/>
                  <w:szCs w:val="16"/>
                </w:rPr>
                <w:t>240</w:t>
              </w:r>
            </w:ins>
          </w:p>
        </w:tc>
        <w:tc>
          <w:tcPr>
            <w:tcW w:w="4888" w:type="dxa"/>
            <w:shd w:val="clear" w:color="auto" w:fill="auto"/>
          </w:tcPr>
          <w:p w14:paraId="62EF3C04" w14:textId="77777777" w:rsidR="00FB55B7" w:rsidRPr="00CA6159" w:rsidRDefault="00FB55B7" w:rsidP="00A36B54">
            <w:pPr>
              <w:pStyle w:val="Tabletext"/>
              <w:spacing w:after="0"/>
              <w:rPr>
                <w:ins w:id="333" w:author="Jillian Carson-Jackson" w:date="2020-12-17T20:20:00Z"/>
                <w:sz w:val="16"/>
                <w:szCs w:val="16"/>
              </w:rPr>
            </w:pPr>
          </w:p>
        </w:tc>
        <w:tc>
          <w:tcPr>
            <w:tcW w:w="4225" w:type="dxa"/>
            <w:shd w:val="clear" w:color="auto" w:fill="auto"/>
          </w:tcPr>
          <w:p w14:paraId="0EDE4DAF" w14:textId="77777777" w:rsidR="00FB55B7" w:rsidRPr="00CA6159" w:rsidRDefault="00FB55B7" w:rsidP="00A36B54">
            <w:pPr>
              <w:pStyle w:val="Tabletext"/>
              <w:spacing w:after="0"/>
              <w:rPr>
                <w:ins w:id="334" w:author="Jillian Carson-Jackson" w:date="2020-12-17T20:20:00Z"/>
                <w:sz w:val="16"/>
                <w:szCs w:val="16"/>
              </w:rPr>
            </w:pPr>
          </w:p>
        </w:tc>
      </w:tr>
    </w:tbl>
    <w:p w14:paraId="7BD308C4" w14:textId="77777777" w:rsidR="00FB55B7" w:rsidRDefault="00FB55B7" w:rsidP="00FB55B7">
      <w:pPr>
        <w:rPr>
          <w:ins w:id="335" w:author="Jillian Carson-Jackson" w:date="2020-12-17T20:20:00Z"/>
        </w:rPr>
      </w:pPr>
    </w:p>
    <w:p w14:paraId="7CA8A48D" w14:textId="595E864A" w:rsidR="00196EEF" w:rsidRDefault="00FB55B7" w:rsidP="00196EEF">
      <w:pPr>
        <w:tabs>
          <w:tab w:val="left" w:pos="851"/>
          <w:tab w:val="left" w:pos="1134"/>
        </w:tabs>
        <w:spacing w:line="216" w:lineRule="atLeast"/>
        <w:ind w:left="1170" w:hanging="1170"/>
        <w:rPr>
          <w:ins w:id="336" w:author="Jillian Carson-Jackson" w:date="2020-12-27T14:54:00Z"/>
          <w:i/>
          <w:szCs w:val="22"/>
        </w:rPr>
      </w:pPr>
      <w:ins w:id="337" w:author="Jillian Carson-Jackson" w:date="2020-12-17T20:20:00Z">
        <w:r w:rsidRPr="000D7C1A">
          <w:rPr>
            <w:i/>
            <w:szCs w:val="22"/>
          </w:rPr>
          <w:t>Notes:</w:t>
        </w:r>
        <w:r w:rsidRPr="000D7C1A">
          <w:rPr>
            <w:i/>
            <w:szCs w:val="22"/>
          </w:rPr>
          <w:tab/>
          <w:t>1</w:t>
        </w:r>
        <w:r w:rsidRPr="000D7C1A">
          <w:rPr>
            <w:i/>
            <w:szCs w:val="22"/>
          </w:rPr>
          <w:tab/>
        </w:r>
      </w:ins>
      <w:ins w:id="338" w:author="Jillian Carson-Jackson" w:date="2020-12-27T14:54:00Z">
        <w:r w:rsidR="00196EEF" w:rsidRPr="000D7C1A">
          <w:rPr>
            <w:i/>
            <w:szCs w:val="22"/>
          </w:rPr>
          <w:t>The recommended times are, except for Module 1, based on the assumption that trainees have no or little previous knowledge of the subject.  The actual time required for each module will vary, depending on previous experience and the entrance level of the trainee.</w:t>
        </w:r>
      </w:ins>
    </w:p>
    <w:p w14:paraId="3EBEBA51" w14:textId="2E860022" w:rsidR="00FB55B7" w:rsidRPr="000D7C1A" w:rsidRDefault="00FB55B7" w:rsidP="0099629B">
      <w:pPr>
        <w:tabs>
          <w:tab w:val="left" w:pos="851"/>
          <w:tab w:val="left" w:pos="1134"/>
        </w:tabs>
        <w:spacing w:line="216" w:lineRule="atLeast"/>
        <w:ind w:left="810"/>
        <w:rPr>
          <w:ins w:id="339" w:author="Jillian Carson-Jackson" w:date="2020-12-17T20:20:00Z"/>
          <w:i/>
          <w:szCs w:val="22"/>
        </w:rPr>
      </w:pPr>
      <w:ins w:id="340" w:author="Jillian Carson-Jackson" w:date="2020-12-17T20:20:00Z">
        <w:r w:rsidRPr="000D7C1A">
          <w:rPr>
            <w:i/>
            <w:szCs w:val="22"/>
          </w:rPr>
          <w:t>2.</w:t>
        </w:r>
        <w:r w:rsidRPr="000D7C1A">
          <w:rPr>
            <w:i/>
            <w:szCs w:val="22"/>
          </w:rPr>
          <w:tab/>
        </w:r>
      </w:ins>
      <w:ins w:id="341" w:author="Jillian Carson-Jackson" w:date="2020-12-27T14:55:00Z">
        <w:r w:rsidR="00C51FCD" w:rsidRPr="000D7C1A">
          <w:rPr>
            <w:i/>
            <w:szCs w:val="22"/>
          </w:rPr>
          <w:t xml:space="preserve">In addition to the </w:t>
        </w:r>
        <w:commentRangeStart w:id="342"/>
        <w:r w:rsidR="00C51FCD" w:rsidRPr="000D7C1A">
          <w:rPr>
            <w:i/>
            <w:szCs w:val="22"/>
          </w:rPr>
          <w:t xml:space="preserve">recommended duration </w:t>
        </w:r>
      </w:ins>
      <w:commentRangeEnd w:id="342"/>
      <w:ins w:id="343" w:author="Jillian Carson-Jackson" w:date="2020-12-27T14:56:00Z">
        <w:r w:rsidR="00AA0857">
          <w:rPr>
            <w:rStyle w:val="CommentReference"/>
          </w:rPr>
          <w:commentReference w:id="342"/>
        </w:r>
      </w:ins>
      <w:ins w:id="344" w:author="Jillian Carson-Jackson" w:date="2020-12-27T14:55:00Z">
        <w:r w:rsidR="00C51FCD" w:rsidRPr="000D7C1A">
          <w:rPr>
            <w:i/>
            <w:szCs w:val="22"/>
          </w:rPr>
          <w:t xml:space="preserve">in </w:t>
        </w:r>
        <w:r w:rsidR="00C51FCD">
          <w:rPr>
            <w:i/>
            <w:szCs w:val="22"/>
          </w:rPr>
          <w:t>this table</w:t>
        </w:r>
        <w:r w:rsidR="00C51FCD" w:rsidRPr="000D7C1A">
          <w:rPr>
            <w:i/>
            <w:szCs w:val="22"/>
          </w:rPr>
          <w:t>, see table 3 Simulation exercises in Part D, section 5 Practical training.</w:t>
        </w:r>
      </w:ins>
    </w:p>
    <w:p w14:paraId="35FE7B8F" w14:textId="2A322C69" w:rsidR="00FB55B7" w:rsidRDefault="00FB55B7" w:rsidP="00AA0857">
      <w:pPr>
        <w:tabs>
          <w:tab w:val="left" w:pos="1134"/>
        </w:tabs>
        <w:ind w:left="810"/>
        <w:rPr>
          <w:ins w:id="345" w:author="Jillian Carson-Jackson" w:date="2020-12-27T14:57:00Z"/>
          <w:i/>
          <w:szCs w:val="22"/>
        </w:rPr>
      </w:pPr>
      <w:ins w:id="346" w:author="Jillian Carson-Jackson" w:date="2020-12-17T20:20:00Z">
        <w:r w:rsidRPr="000D7C1A">
          <w:rPr>
            <w:i/>
            <w:szCs w:val="22"/>
          </w:rPr>
          <w:t>3.</w:t>
        </w:r>
        <w:r w:rsidRPr="000D7C1A">
          <w:rPr>
            <w:i/>
            <w:szCs w:val="22"/>
          </w:rPr>
          <w:tab/>
          <w:t>The recommended hours for Module 1 assume that trainees have achieved, IELTS level 5, or the equivalent.</w:t>
        </w:r>
      </w:ins>
    </w:p>
    <w:p w14:paraId="2FFE1C06" w14:textId="22653010" w:rsidR="00A56C8C" w:rsidRPr="0099629B" w:rsidRDefault="00AA0857" w:rsidP="0099629B">
      <w:pPr>
        <w:tabs>
          <w:tab w:val="left" w:pos="1134"/>
        </w:tabs>
        <w:ind w:left="810"/>
        <w:rPr>
          <w:ins w:id="347" w:author="Jillian Carson-Jackson" w:date="2020-12-17T20:20:00Z"/>
          <w:i/>
          <w:szCs w:val="22"/>
        </w:rPr>
      </w:pPr>
      <w:ins w:id="348" w:author="Jillian Carson-Jackson" w:date="2020-12-27T14:57:00Z">
        <w:r>
          <w:rPr>
            <w:i/>
            <w:szCs w:val="22"/>
          </w:rPr>
          <w:t>4.</w:t>
        </w:r>
        <w:r w:rsidR="0099629B">
          <w:rPr>
            <w:i/>
            <w:szCs w:val="22"/>
          </w:rPr>
          <w:tab/>
          <w:t xml:space="preserve">VTS personnel will require a VHF radio operator certificate, timing is not included in this course.  </w:t>
        </w:r>
      </w:ins>
    </w:p>
    <w:p w14:paraId="7ED6F762" w14:textId="77777777" w:rsidR="00FB55B7" w:rsidRDefault="00FB55B7" w:rsidP="00FB55B7">
      <w:pPr>
        <w:rPr>
          <w:ins w:id="349" w:author="Jillian Carson-Jackson" w:date="2020-12-17T20:20:00Z"/>
        </w:rPr>
      </w:pPr>
    </w:p>
    <w:p w14:paraId="6D3C7CA9" w14:textId="77777777" w:rsidR="00D967BA" w:rsidRDefault="00D967BA" w:rsidP="0042518D">
      <w:pPr>
        <w:sectPr w:rsidR="00D967BA" w:rsidSect="00D967BA">
          <w:headerReference w:type="default" r:id="rId26"/>
          <w:pgSz w:w="16838" w:h="11906" w:orient="landscape" w:code="9"/>
          <w:pgMar w:top="907" w:right="1134" w:bottom="794" w:left="1134" w:header="851" w:footer="851" w:gutter="0"/>
          <w:cols w:space="708"/>
          <w:docGrid w:linePitch="360"/>
        </w:sectPr>
      </w:pPr>
    </w:p>
    <w:p w14:paraId="717A6538" w14:textId="7064FCA0" w:rsidR="00D967BA" w:rsidRPr="00093294" w:rsidRDefault="00D967BA" w:rsidP="0042518D"/>
    <w:p w14:paraId="020C1D2E" w14:textId="3ACDBE37" w:rsidR="005B2163" w:rsidRPr="00093294" w:rsidRDefault="00C915F9" w:rsidP="005B2163">
      <w:pPr>
        <w:pStyle w:val="Module"/>
      </w:pPr>
      <w:bookmarkStart w:id="350" w:name="_Toc6299024"/>
      <w:bookmarkStart w:id="351" w:name="_Hlk59975979"/>
      <w:bookmarkStart w:id="352" w:name="_Toc442348111"/>
      <w:del w:id="353" w:author="Jillian Carson-Jackson" w:date="2020-12-27T14:59:00Z">
        <w:r w:rsidDel="00FC7368">
          <w:delText>LANGUAGE</w:delText>
        </w:r>
      </w:del>
      <w:bookmarkEnd w:id="350"/>
      <w:ins w:id="354" w:author="Jillian Carson-Jackson" w:date="2020-12-27T14:59:00Z">
        <w:r w:rsidR="00FC7368">
          <w:t xml:space="preserve">COMMUNICATION </w:t>
        </w:r>
        <w:r w:rsidR="004D57E6">
          <w:t>CO-ORDINATION</w:t>
        </w:r>
      </w:ins>
      <w:ins w:id="355" w:author="Jillian Carson-Jackson" w:date="2020-12-27T15:00:00Z">
        <w:r w:rsidR="004D57E6">
          <w:t xml:space="preserve"> AND INTERACTION</w:t>
        </w:r>
      </w:ins>
    </w:p>
    <w:p w14:paraId="25C81A72" w14:textId="77777777" w:rsidR="0042518D" w:rsidRPr="00093294" w:rsidRDefault="0042518D" w:rsidP="00F64B31">
      <w:pPr>
        <w:pStyle w:val="ModuleHeading1"/>
      </w:pPr>
      <w:bookmarkStart w:id="356" w:name="_Toc6299025"/>
      <w:bookmarkEnd w:id="351"/>
      <w:r w:rsidRPr="00F64B31">
        <w:t>INTRODUCTION</w:t>
      </w:r>
      <w:bookmarkEnd w:id="352"/>
      <w:bookmarkEnd w:id="356"/>
    </w:p>
    <w:p w14:paraId="08AB4BC1" w14:textId="77777777" w:rsidR="0042518D" w:rsidRPr="00093294" w:rsidRDefault="0042518D" w:rsidP="0042518D">
      <w:pPr>
        <w:pStyle w:val="Heading1separatationline"/>
      </w:pPr>
    </w:p>
    <w:p w14:paraId="3E471633" w14:textId="77777777" w:rsidR="00C915F9" w:rsidRPr="00C915F9" w:rsidRDefault="00C915F9" w:rsidP="00C915F9">
      <w:pPr>
        <w:pStyle w:val="BodyText"/>
        <w:spacing w:line="216" w:lineRule="atLeast"/>
      </w:pPr>
      <w:r w:rsidRPr="00C915F9">
        <w:t>Instructors for this module should be skilled in the use of English and the IMO Standard Marine Communication Phrases (SMCP).</w:t>
      </w:r>
      <w:bookmarkStart w:id="357" w:name="_Toc111617387"/>
    </w:p>
    <w:p w14:paraId="4125F4E3" w14:textId="57612213" w:rsidR="00C915F9" w:rsidRDefault="00C915F9" w:rsidP="00F64B31">
      <w:pPr>
        <w:pStyle w:val="ModuleHeading2"/>
      </w:pPr>
      <w:r w:rsidRPr="00F64B31">
        <w:t>Background</w:t>
      </w:r>
      <w:bookmarkEnd w:id="357"/>
    </w:p>
    <w:p w14:paraId="2E85E868" w14:textId="4AB59BA9" w:rsidR="0042518D" w:rsidRPr="00093294" w:rsidRDefault="00C915F9" w:rsidP="00C915F9">
      <w:pPr>
        <w:pStyle w:val="BodyText"/>
      </w:pPr>
      <w:r w:rsidRPr="00C915F9">
        <w:t xml:space="preserve">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 (see </w:t>
      </w:r>
      <w:r w:rsidR="000B4964">
        <w:fldChar w:fldCharType="begin"/>
      </w:r>
      <w:r w:rsidR="000B4964">
        <w:instrText xml:space="preserve"> REF _Ref531294189 \r \h </w:instrText>
      </w:r>
      <w:r w:rsidR="000B4964">
        <w:fldChar w:fldCharType="separate"/>
      </w:r>
      <w:r w:rsidR="00E67BBC">
        <w:t>ANNEX 3</w:t>
      </w:r>
      <w:r w:rsidR="000B4964">
        <w:fldChar w:fldCharType="end"/>
      </w:r>
      <w:r w:rsidRPr="00C915F9">
        <w:t>, Example of English language tests).</w:t>
      </w:r>
    </w:p>
    <w:p w14:paraId="6231A795" w14:textId="77777777" w:rsidR="0042518D" w:rsidRPr="00093294" w:rsidRDefault="0042518D" w:rsidP="00F64B31">
      <w:pPr>
        <w:pStyle w:val="ModuleHeading1"/>
      </w:pPr>
      <w:bookmarkStart w:id="358" w:name="_Toc6299026"/>
      <w:r w:rsidRPr="00093294">
        <w:t>SUBJECT FRAMEWORK</w:t>
      </w:r>
      <w:bookmarkEnd w:id="358"/>
    </w:p>
    <w:p w14:paraId="25F6FC1C" w14:textId="77777777" w:rsidR="0042518D" w:rsidRPr="00093294" w:rsidRDefault="0042518D" w:rsidP="0042518D">
      <w:pPr>
        <w:pStyle w:val="Heading1separatationline"/>
      </w:pPr>
    </w:p>
    <w:p w14:paraId="22DBFE51" w14:textId="18650CC2" w:rsidR="0042518D" w:rsidRPr="00093294" w:rsidRDefault="0042518D" w:rsidP="00F64B31">
      <w:pPr>
        <w:pStyle w:val="ModuleHeading2"/>
      </w:pPr>
      <w:bookmarkStart w:id="359" w:name="_Toc442348113"/>
      <w:r w:rsidRPr="00093294">
        <w:t>Scope</w:t>
      </w:r>
      <w:bookmarkEnd w:id="359"/>
    </w:p>
    <w:p w14:paraId="6CB8278A" w14:textId="20B6020D" w:rsidR="0042518D" w:rsidRPr="00093294" w:rsidRDefault="00C915F9" w:rsidP="0042518D">
      <w:pPr>
        <w:pStyle w:val="BodyText"/>
      </w:pPr>
      <w:r w:rsidRPr="00C915F9">
        <w:t>This syllabus covers the requirement for VTS Operators to have a sufficient knowledge of the English language to be able to</w:t>
      </w:r>
      <w:ins w:id="360" w:author="Jillian Carson-Jackson" w:date="2020-12-27T15:01:00Z">
        <w:r w:rsidR="00BB3663">
          <w:t xml:space="preserve"> operate in the VTS environment,</w:t>
        </w:r>
      </w:ins>
      <w:r w:rsidRPr="00C915F9">
        <w:t xml:space="preserve"> use VTS equipment, </w:t>
      </w:r>
      <w:del w:id="361" w:author="Jillian Carson-Jackson" w:date="2020-12-27T15:01:00Z">
        <w:r w:rsidRPr="00C915F9" w:rsidDel="00BB3663">
          <w:delText xml:space="preserve">charts </w:delText>
        </w:r>
      </w:del>
      <w:ins w:id="362" w:author="Jillian Carson-Jackson" w:date="2020-12-27T15:01:00Z">
        <w:r w:rsidR="00BB3663">
          <w:t xml:space="preserve">decision support tools </w:t>
        </w:r>
      </w:ins>
      <w:r w:rsidRPr="00C915F9">
        <w:t xml:space="preserve">and </w:t>
      </w:r>
      <w:del w:id="363" w:author="Jillian Carson-Jackson" w:date="2020-12-27T15:01:00Z">
        <w:r w:rsidRPr="00C915F9" w:rsidDel="0002723C">
          <w:delText xml:space="preserve">other </w:delText>
        </w:r>
      </w:del>
      <w:r w:rsidRPr="00C915F9">
        <w:t>nautical publications</w:t>
      </w:r>
      <w:ins w:id="364" w:author="Jillian Carson-Jackson" w:date="2020-12-27T15:03:00Z">
        <w:r w:rsidR="002B36ED" w:rsidRPr="002B36ED">
          <w:t xml:space="preserve"> </w:t>
        </w:r>
        <w:r w:rsidR="002B36ED" w:rsidRPr="00C915F9">
          <w:t xml:space="preserve">communicate with ships and allied services for VTS purposes, </w:t>
        </w:r>
      </w:ins>
      <w:ins w:id="365" w:author="Jillian Carson-Jackson" w:date="2020-12-27T15:04:00Z">
        <w:r w:rsidR="00DC734E">
          <w:t>and implement</w:t>
        </w:r>
      </w:ins>
      <w:ins w:id="366" w:author="Jillian Carson-Jackson" w:date="2020-12-27T15:03:00Z">
        <w:r w:rsidR="002B36ED" w:rsidRPr="00C915F9">
          <w:t xml:space="preserve"> contingency plans</w:t>
        </w:r>
      </w:ins>
      <w:ins w:id="367" w:author="Jillian Carson-Jackson" w:date="2020-12-27T15:01:00Z">
        <w:r w:rsidR="0002723C">
          <w:t xml:space="preserve">.  In addition, VTS Operators must </w:t>
        </w:r>
      </w:ins>
      <w:ins w:id="368" w:author="Jillian Carson-Jackson" w:date="2020-12-27T15:02:00Z">
        <w:r w:rsidR="00587A38">
          <w:t>have sufficient communication skills to</w:t>
        </w:r>
      </w:ins>
      <w:del w:id="369" w:author="Jillian Carson-Jackson" w:date="2020-12-27T15:03:00Z">
        <w:r w:rsidRPr="00C915F9" w:rsidDel="00C2069C">
          <w:delText>,</w:delText>
        </w:r>
      </w:del>
      <w:r w:rsidRPr="00C915F9">
        <w:t xml:space="preserve"> understand meteorological and oceanographic information</w:t>
      </w:r>
      <w:ins w:id="370" w:author="Jillian Carson-Jackson" w:date="2020-12-27T15:04:00Z">
        <w:r w:rsidR="00E005D3">
          <w:t>.</w:t>
        </w:r>
      </w:ins>
      <w:r w:rsidRPr="00C915F9">
        <w:t xml:space="preserve"> </w:t>
      </w:r>
      <w:del w:id="371" w:author="Jillian Carson-Jackson" w:date="2020-12-27T15:04:00Z">
        <w:r w:rsidRPr="00C915F9" w:rsidDel="00DC734E">
          <w:delText xml:space="preserve">and </w:delText>
        </w:r>
      </w:del>
      <w:del w:id="372" w:author="Jillian Carson-Jackson" w:date="2020-12-27T15:03:00Z">
        <w:r w:rsidRPr="00C915F9" w:rsidDel="002B36ED">
          <w:delText>communicate with ships and allied services for VTS purposes, including the operation of contingency plans.</w:delText>
        </w:r>
      </w:del>
    </w:p>
    <w:p w14:paraId="5E2185B8" w14:textId="54E89299" w:rsidR="0042518D" w:rsidRPr="00093294" w:rsidRDefault="0042518D" w:rsidP="00F64B31">
      <w:pPr>
        <w:pStyle w:val="ModuleHeading2"/>
      </w:pPr>
      <w:bookmarkStart w:id="373" w:name="_Toc442348114"/>
      <w:r w:rsidRPr="00093294">
        <w:t>Aims of Module 1</w:t>
      </w:r>
      <w:bookmarkEnd w:id="373"/>
    </w:p>
    <w:p w14:paraId="20765110" w14:textId="6805818F" w:rsidR="00C915F9" w:rsidRPr="00C915F9" w:rsidRDefault="00C915F9" w:rsidP="00C915F9">
      <w:pPr>
        <w:pStyle w:val="BodyText"/>
        <w:spacing w:line="216" w:lineRule="atLeast"/>
      </w:pPr>
      <w:r w:rsidRPr="00C915F9">
        <w:t>On completion of the course trainees will have knowledge of the English language and its composition and structure in respect of maritime terminology and the IMO Standard Marine Communication Phrases to enable them to carry out the duties of a VTS Operator using the English language.</w:t>
      </w:r>
    </w:p>
    <w:p w14:paraId="4713C0FB" w14:textId="76109DF6" w:rsidR="0042518D" w:rsidRDefault="00C915F9" w:rsidP="00C915F9">
      <w:pPr>
        <w:pStyle w:val="BodyText"/>
      </w:pPr>
      <w:r w:rsidRPr="00C915F9">
        <w:t>It is emphasized that, by the regular employment of standardized marine vocabulary, VTS Operators will clearly communicate in routine and emergency situations at their VTS centre.</w:t>
      </w:r>
    </w:p>
    <w:p w14:paraId="7732DF7D" w14:textId="77777777" w:rsidR="008C4757" w:rsidRDefault="008C4757">
      <w:pPr>
        <w:spacing w:after="200" w:line="276" w:lineRule="auto"/>
        <w:rPr>
          <w:rFonts w:asciiTheme="majorHAnsi" w:eastAsiaTheme="majorEastAsia" w:hAnsiTheme="majorHAnsi" w:cstheme="majorBidi"/>
          <w:b/>
          <w:bCs/>
          <w:caps/>
          <w:color w:val="00AFAA"/>
          <w:sz w:val="24"/>
        </w:rPr>
      </w:pPr>
      <w:r>
        <w:br w:type="page"/>
      </w:r>
    </w:p>
    <w:p w14:paraId="5B6394DC" w14:textId="07E538AD" w:rsidR="008C4757" w:rsidRDefault="00635089" w:rsidP="00F64B31">
      <w:pPr>
        <w:pStyle w:val="ModuleHeading1"/>
      </w:pPr>
      <w:bookmarkStart w:id="374" w:name="_Toc6299027"/>
      <w:r w:rsidRPr="008C4757">
        <w:t xml:space="preserve">SUBJECT OUTLINE </w:t>
      </w:r>
      <w:r w:rsidRPr="00635089">
        <w:t>OF</w:t>
      </w:r>
      <w:r w:rsidRPr="008C4757">
        <w:t xml:space="preserve"> MODULE 1</w:t>
      </w:r>
      <w:bookmarkEnd w:id="374"/>
    </w:p>
    <w:p w14:paraId="75B4BFBC" w14:textId="77777777" w:rsidR="008C4757" w:rsidRDefault="008C4757" w:rsidP="008C4757">
      <w:pPr>
        <w:pStyle w:val="Heading2separationline"/>
      </w:pPr>
    </w:p>
    <w:p w14:paraId="322C7CEB" w14:textId="77777777" w:rsidR="008C4757" w:rsidRPr="008C4757" w:rsidRDefault="008C4757" w:rsidP="008C4757">
      <w:pPr>
        <w:pStyle w:val="BodyText"/>
      </w:pPr>
    </w:p>
    <w:p w14:paraId="230F59A3" w14:textId="14E20CE1" w:rsidR="008C4757" w:rsidRDefault="008C4757" w:rsidP="008C4757">
      <w:pPr>
        <w:pStyle w:val="Tablecaption"/>
      </w:pPr>
      <w:bookmarkStart w:id="375" w:name="_Toc531423229"/>
      <w:r w:rsidRPr="008C4757">
        <w:t xml:space="preserve">Subject outline </w:t>
      </w:r>
      <w:r>
        <w:t>–</w:t>
      </w:r>
      <w:r w:rsidRPr="008C4757">
        <w:t xml:space="preserve"> </w:t>
      </w:r>
      <w:ins w:id="376" w:author="Jillian Carson-Jackson" w:date="2020-12-27T15:39:00Z">
        <w:r w:rsidR="001F7BEB">
          <w:t xml:space="preserve">Communication Coordination </w:t>
        </w:r>
        <w:commentRangeStart w:id="377"/>
        <w:r w:rsidR="001F7BEB">
          <w:t>and Interaction</w:t>
        </w:r>
      </w:ins>
      <w:del w:id="378" w:author="Jillian Carson-Jackson" w:date="2020-12-27T15:39:00Z">
        <w:r w:rsidRPr="008C4757" w:rsidDel="001F7BEB">
          <w:delText>Language</w:delText>
        </w:r>
      </w:del>
      <w:bookmarkEnd w:id="375"/>
      <w:commentRangeEnd w:id="377"/>
      <w:r w:rsidR="003E4EA6">
        <w:rPr>
          <w:rStyle w:val="CommentReference"/>
          <w:b w:val="0"/>
          <w:bCs w:val="0"/>
          <w:i w:val="0"/>
          <w:color w:val="auto"/>
          <w:u w:val="none"/>
        </w:rPr>
        <w:commentReference w:id="377"/>
      </w:r>
    </w:p>
    <w:tbl>
      <w:tblPr>
        <w:tblW w:w="9788" w:type="dxa"/>
        <w:jc w:val="center"/>
        <w:tblLayout w:type="fixed"/>
        <w:tblLook w:val="0000" w:firstRow="0" w:lastRow="0" w:firstColumn="0" w:lastColumn="0" w:noHBand="0" w:noVBand="0"/>
      </w:tblPr>
      <w:tblGrid>
        <w:gridCol w:w="4728"/>
        <w:gridCol w:w="1870"/>
        <w:gridCol w:w="1650"/>
        <w:gridCol w:w="1540"/>
      </w:tblGrid>
      <w:tr w:rsidR="008C4757" w:rsidRPr="00C50983" w14:paraId="6A3D5D59" w14:textId="77777777" w:rsidTr="00880457">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14619749" w14:textId="77777777" w:rsidR="008C4757" w:rsidRPr="008C4757" w:rsidRDefault="008C4757" w:rsidP="008C4757">
            <w:pPr>
              <w:pStyle w:val="Tabletext"/>
              <w:jc w:val="center"/>
              <w:rPr>
                <w:b/>
                <w:color w:val="00AFAA"/>
              </w:rPr>
            </w:pPr>
            <w:r w:rsidRPr="008C4757">
              <w:rPr>
                <w:b/>
                <w:color w:val="00AFAA"/>
              </w:rPr>
              <w:t>Subject Area</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7EF59997" w14:textId="77777777" w:rsidR="008C4757" w:rsidRPr="008C4757" w:rsidRDefault="008C4757" w:rsidP="008C4757">
            <w:pPr>
              <w:pStyle w:val="Tabletext"/>
              <w:jc w:val="center"/>
              <w:rPr>
                <w:b/>
                <w:color w:val="00AFAA"/>
              </w:rPr>
            </w:pPr>
            <w:r w:rsidRPr="008C4757">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2F124066" w14:textId="77777777" w:rsidR="008C4757" w:rsidRPr="008C4757" w:rsidRDefault="008C4757" w:rsidP="008C4757">
            <w:pPr>
              <w:pStyle w:val="Tabletext"/>
              <w:jc w:val="center"/>
              <w:rPr>
                <w:b/>
                <w:color w:val="00AFAA"/>
              </w:rPr>
            </w:pPr>
            <w:r w:rsidRPr="008C4757">
              <w:rPr>
                <w:b/>
                <w:color w:val="00AFAA"/>
                <w:szCs w:val="22"/>
              </w:rPr>
              <w:t>Recommended Hours</w:t>
            </w:r>
            <w:r w:rsidRPr="008C4757">
              <w:rPr>
                <w:b/>
                <w:color w:val="00AFAA"/>
                <w:szCs w:val="22"/>
                <w:vertAlign w:val="superscript"/>
              </w:rPr>
              <w:t>1</w:t>
            </w:r>
          </w:p>
        </w:tc>
      </w:tr>
      <w:tr w:rsidR="008C4757" w:rsidRPr="00C50983" w14:paraId="3BED17AD" w14:textId="77777777" w:rsidTr="00880457">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F33066F" w14:textId="77777777" w:rsidR="008C4757" w:rsidRPr="008C4757" w:rsidRDefault="008C4757" w:rsidP="008C4757">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738AA7C3" w14:textId="77777777" w:rsidR="008C4757" w:rsidRPr="008C4757" w:rsidRDefault="008C4757" w:rsidP="008C4757">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952E312" w14:textId="77777777" w:rsidR="008C4757" w:rsidRPr="008C4757" w:rsidRDefault="008C4757" w:rsidP="008C4757">
            <w:pPr>
              <w:pStyle w:val="Tabletext"/>
              <w:jc w:val="center"/>
              <w:rPr>
                <w:b/>
                <w:color w:val="00AFAA"/>
                <w:szCs w:val="20"/>
              </w:rPr>
            </w:pPr>
            <w:r w:rsidRPr="008C4757">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6BDDED7F" w14:textId="77777777" w:rsidR="008C4757" w:rsidRPr="008C4757" w:rsidRDefault="008C4757" w:rsidP="008C4757">
            <w:pPr>
              <w:pStyle w:val="Tabletext"/>
              <w:jc w:val="center"/>
              <w:rPr>
                <w:b/>
                <w:color w:val="00AFAA"/>
                <w:szCs w:val="20"/>
              </w:rPr>
            </w:pPr>
            <w:r w:rsidRPr="008C4757">
              <w:rPr>
                <w:b/>
                <w:color w:val="00AFAA"/>
                <w:szCs w:val="20"/>
              </w:rPr>
              <w:t>Exercises/ Simulation</w:t>
            </w:r>
          </w:p>
        </w:tc>
      </w:tr>
      <w:tr w:rsidR="000A6C8C" w:rsidRPr="0076035F" w14:paraId="61F38665" w14:textId="77777777" w:rsidTr="00A0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379" w:author="Jillian Carson-Jackson" w:date="2020-12-27T15:14:00Z"/>
        </w:trPr>
        <w:tc>
          <w:tcPr>
            <w:tcW w:w="4728" w:type="dxa"/>
            <w:tcBorders>
              <w:top w:val="single" w:sz="4" w:space="0" w:color="auto"/>
              <w:left w:val="single" w:sz="4" w:space="0" w:color="auto"/>
              <w:bottom w:val="single" w:sz="4" w:space="0" w:color="auto"/>
              <w:right w:val="single" w:sz="4" w:space="0" w:color="auto"/>
            </w:tcBorders>
          </w:tcPr>
          <w:p w14:paraId="33CDE6EF" w14:textId="77777777" w:rsidR="000A6C8C" w:rsidRPr="00C34CC8" w:rsidRDefault="000A6C8C" w:rsidP="00A058F2">
            <w:pPr>
              <w:pStyle w:val="Tabletext"/>
              <w:rPr>
                <w:ins w:id="380" w:author="Jillian Carson-Jackson" w:date="2020-12-27T15:14:00Z"/>
                <w:b/>
              </w:rPr>
            </w:pPr>
            <w:commentRangeStart w:id="381"/>
            <w:ins w:id="382" w:author="Jillian Carson-Jackson" w:date="2020-12-27T15:14:00Z">
              <w:r w:rsidRPr="00C34CC8">
                <w:rPr>
                  <w:b/>
                </w:rPr>
                <w:t>General communication skills</w:t>
              </w:r>
              <w:commentRangeEnd w:id="381"/>
              <w:r>
                <w:rPr>
                  <w:rStyle w:val="CommentReference"/>
                  <w:color w:val="auto"/>
                </w:rPr>
                <w:commentReference w:id="381"/>
              </w:r>
            </w:ins>
          </w:p>
          <w:p w14:paraId="7D211F09" w14:textId="77777777" w:rsidR="000A6C8C" w:rsidRPr="00C34CC8" w:rsidRDefault="000A6C8C" w:rsidP="00A058F2">
            <w:pPr>
              <w:pStyle w:val="Tabletext"/>
              <w:rPr>
                <w:ins w:id="383" w:author="Jillian Carson-Jackson" w:date="2020-12-27T15:14:00Z"/>
                <w:bCs/>
              </w:rPr>
            </w:pPr>
            <w:ins w:id="384" w:author="Jillian Carson-Jackson" w:date="2020-12-27T15:14:00Z">
              <w:r w:rsidRPr="00C34CC8">
                <w:rPr>
                  <w:bCs/>
                </w:rPr>
                <w:t>Interpersonal communication</w:t>
              </w:r>
            </w:ins>
          </w:p>
          <w:p w14:paraId="7AB08FA8" w14:textId="77777777" w:rsidR="000A6C8C" w:rsidRPr="00C34CC8" w:rsidRDefault="000A6C8C" w:rsidP="00A058F2">
            <w:pPr>
              <w:pStyle w:val="Tabletext"/>
              <w:rPr>
                <w:ins w:id="385" w:author="Jillian Carson-Jackson" w:date="2020-12-27T15:14:00Z"/>
                <w:bCs/>
              </w:rPr>
            </w:pPr>
            <w:ins w:id="386" w:author="Jillian Carson-Jackson" w:date="2020-12-27T15:14:00Z">
              <w:r w:rsidRPr="00C34CC8">
                <w:rPr>
                  <w:bCs/>
                </w:rPr>
                <w:t>Procedures to enhance effective communication</w:t>
              </w:r>
            </w:ins>
          </w:p>
          <w:p w14:paraId="628415BE" w14:textId="73A7E022" w:rsidR="000A6C8C" w:rsidRDefault="000A6C8C" w:rsidP="00A058F2">
            <w:pPr>
              <w:pStyle w:val="Tabletext"/>
              <w:rPr>
                <w:ins w:id="387" w:author="Jillian Carson-Jackson" w:date="2021-01-30T17:09:00Z"/>
                <w:bCs/>
              </w:rPr>
            </w:pPr>
            <w:ins w:id="388" w:author="Jillian Carson-Jackson" w:date="2020-12-27T15:14:00Z">
              <w:r w:rsidRPr="00C34CC8">
                <w:rPr>
                  <w:bCs/>
                </w:rPr>
                <w:t>Verbal and non-verbal communications</w:t>
              </w:r>
            </w:ins>
            <w:ins w:id="389" w:author="Jillian Carson-Jackson" w:date="2021-01-30T17:09:00Z">
              <w:r w:rsidR="001D3F54">
                <w:rPr>
                  <w:bCs/>
                </w:rPr>
                <w:t xml:space="preserve"> </w:t>
              </w:r>
            </w:ins>
          </w:p>
          <w:p w14:paraId="004301A7" w14:textId="77777777" w:rsidR="000A6C8C" w:rsidRDefault="000A6C8C" w:rsidP="00A058F2">
            <w:pPr>
              <w:pStyle w:val="Tabletext"/>
              <w:rPr>
                <w:ins w:id="390" w:author="Jillian Carson-Jackson" w:date="2020-12-27T15:14:00Z"/>
                <w:bCs/>
              </w:rPr>
            </w:pPr>
            <w:commentRangeStart w:id="391"/>
            <w:ins w:id="392" w:author="Jillian Carson-Jackson" w:date="2020-12-27T15:14:00Z">
              <w:r w:rsidRPr="00C34CC8">
                <w:rPr>
                  <w:bCs/>
                </w:rPr>
                <w:t>Cultural aspects and common understanding of messages communicated</w:t>
              </w:r>
            </w:ins>
            <w:commentRangeEnd w:id="391"/>
            <w:ins w:id="393" w:author="Jillian Carson-Jackson" w:date="2021-01-30T17:27:00Z">
              <w:r w:rsidR="006062AD">
                <w:rPr>
                  <w:rStyle w:val="CommentReference"/>
                  <w:color w:val="auto"/>
                </w:rPr>
                <w:commentReference w:id="391"/>
              </w:r>
            </w:ins>
          </w:p>
          <w:p w14:paraId="25A31F2A" w14:textId="77777777" w:rsidR="000A6C8C" w:rsidRPr="00C34CC8" w:rsidRDefault="000A6C8C" w:rsidP="00A058F2">
            <w:pPr>
              <w:pStyle w:val="Tabletext"/>
              <w:rPr>
                <w:ins w:id="394" w:author="Jillian Carson-Jackson" w:date="2020-12-27T15:14:00Z"/>
                <w:b/>
              </w:rPr>
            </w:pPr>
            <w:commentRangeStart w:id="395"/>
            <w:ins w:id="396" w:author="Jillian Carson-Jackson" w:date="2020-12-27T15:14:00Z">
              <w:r>
                <w:rPr>
                  <w:bCs/>
                </w:rPr>
                <w:t>Questioning techniques</w:t>
              </w:r>
              <w:commentRangeEnd w:id="395"/>
              <w:r>
                <w:rPr>
                  <w:rStyle w:val="CommentReference"/>
                  <w:color w:val="auto"/>
                </w:rPr>
                <w:commentReference w:id="395"/>
              </w:r>
            </w:ins>
          </w:p>
        </w:tc>
        <w:tc>
          <w:tcPr>
            <w:tcW w:w="1870" w:type="dxa"/>
            <w:tcBorders>
              <w:top w:val="single" w:sz="4" w:space="0" w:color="auto"/>
              <w:left w:val="single" w:sz="4" w:space="0" w:color="auto"/>
              <w:bottom w:val="single" w:sz="4" w:space="0" w:color="auto"/>
              <w:right w:val="single" w:sz="4" w:space="0" w:color="auto"/>
            </w:tcBorders>
          </w:tcPr>
          <w:p w14:paraId="7DEF4A46" w14:textId="77777777" w:rsidR="000A6C8C" w:rsidRPr="00C34CC8" w:rsidRDefault="000A6C8C" w:rsidP="00A058F2">
            <w:pPr>
              <w:pStyle w:val="Tabletext"/>
              <w:rPr>
                <w:ins w:id="397" w:author="Jillian Carson-Jackson" w:date="2020-12-27T15:14:00Z"/>
              </w:rPr>
            </w:pPr>
            <w:ins w:id="398" w:author="Jillian Carson-Jackson" w:date="2020-12-27T15:14:00Z">
              <w:r w:rsidRPr="00C34CC8">
                <w:t>Level 3</w:t>
              </w:r>
            </w:ins>
          </w:p>
        </w:tc>
        <w:tc>
          <w:tcPr>
            <w:tcW w:w="1650" w:type="dxa"/>
            <w:tcBorders>
              <w:top w:val="single" w:sz="4" w:space="0" w:color="auto"/>
              <w:left w:val="single" w:sz="4" w:space="0" w:color="auto"/>
              <w:bottom w:val="single" w:sz="4" w:space="0" w:color="auto"/>
              <w:right w:val="single" w:sz="4" w:space="0" w:color="auto"/>
            </w:tcBorders>
          </w:tcPr>
          <w:p w14:paraId="60015A9C" w14:textId="77777777" w:rsidR="000A6C8C" w:rsidRPr="00C34CC8" w:rsidRDefault="000A6C8C" w:rsidP="00A058F2">
            <w:pPr>
              <w:pStyle w:val="Tabletext"/>
              <w:rPr>
                <w:ins w:id="399" w:author="Jillian Carson-Jackson" w:date="2020-12-27T15:14:00Z"/>
                <w:szCs w:val="20"/>
              </w:rPr>
            </w:pPr>
          </w:p>
        </w:tc>
        <w:tc>
          <w:tcPr>
            <w:tcW w:w="1540" w:type="dxa"/>
            <w:tcBorders>
              <w:top w:val="single" w:sz="4" w:space="0" w:color="auto"/>
              <w:left w:val="single" w:sz="4" w:space="0" w:color="auto"/>
              <w:bottom w:val="single" w:sz="4" w:space="0" w:color="auto"/>
              <w:right w:val="single" w:sz="4" w:space="0" w:color="auto"/>
            </w:tcBorders>
          </w:tcPr>
          <w:p w14:paraId="2EFE0431" w14:textId="77777777" w:rsidR="000A6C8C" w:rsidRPr="00C34CC8" w:rsidRDefault="000A6C8C" w:rsidP="00A058F2">
            <w:pPr>
              <w:pStyle w:val="Tabletext"/>
              <w:rPr>
                <w:ins w:id="400" w:author="Jillian Carson-Jackson" w:date="2020-12-27T15:14:00Z"/>
                <w:szCs w:val="20"/>
              </w:rPr>
            </w:pPr>
          </w:p>
        </w:tc>
      </w:tr>
      <w:tr w:rsidR="008C4757" w:rsidRPr="00C50983" w14:paraId="06200BD6" w14:textId="77777777" w:rsidTr="00880457">
        <w:tblPrEx>
          <w:tblLook w:val="01E0" w:firstRow="1" w:lastRow="1" w:firstColumn="1" w:lastColumn="1" w:noHBand="0" w:noVBand="0"/>
        </w:tblPrEx>
        <w:trPr>
          <w:jc w:val="center"/>
        </w:trPr>
        <w:tc>
          <w:tcPr>
            <w:tcW w:w="4728" w:type="dxa"/>
            <w:tcBorders>
              <w:top w:val="single" w:sz="12" w:space="0" w:color="auto"/>
              <w:left w:val="single" w:sz="4" w:space="0" w:color="auto"/>
              <w:bottom w:val="single" w:sz="4" w:space="0" w:color="auto"/>
              <w:right w:val="single" w:sz="4" w:space="0" w:color="auto"/>
            </w:tcBorders>
          </w:tcPr>
          <w:p w14:paraId="11B2091D" w14:textId="66FF1B13" w:rsidR="008C4757" w:rsidRPr="008C4757" w:rsidRDefault="008C4757" w:rsidP="008C4757">
            <w:pPr>
              <w:pStyle w:val="Tabletext"/>
              <w:rPr>
                <w:b/>
              </w:rPr>
            </w:pPr>
            <w:r w:rsidRPr="008C4757">
              <w:rPr>
                <w:b/>
              </w:rPr>
              <w:t xml:space="preserve">Language structure </w:t>
            </w:r>
          </w:p>
          <w:p w14:paraId="76145906" w14:textId="2FAB3099" w:rsidR="008C4757" w:rsidRPr="00C50983" w:rsidRDefault="008C4757" w:rsidP="008C4757">
            <w:pPr>
              <w:pStyle w:val="Tabletext"/>
            </w:pPr>
            <w:r w:rsidRPr="00C50983">
              <w:t>Message construction in English</w:t>
            </w:r>
          </w:p>
          <w:p w14:paraId="05A843ED" w14:textId="77777777" w:rsidR="008C4757" w:rsidRPr="00C50983" w:rsidRDefault="008C4757" w:rsidP="008C4757">
            <w:pPr>
              <w:pStyle w:val="Tabletext"/>
            </w:pPr>
            <w:r w:rsidRPr="00C50983">
              <w:t>English for special purposes, redundancy and precision</w:t>
            </w:r>
          </w:p>
          <w:p w14:paraId="2342A19B" w14:textId="77777777" w:rsidR="008C4757" w:rsidRPr="00C50983" w:rsidRDefault="008C4757" w:rsidP="008C4757">
            <w:pPr>
              <w:pStyle w:val="Tabletext"/>
            </w:pPr>
            <w:r w:rsidRPr="00C50983">
              <w:t>Elimination of ambiguity by choice of words</w:t>
            </w:r>
          </w:p>
          <w:p w14:paraId="4E3E8E3A" w14:textId="77777777" w:rsidR="008C4757" w:rsidRPr="00C50983" w:rsidRDefault="008C4757" w:rsidP="008C4757">
            <w:pPr>
              <w:pStyle w:val="Tabletext"/>
            </w:pPr>
            <w:r w:rsidRPr="00C50983">
              <w:t>Elimination of ambiguity by special techniques</w:t>
            </w:r>
          </w:p>
          <w:p w14:paraId="50E31585" w14:textId="598946C9" w:rsidR="007009CD" w:rsidRPr="00C50983" w:rsidRDefault="008C4757" w:rsidP="00905D6C">
            <w:pPr>
              <w:pStyle w:val="Tabletext"/>
            </w:pPr>
            <w:r w:rsidRPr="00C50983">
              <w:t>Status of a message</w:t>
            </w:r>
          </w:p>
        </w:tc>
        <w:tc>
          <w:tcPr>
            <w:tcW w:w="1870" w:type="dxa"/>
            <w:tcBorders>
              <w:top w:val="single" w:sz="12" w:space="0" w:color="auto"/>
              <w:left w:val="single" w:sz="4" w:space="0" w:color="auto"/>
              <w:bottom w:val="single" w:sz="4" w:space="0" w:color="auto"/>
              <w:right w:val="single" w:sz="4" w:space="0" w:color="auto"/>
            </w:tcBorders>
          </w:tcPr>
          <w:p w14:paraId="32BD6FFA" w14:textId="6ECC03F2" w:rsidR="008C4757" w:rsidRPr="00C50983" w:rsidRDefault="008C4757" w:rsidP="008C4757">
            <w:pPr>
              <w:pStyle w:val="Tabletext"/>
            </w:pPr>
            <w:r w:rsidRPr="00C50983">
              <w:t>Level 3</w:t>
            </w:r>
          </w:p>
        </w:tc>
        <w:tc>
          <w:tcPr>
            <w:tcW w:w="1650" w:type="dxa"/>
            <w:tcBorders>
              <w:top w:val="single" w:sz="12" w:space="0" w:color="auto"/>
              <w:left w:val="single" w:sz="4" w:space="0" w:color="auto"/>
              <w:bottom w:val="single" w:sz="4" w:space="0" w:color="auto"/>
              <w:right w:val="single" w:sz="4" w:space="0" w:color="auto"/>
            </w:tcBorders>
          </w:tcPr>
          <w:p w14:paraId="287D8970" w14:textId="77777777" w:rsidR="008C4757" w:rsidRPr="00C50983" w:rsidRDefault="008C4757" w:rsidP="008C4757">
            <w:pPr>
              <w:pStyle w:val="Tabletext"/>
            </w:pPr>
          </w:p>
        </w:tc>
        <w:tc>
          <w:tcPr>
            <w:tcW w:w="1540" w:type="dxa"/>
            <w:tcBorders>
              <w:top w:val="single" w:sz="12" w:space="0" w:color="auto"/>
              <w:left w:val="single" w:sz="4" w:space="0" w:color="auto"/>
              <w:bottom w:val="single" w:sz="4" w:space="0" w:color="auto"/>
              <w:right w:val="single" w:sz="4" w:space="0" w:color="auto"/>
            </w:tcBorders>
          </w:tcPr>
          <w:p w14:paraId="730E4954" w14:textId="77777777" w:rsidR="008C4757" w:rsidRPr="00C50983" w:rsidRDefault="008C4757" w:rsidP="008C4757">
            <w:pPr>
              <w:pStyle w:val="Tabletext"/>
            </w:pPr>
          </w:p>
        </w:tc>
      </w:tr>
      <w:tr w:rsidR="008C4757" w:rsidRPr="00C50983" w14:paraId="6939C7F4" w14:textId="7F8699A0"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672CF03" w14:textId="42F67E76" w:rsidR="008C4757" w:rsidRPr="008C4757" w:rsidRDefault="00157255" w:rsidP="008C4757">
            <w:pPr>
              <w:pStyle w:val="Tabletext"/>
              <w:rPr>
                <w:b/>
              </w:rPr>
            </w:pPr>
            <w:ins w:id="401" w:author="Jillian Carson-Jackson" w:date="2021-01-30T17:03:00Z">
              <w:r>
                <w:rPr>
                  <w:b/>
                </w:rPr>
                <w:t xml:space="preserve">IALA </w:t>
              </w:r>
            </w:ins>
            <w:r w:rsidR="008C4757" w:rsidRPr="008C4757">
              <w:rPr>
                <w:b/>
              </w:rPr>
              <w:t>Specific VTS message construction</w:t>
            </w:r>
          </w:p>
          <w:p w14:paraId="4D7C5764" w14:textId="4531CE6C" w:rsidR="008C4757" w:rsidRDefault="008C4757" w:rsidP="008C4757">
            <w:pPr>
              <w:pStyle w:val="Tabletext"/>
              <w:rPr>
                <w:ins w:id="402" w:author="Jillian Carson-Jackson" w:date="2021-01-30T17:36:00Z"/>
              </w:rPr>
            </w:pPr>
            <w:r w:rsidRPr="00C50983">
              <w:t>Construction of messages</w:t>
            </w:r>
          </w:p>
          <w:p w14:paraId="22C8DC74" w14:textId="7A7E9D7E" w:rsidR="005505EC" w:rsidRPr="00C50983" w:rsidRDefault="000F0462" w:rsidP="008C4757">
            <w:pPr>
              <w:pStyle w:val="Tabletext"/>
            </w:pPr>
            <w:ins w:id="403" w:author="Jillian Carson-Jackson" w:date="2021-01-30T17:37:00Z">
              <w:r>
                <w:t xml:space="preserve">Confirming understanding </w:t>
              </w:r>
            </w:ins>
          </w:p>
          <w:p w14:paraId="001D7CDE" w14:textId="77777777" w:rsidR="008C4757" w:rsidRDefault="008C4757" w:rsidP="008C4757">
            <w:pPr>
              <w:pStyle w:val="Tabletext"/>
              <w:rPr>
                <w:ins w:id="404" w:author="Jillian Carson-Jackson" w:date="2020-12-27T15:21:00Z"/>
              </w:rPr>
            </w:pPr>
            <w:commentRangeStart w:id="405"/>
            <w:r w:rsidRPr="00C50983">
              <w:t>Speech devices to imply higher message status</w:t>
            </w:r>
            <w:commentRangeEnd w:id="405"/>
            <w:r w:rsidR="001B4330">
              <w:rPr>
                <w:rStyle w:val="CommentReference"/>
                <w:color w:val="auto"/>
              </w:rPr>
              <w:commentReference w:id="405"/>
            </w:r>
          </w:p>
          <w:p w14:paraId="36318519" w14:textId="1E8BD967" w:rsidR="004255C1" w:rsidRPr="00C50983" w:rsidRDefault="004255C1" w:rsidP="00BA176A">
            <w:pPr>
              <w:pStyle w:val="Tabletext"/>
              <w:ind w:left="0"/>
            </w:pPr>
          </w:p>
        </w:tc>
        <w:tc>
          <w:tcPr>
            <w:tcW w:w="1870" w:type="dxa"/>
          </w:tcPr>
          <w:p w14:paraId="24CBEDE5" w14:textId="094EDB3A" w:rsidR="008C4757" w:rsidRPr="00C50983" w:rsidRDefault="008C4757" w:rsidP="008C4757">
            <w:pPr>
              <w:pStyle w:val="Tabletext"/>
            </w:pPr>
            <w:r w:rsidRPr="00C50983">
              <w:t>Level 4</w:t>
            </w:r>
          </w:p>
        </w:tc>
        <w:tc>
          <w:tcPr>
            <w:tcW w:w="1650" w:type="dxa"/>
          </w:tcPr>
          <w:p w14:paraId="3E722D8D" w14:textId="313CFA84" w:rsidR="008C4757" w:rsidRPr="002E71B6" w:rsidRDefault="008C4757" w:rsidP="008C4757">
            <w:pPr>
              <w:pStyle w:val="Tabletext"/>
              <w:rPr>
                <w:szCs w:val="20"/>
              </w:rPr>
            </w:pPr>
          </w:p>
        </w:tc>
        <w:tc>
          <w:tcPr>
            <w:tcW w:w="1540" w:type="dxa"/>
          </w:tcPr>
          <w:p w14:paraId="3D4A5F60" w14:textId="0B636782" w:rsidR="008C4757" w:rsidRPr="002E71B6" w:rsidRDefault="008C4757" w:rsidP="008C4757">
            <w:pPr>
              <w:pStyle w:val="Tabletext"/>
              <w:rPr>
                <w:szCs w:val="20"/>
              </w:rPr>
            </w:pPr>
          </w:p>
        </w:tc>
      </w:tr>
      <w:tr w:rsidR="008C4757" w:rsidRPr="00C50983" w14:paraId="00851EB4"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8B8D2ED" w14:textId="548FEB71" w:rsidR="008C4757" w:rsidRPr="008C4757" w:rsidRDefault="0066568A" w:rsidP="008C4757">
            <w:pPr>
              <w:pStyle w:val="Tabletext"/>
              <w:rPr>
                <w:b/>
              </w:rPr>
            </w:pPr>
            <w:ins w:id="406" w:author="Jillian Carson-Jackson" w:date="2021-01-30T17:02:00Z">
              <w:r>
                <w:rPr>
                  <w:b/>
                </w:rPr>
                <w:t xml:space="preserve">IMO </w:t>
              </w:r>
            </w:ins>
            <w:ins w:id="407" w:author="Jillian Carson-Jackson" w:date="2020-12-27T15:20:00Z">
              <w:r w:rsidR="0086075F">
                <w:rPr>
                  <w:b/>
                </w:rPr>
                <w:t xml:space="preserve">SMCP / </w:t>
              </w:r>
            </w:ins>
            <w:r w:rsidR="008C4757" w:rsidRPr="008C4757">
              <w:rPr>
                <w:b/>
              </w:rPr>
              <w:t>Standard phrases</w:t>
            </w:r>
          </w:p>
          <w:p w14:paraId="19972BA9" w14:textId="2E7B8EAD" w:rsidR="00D8171E" w:rsidRPr="00C50983" w:rsidRDefault="008C4757" w:rsidP="00D8171E">
            <w:pPr>
              <w:pStyle w:val="Tabletext"/>
            </w:pPr>
            <w:r w:rsidRPr="00C50983">
              <w:t xml:space="preserve">The </w:t>
            </w:r>
            <w:del w:id="408" w:author="Jillian Carson-Jackson" w:date="2020-12-27T15:21:00Z">
              <w:r w:rsidRPr="00C50983" w:rsidDel="00D8171E">
                <w:delText xml:space="preserve">advantages, disadvantages and </w:delText>
              </w:r>
            </w:del>
            <w:r w:rsidRPr="00C50983">
              <w:t>application of standard phrases</w:t>
            </w:r>
          </w:p>
          <w:p w14:paraId="04B4687C" w14:textId="6B583AA8" w:rsidR="008C4757" w:rsidRPr="00C50983" w:rsidDel="001E43EC" w:rsidRDefault="008C4757" w:rsidP="008C4757">
            <w:pPr>
              <w:pStyle w:val="Tabletext"/>
              <w:rPr>
                <w:del w:id="409" w:author="Jillian Carson-Jackson" w:date="2021-01-30T17:47:00Z"/>
              </w:rPr>
            </w:pPr>
            <w:del w:id="410" w:author="Jillian Carson-Jackson" w:date="2021-01-30T17:47:00Z">
              <w:r w:rsidRPr="00C50983" w:rsidDel="001E43EC">
                <w:delText>The IMO SMCP in general</w:delText>
              </w:r>
            </w:del>
          </w:p>
          <w:p w14:paraId="3C1EA56A" w14:textId="77777777" w:rsidR="001E43EC" w:rsidRDefault="008C4757" w:rsidP="008C4757">
            <w:pPr>
              <w:pStyle w:val="Tabletext"/>
              <w:rPr>
                <w:ins w:id="411" w:author="Jillian Carson-Jackson" w:date="2021-01-30T17:47:00Z"/>
              </w:rPr>
            </w:pPr>
            <w:del w:id="412" w:author="Jillian Carson-Jackson" w:date="2021-01-30T17:47:00Z">
              <w:r w:rsidRPr="00C50983" w:rsidDel="001E43EC">
                <w:delText>The IMO SMCP, part 3, section 6, VTS</w:delText>
              </w:r>
            </w:del>
          </w:p>
          <w:p w14:paraId="5BA79317" w14:textId="2AAAB7FC" w:rsidR="00D8171E" w:rsidRDefault="00D8171E" w:rsidP="008C4757">
            <w:pPr>
              <w:pStyle w:val="Tabletext"/>
              <w:rPr>
                <w:ins w:id="413" w:author="Jillian Carson-Jackson" w:date="2020-12-27T15:20:00Z"/>
              </w:rPr>
            </w:pPr>
            <w:ins w:id="414" w:author="Jillian Carson-Jackson" w:date="2020-12-27T15:20:00Z">
              <w:r>
                <w:t xml:space="preserve">Use </w:t>
              </w:r>
            </w:ins>
            <w:ins w:id="415" w:author="Jillian Carson-Jackson" w:date="2021-01-30T17:47:00Z">
              <w:r w:rsidR="001E43EC">
                <w:t>of SMCP, including message markers</w:t>
              </w:r>
            </w:ins>
          </w:p>
          <w:p w14:paraId="1818FEB1" w14:textId="3F5C6367" w:rsidR="00D8171E" w:rsidRPr="00C50983" w:rsidRDefault="00D8171E" w:rsidP="0098341B">
            <w:pPr>
              <w:pStyle w:val="Tabletext"/>
              <w:ind w:left="0"/>
            </w:pPr>
          </w:p>
        </w:tc>
        <w:tc>
          <w:tcPr>
            <w:tcW w:w="1870" w:type="dxa"/>
          </w:tcPr>
          <w:p w14:paraId="11EF9522" w14:textId="6D020A55" w:rsidR="008C4757" w:rsidRPr="00C50983" w:rsidDel="00D8171E" w:rsidRDefault="008C4757" w:rsidP="008C4757">
            <w:pPr>
              <w:pStyle w:val="Tabletext"/>
              <w:rPr>
                <w:del w:id="416" w:author="Jillian Carson-Jackson" w:date="2020-12-27T15:21:00Z"/>
              </w:rPr>
            </w:pPr>
            <w:del w:id="417" w:author="Jillian Carson-Jackson" w:date="2020-12-27T15:21:00Z">
              <w:r w:rsidRPr="00C50983" w:rsidDel="00D8171E">
                <w:delText>Level 2</w:delText>
              </w:r>
            </w:del>
          </w:p>
          <w:p w14:paraId="2F39021C" w14:textId="77777777" w:rsidR="008C4757" w:rsidRPr="00C50983" w:rsidRDefault="008C4757" w:rsidP="008C4757">
            <w:pPr>
              <w:pStyle w:val="Tabletext"/>
            </w:pPr>
          </w:p>
          <w:p w14:paraId="3912ADF6" w14:textId="77777777" w:rsidR="008C4757" w:rsidRDefault="008C4757" w:rsidP="008C4757">
            <w:pPr>
              <w:pStyle w:val="Tabletext"/>
            </w:pPr>
          </w:p>
          <w:p w14:paraId="1CA87C47" w14:textId="77777777" w:rsidR="008C4757" w:rsidRPr="00C50983" w:rsidRDefault="008C4757" w:rsidP="008C4757">
            <w:pPr>
              <w:pStyle w:val="Tabletext"/>
            </w:pPr>
            <w:commentRangeStart w:id="418"/>
            <w:r w:rsidRPr="00C50983">
              <w:t>Level 3</w:t>
            </w:r>
            <w:commentRangeEnd w:id="418"/>
            <w:r w:rsidR="00D8171E">
              <w:rPr>
                <w:rStyle w:val="CommentReference"/>
                <w:color w:val="auto"/>
              </w:rPr>
              <w:commentReference w:id="418"/>
            </w:r>
          </w:p>
        </w:tc>
        <w:tc>
          <w:tcPr>
            <w:tcW w:w="1650" w:type="dxa"/>
          </w:tcPr>
          <w:p w14:paraId="06B47555" w14:textId="77777777" w:rsidR="008C4757" w:rsidRPr="002E71B6" w:rsidRDefault="008C4757" w:rsidP="008C4757">
            <w:pPr>
              <w:pStyle w:val="Tabletext"/>
              <w:rPr>
                <w:szCs w:val="20"/>
              </w:rPr>
            </w:pPr>
          </w:p>
        </w:tc>
        <w:tc>
          <w:tcPr>
            <w:tcW w:w="1540" w:type="dxa"/>
          </w:tcPr>
          <w:p w14:paraId="5405E092" w14:textId="77777777" w:rsidR="008C4757" w:rsidRPr="002E71B6" w:rsidRDefault="008C4757" w:rsidP="008C4757">
            <w:pPr>
              <w:pStyle w:val="Tabletext"/>
              <w:rPr>
                <w:szCs w:val="20"/>
              </w:rPr>
            </w:pPr>
          </w:p>
        </w:tc>
      </w:tr>
      <w:tr w:rsidR="004673D7" w:rsidRPr="0076035F" w14:paraId="3A81F59C" w14:textId="77777777" w:rsidTr="0005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19" w:author="Jillian Carson-Jackson" w:date="2021-01-30T17:50:00Z"/>
        </w:trPr>
        <w:tc>
          <w:tcPr>
            <w:tcW w:w="4728" w:type="dxa"/>
            <w:tcBorders>
              <w:top w:val="single" w:sz="4" w:space="0" w:color="auto"/>
              <w:left w:val="single" w:sz="4" w:space="0" w:color="auto"/>
              <w:bottom w:val="single" w:sz="4" w:space="0" w:color="auto"/>
              <w:right w:val="single" w:sz="4" w:space="0" w:color="auto"/>
            </w:tcBorders>
          </w:tcPr>
          <w:p w14:paraId="68E368D9" w14:textId="77777777" w:rsidR="004673D7" w:rsidRDefault="004673D7" w:rsidP="004673D7">
            <w:pPr>
              <w:pStyle w:val="Tabletext"/>
              <w:rPr>
                <w:ins w:id="420" w:author="Jillian Carson-Jackson" w:date="2021-01-30T17:50:00Z"/>
                <w:b/>
              </w:rPr>
            </w:pPr>
            <w:ins w:id="421" w:author="Jillian Carson-Jackson" w:date="2021-01-30T17:50:00Z">
              <w:r>
                <w:rPr>
                  <w:b/>
                </w:rPr>
                <w:t>Information</w:t>
              </w:r>
              <w:commentRangeStart w:id="422"/>
              <w:r>
                <w:rPr>
                  <w:b/>
                </w:rPr>
                <w:t xml:space="preserve"> Management</w:t>
              </w:r>
              <w:commentRangeEnd w:id="422"/>
              <w:r w:rsidR="00D168CC">
                <w:rPr>
                  <w:rStyle w:val="CommentReference"/>
                  <w:color w:val="auto"/>
                </w:rPr>
                <w:commentReference w:id="422"/>
              </w:r>
            </w:ins>
          </w:p>
          <w:p w14:paraId="10CFD949" w14:textId="77777777" w:rsidR="004673D7" w:rsidRPr="00D168CC" w:rsidRDefault="004673D7" w:rsidP="00D168CC">
            <w:pPr>
              <w:pStyle w:val="Tabletext"/>
              <w:rPr>
                <w:ins w:id="423" w:author="Jillian Carson-Jackson" w:date="2021-01-30T17:50:00Z"/>
              </w:rPr>
            </w:pPr>
            <w:ins w:id="424" w:author="Jillian Carson-Jackson" w:date="2021-01-30T17:50:00Z">
              <w:r w:rsidRPr="00D168CC">
                <w:t>Collection</w:t>
              </w:r>
            </w:ins>
          </w:p>
          <w:p w14:paraId="10CF6E0F" w14:textId="77777777" w:rsidR="004673D7" w:rsidRPr="00D168CC" w:rsidRDefault="004673D7" w:rsidP="00D168CC">
            <w:pPr>
              <w:pStyle w:val="Tabletext"/>
              <w:rPr>
                <w:ins w:id="425" w:author="Jillian Carson-Jackson" w:date="2021-01-30T17:50:00Z"/>
              </w:rPr>
            </w:pPr>
            <w:ins w:id="426" w:author="Jillian Carson-Jackson" w:date="2021-01-30T17:50:00Z">
              <w:r w:rsidRPr="00D168CC">
                <w:t>Evaluation</w:t>
              </w:r>
            </w:ins>
          </w:p>
          <w:p w14:paraId="00BDF332" w14:textId="77777777" w:rsidR="004673D7" w:rsidRPr="00D168CC" w:rsidRDefault="004673D7" w:rsidP="00D168CC">
            <w:pPr>
              <w:pStyle w:val="Tabletext"/>
              <w:rPr>
                <w:ins w:id="427" w:author="Jillian Carson-Jackson" w:date="2021-01-30T17:50:00Z"/>
              </w:rPr>
            </w:pPr>
            <w:ins w:id="428" w:author="Jillian Carson-Jackson" w:date="2021-01-30T17:50:00Z">
              <w:r w:rsidRPr="00D168CC">
                <w:t>Dissemination</w:t>
              </w:r>
            </w:ins>
          </w:p>
          <w:p w14:paraId="77581220" w14:textId="0813DC7D" w:rsidR="004673D7" w:rsidRDefault="004673D7" w:rsidP="0005531C">
            <w:pPr>
              <w:pStyle w:val="Tabletext"/>
              <w:rPr>
                <w:ins w:id="429" w:author="Jillian Carson-Jackson" w:date="2021-01-30T17:50:00Z"/>
                <w:b/>
              </w:rPr>
            </w:pPr>
          </w:p>
        </w:tc>
        <w:tc>
          <w:tcPr>
            <w:tcW w:w="1870" w:type="dxa"/>
            <w:tcBorders>
              <w:top w:val="single" w:sz="4" w:space="0" w:color="auto"/>
              <w:left w:val="single" w:sz="4" w:space="0" w:color="auto"/>
              <w:bottom w:val="single" w:sz="4" w:space="0" w:color="auto"/>
              <w:right w:val="single" w:sz="4" w:space="0" w:color="auto"/>
            </w:tcBorders>
          </w:tcPr>
          <w:p w14:paraId="08BC4D5D" w14:textId="77777777" w:rsidR="004673D7" w:rsidRPr="0005531C" w:rsidRDefault="004673D7" w:rsidP="0005531C">
            <w:pPr>
              <w:pStyle w:val="Tabletext"/>
              <w:rPr>
                <w:ins w:id="430" w:author="Jillian Carson-Jackson" w:date="2021-01-30T17:50:00Z"/>
              </w:rPr>
            </w:pPr>
          </w:p>
        </w:tc>
        <w:tc>
          <w:tcPr>
            <w:tcW w:w="1650" w:type="dxa"/>
            <w:tcBorders>
              <w:top w:val="single" w:sz="4" w:space="0" w:color="auto"/>
              <w:left w:val="single" w:sz="4" w:space="0" w:color="auto"/>
              <w:bottom w:val="single" w:sz="4" w:space="0" w:color="auto"/>
              <w:right w:val="single" w:sz="4" w:space="0" w:color="auto"/>
            </w:tcBorders>
          </w:tcPr>
          <w:p w14:paraId="3AF0A674" w14:textId="77777777" w:rsidR="004673D7" w:rsidRPr="0005531C" w:rsidRDefault="004673D7" w:rsidP="0005531C">
            <w:pPr>
              <w:pStyle w:val="Tabletext"/>
              <w:rPr>
                <w:ins w:id="431" w:author="Jillian Carson-Jackson" w:date="2021-01-30T17:50:00Z"/>
                <w:szCs w:val="20"/>
              </w:rPr>
            </w:pPr>
          </w:p>
        </w:tc>
        <w:tc>
          <w:tcPr>
            <w:tcW w:w="1540" w:type="dxa"/>
            <w:tcBorders>
              <w:top w:val="single" w:sz="4" w:space="0" w:color="auto"/>
              <w:left w:val="single" w:sz="4" w:space="0" w:color="auto"/>
              <w:bottom w:val="single" w:sz="4" w:space="0" w:color="auto"/>
              <w:right w:val="single" w:sz="4" w:space="0" w:color="auto"/>
            </w:tcBorders>
          </w:tcPr>
          <w:p w14:paraId="3D2E766D" w14:textId="77777777" w:rsidR="004673D7" w:rsidRPr="0005531C" w:rsidRDefault="004673D7" w:rsidP="0005531C">
            <w:pPr>
              <w:pStyle w:val="Tabletext"/>
              <w:rPr>
                <w:ins w:id="432" w:author="Jillian Carson-Jackson" w:date="2021-01-30T17:50:00Z"/>
                <w:szCs w:val="20"/>
              </w:rPr>
            </w:pPr>
          </w:p>
        </w:tc>
      </w:tr>
      <w:tr w:rsidR="0005531C" w:rsidRPr="0076035F" w14:paraId="43B0BDFB" w14:textId="77777777" w:rsidTr="0005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33" w:author="Jillian Carson-Jackson" w:date="2020-12-27T15:12:00Z"/>
        </w:trPr>
        <w:tc>
          <w:tcPr>
            <w:tcW w:w="4728" w:type="dxa"/>
            <w:tcBorders>
              <w:top w:val="single" w:sz="4" w:space="0" w:color="auto"/>
              <w:left w:val="single" w:sz="4" w:space="0" w:color="auto"/>
              <w:bottom w:val="single" w:sz="4" w:space="0" w:color="auto"/>
              <w:right w:val="single" w:sz="4" w:space="0" w:color="auto"/>
            </w:tcBorders>
          </w:tcPr>
          <w:p w14:paraId="64FBEB68" w14:textId="77777777" w:rsidR="001F4379" w:rsidRPr="0005531C" w:rsidRDefault="001F4379" w:rsidP="00D168CC">
            <w:pPr>
              <w:pStyle w:val="Tabletext"/>
              <w:ind w:left="60"/>
              <w:rPr>
                <w:ins w:id="434" w:author="Jillian Carson-Jackson" w:date="2020-12-27T15:26:00Z"/>
                <w:b/>
              </w:rPr>
            </w:pPr>
            <w:commentRangeStart w:id="435"/>
            <w:ins w:id="436" w:author="Jillian Carson-Jackson" w:date="2020-12-27T15:26:00Z">
              <w:r w:rsidRPr="0005531C">
                <w:rPr>
                  <w:b/>
                </w:rPr>
                <w:t>Log and record keeping</w:t>
              </w:r>
              <w:commentRangeEnd w:id="435"/>
              <w:r>
                <w:rPr>
                  <w:rStyle w:val="CommentReference"/>
                  <w:color w:val="auto"/>
                </w:rPr>
                <w:commentReference w:id="435"/>
              </w:r>
            </w:ins>
          </w:p>
          <w:p w14:paraId="6752C187" w14:textId="01D2F06A" w:rsidR="0098341B" w:rsidRPr="0024549A" w:rsidRDefault="001F4379" w:rsidP="0024549A">
            <w:pPr>
              <w:pStyle w:val="Tabletext"/>
              <w:rPr>
                <w:ins w:id="437" w:author="Jillian Carson-Jackson" w:date="2020-12-27T15:26:00Z"/>
              </w:rPr>
            </w:pPr>
            <w:ins w:id="438" w:author="Jillian Carson-Jackson" w:date="2020-12-27T15:26:00Z">
              <w:r w:rsidRPr="0024549A">
                <w:t>Objective</w:t>
              </w:r>
            </w:ins>
            <w:ins w:id="439" w:author="Jillian Carson-Jackson" w:date="2021-01-30T17:04:00Z">
              <w:r w:rsidR="0098341B" w:rsidRPr="0024549A">
                <w:t xml:space="preserve">s </w:t>
              </w:r>
            </w:ins>
            <w:ins w:id="440" w:author="Jillian Carson-Jackson" w:date="2021-01-30T17:53:00Z">
              <w:r w:rsidR="0024549A" w:rsidRPr="0024549A">
                <w:t xml:space="preserve">[and process] </w:t>
              </w:r>
            </w:ins>
            <w:ins w:id="441" w:author="Jillian Carson-Jackson" w:date="2021-01-30T17:04:00Z">
              <w:r w:rsidR="0098341B" w:rsidRPr="0024549A">
                <w:t>of log</w:t>
              </w:r>
              <w:r w:rsidR="00BB23A3" w:rsidRPr="0024549A">
                <w:t xml:space="preserve"> </w:t>
              </w:r>
              <w:r w:rsidR="0098341B" w:rsidRPr="0024549A">
                <w:t>keeping</w:t>
              </w:r>
              <w:r w:rsidR="00BB23A3" w:rsidRPr="0024549A">
                <w:t xml:space="preserve"> </w:t>
              </w:r>
            </w:ins>
          </w:p>
          <w:p w14:paraId="4A290552" w14:textId="77777777" w:rsidR="001F4379" w:rsidRPr="0024549A" w:rsidRDefault="001F4379" w:rsidP="0024549A">
            <w:pPr>
              <w:pStyle w:val="Tabletext"/>
              <w:rPr>
                <w:ins w:id="442" w:author="Jillian Carson-Jackson" w:date="2020-12-27T15:26:00Z"/>
              </w:rPr>
            </w:pPr>
            <w:commentRangeStart w:id="443"/>
            <w:ins w:id="444" w:author="Jillian Carson-Jackson" w:date="2020-12-27T15:26:00Z">
              <w:r w:rsidRPr="0024549A">
                <w:t>Manual log keeping</w:t>
              </w:r>
            </w:ins>
          </w:p>
          <w:p w14:paraId="22BDE605" w14:textId="77777777" w:rsidR="001F4379" w:rsidRPr="0024549A" w:rsidRDefault="001F4379" w:rsidP="0024549A">
            <w:pPr>
              <w:pStyle w:val="Tabletext"/>
              <w:rPr>
                <w:ins w:id="445" w:author="Jillian Carson-Jackson" w:date="2020-12-27T15:26:00Z"/>
              </w:rPr>
            </w:pPr>
            <w:ins w:id="446" w:author="Jillian Carson-Jackson" w:date="2020-12-27T15:26:00Z">
              <w:r w:rsidRPr="0024549A">
                <w:t>Electronic log keeping</w:t>
              </w:r>
            </w:ins>
            <w:commentRangeEnd w:id="443"/>
            <w:ins w:id="447" w:author="Jillian Carson-Jackson" w:date="2021-01-30T17:05:00Z">
              <w:r w:rsidR="0097455F" w:rsidRPr="0024549A">
                <w:commentReference w:id="443"/>
              </w:r>
            </w:ins>
          </w:p>
          <w:p w14:paraId="67BD0E25" w14:textId="29653A9E" w:rsidR="00D71905" w:rsidRPr="003E3A65" w:rsidRDefault="001F4379" w:rsidP="003E3A65">
            <w:pPr>
              <w:pStyle w:val="Tabletext"/>
              <w:rPr>
                <w:ins w:id="448" w:author="Jillian Carson-Jackson" w:date="2020-12-27T15:12:00Z"/>
              </w:rPr>
            </w:pPr>
            <w:ins w:id="449" w:author="Jillian Carson-Jackson" w:date="2020-12-27T15:26:00Z">
              <w:r w:rsidRPr="0024549A">
                <w:t>Statement and report writing</w:t>
              </w:r>
            </w:ins>
          </w:p>
        </w:tc>
        <w:tc>
          <w:tcPr>
            <w:tcW w:w="1870" w:type="dxa"/>
            <w:tcBorders>
              <w:top w:val="single" w:sz="4" w:space="0" w:color="auto"/>
              <w:left w:val="single" w:sz="4" w:space="0" w:color="auto"/>
              <w:bottom w:val="single" w:sz="4" w:space="0" w:color="auto"/>
              <w:right w:val="single" w:sz="4" w:space="0" w:color="auto"/>
            </w:tcBorders>
          </w:tcPr>
          <w:p w14:paraId="5AD48ACA" w14:textId="77777777" w:rsidR="0005531C" w:rsidRPr="0005531C" w:rsidRDefault="0005531C" w:rsidP="0005531C">
            <w:pPr>
              <w:pStyle w:val="Tabletext"/>
              <w:rPr>
                <w:ins w:id="450" w:author="Jillian Carson-Jackson" w:date="2020-12-27T15:12:00Z"/>
              </w:rPr>
            </w:pPr>
            <w:ins w:id="451" w:author="Jillian Carson-Jackson" w:date="2020-12-27T15:12:00Z">
              <w:r w:rsidRPr="0005531C">
                <w:t>Level 3</w:t>
              </w:r>
            </w:ins>
          </w:p>
        </w:tc>
        <w:tc>
          <w:tcPr>
            <w:tcW w:w="1650" w:type="dxa"/>
            <w:tcBorders>
              <w:top w:val="single" w:sz="4" w:space="0" w:color="auto"/>
              <w:left w:val="single" w:sz="4" w:space="0" w:color="auto"/>
              <w:bottom w:val="single" w:sz="4" w:space="0" w:color="auto"/>
              <w:right w:val="single" w:sz="4" w:space="0" w:color="auto"/>
            </w:tcBorders>
          </w:tcPr>
          <w:p w14:paraId="26DD500F" w14:textId="77777777" w:rsidR="0005531C" w:rsidRPr="0005531C" w:rsidRDefault="0005531C" w:rsidP="0005531C">
            <w:pPr>
              <w:pStyle w:val="Tabletext"/>
              <w:rPr>
                <w:ins w:id="452" w:author="Jillian Carson-Jackson" w:date="2020-12-27T15:12:00Z"/>
                <w:szCs w:val="20"/>
              </w:rPr>
            </w:pPr>
          </w:p>
        </w:tc>
        <w:tc>
          <w:tcPr>
            <w:tcW w:w="1540" w:type="dxa"/>
            <w:tcBorders>
              <w:top w:val="single" w:sz="4" w:space="0" w:color="auto"/>
              <w:left w:val="single" w:sz="4" w:space="0" w:color="auto"/>
              <w:bottom w:val="single" w:sz="4" w:space="0" w:color="auto"/>
              <w:right w:val="single" w:sz="4" w:space="0" w:color="auto"/>
            </w:tcBorders>
          </w:tcPr>
          <w:p w14:paraId="13551FC7" w14:textId="77777777" w:rsidR="0005531C" w:rsidRPr="0005531C" w:rsidRDefault="0005531C" w:rsidP="0005531C">
            <w:pPr>
              <w:pStyle w:val="Tabletext"/>
              <w:rPr>
                <w:ins w:id="453" w:author="Jillian Carson-Jackson" w:date="2020-12-27T15:12:00Z"/>
                <w:szCs w:val="20"/>
              </w:rPr>
            </w:pPr>
          </w:p>
        </w:tc>
      </w:tr>
      <w:tr w:rsidR="00D71905" w:rsidRPr="00203FE9" w14:paraId="29E08038" w14:textId="77777777" w:rsidTr="00D17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54" w:author="Jillian Carson-Jackson" w:date="2021-01-30T17:52:00Z"/>
        </w:trPr>
        <w:tc>
          <w:tcPr>
            <w:tcW w:w="4728" w:type="dxa"/>
            <w:tcBorders>
              <w:top w:val="single" w:sz="4" w:space="0" w:color="auto"/>
              <w:left w:val="single" w:sz="4" w:space="0" w:color="auto"/>
              <w:bottom w:val="single" w:sz="4" w:space="0" w:color="auto"/>
              <w:right w:val="single" w:sz="4" w:space="0" w:color="auto"/>
            </w:tcBorders>
          </w:tcPr>
          <w:p w14:paraId="0726F500" w14:textId="77777777" w:rsidR="00D71905" w:rsidRDefault="00D71905" w:rsidP="00D1754F">
            <w:pPr>
              <w:pStyle w:val="Tabletext"/>
              <w:rPr>
                <w:ins w:id="455" w:author="Jillian Carson-Jackson" w:date="2021-01-30T17:52:00Z"/>
                <w:b/>
              </w:rPr>
            </w:pPr>
            <w:ins w:id="456" w:author="Jillian Carson-Jackson" w:date="2021-01-30T17:52:00Z">
              <w:r>
                <w:rPr>
                  <w:b/>
                </w:rPr>
                <w:t>Handovers</w:t>
              </w:r>
            </w:ins>
          </w:p>
          <w:p w14:paraId="65D8D3B0" w14:textId="77777777" w:rsidR="00D71905" w:rsidRPr="00D71905" w:rsidRDefault="00D71905" w:rsidP="00D1754F">
            <w:pPr>
              <w:pStyle w:val="Tabletext"/>
              <w:rPr>
                <w:ins w:id="457" w:author="Jillian Carson-Jackson" w:date="2021-01-30T17:52:00Z"/>
              </w:rPr>
            </w:pPr>
            <w:ins w:id="458" w:author="Jillian Carson-Jackson" w:date="2021-01-30T17:52:00Z">
              <w:r w:rsidRPr="00D71905">
                <w:t>Shift handover</w:t>
              </w:r>
            </w:ins>
          </w:p>
          <w:p w14:paraId="4380BBBD" w14:textId="786F9E5A" w:rsidR="00D71905" w:rsidRDefault="00D71905" w:rsidP="00D71905">
            <w:pPr>
              <w:pStyle w:val="Tabletext"/>
              <w:rPr>
                <w:ins w:id="459" w:author="Jillian Carson-Jackson" w:date="2021-01-30T17:52:00Z"/>
                <w:b/>
              </w:rPr>
            </w:pPr>
            <w:ins w:id="460" w:author="Jillian Carson-Jackson" w:date="2021-01-30T17:52:00Z">
              <w:r w:rsidRPr="00D71905">
                <w:t>Vessel handovers</w:t>
              </w:r>
            </w:ins>
          </w:p>
        </w:tc>
        <w:tc>
          <w:tcPr>
            <w:tcW w:w="1870" w:type="dxa"/>
            <w:tcBorders>
              <w:top w:val="single" w:sz="4" w:space="0" w:color="auto"/>
              <w:left w:val="single" w:sz="4" w:space="0" w:color="auto"/>
              <w:bottom w:val="single" w:sz="4" w:space="0" w:color="auto"/>
              <w:right w:val="single" w:sz="4" w:space="0" w:color="auto"/>
            </w:tcBorders>
          </w:tcPr>
          <w:p w14:paraId="3CAF13C8" w14:textId="77777777" w:rsidR="00D71905" w:rsidRPr="00D1754F" w:rsidRDefault="00D71905" w:rsidP="00D1754F">
            <w:pPr>
              <w:pStyle w:val="Tabletext"/>
              <w:rPr>
                <w:ins w:id="461" w:author="Jillian Carson-Jackson" w:date="2021-01-30T17:52:00Z"/>
              </w:rPr>
            </w:pPr>
          </w:p>
        </w:tc>
        <w:tc>
          <w:tcPr>
            <w:tcW w:w="1650" w:type="dxa"/>
            <w:tcBorders>
              <w:top w:val="single" w:sz="4" w:space="0" w:color="auto"/>
              <w:left w:val="single" w:sz="4" w:space="0" w:color="auto"/>
              <w:bottom w:val="single" w:sz="4" w:space="0" w:color="auto"/>
              <w:right w:val="single" w:sz="4" w:space="0" w:color="auto"/>
            </w:tcBorders>
          </w:tcPr>
          <w:p w14:paraId="2396BC7F" w14:textId="77777777" w:rsidR="00D71905" w:rsidRPr="00D1754F" w:rsidRDefault="00D71905" w:rsidP="00D1754F">
            <w:pPr>
              <w:pStyle w:val="Tabletext"/>
              <w:rPr>
                <w:ins w:id="462" w:author="Jillian Carson-Jackson" w:date="2021-01-30T17:52:00Z"/>
              </w:rPr>
            </w:pPr>
          </w:p>
        </w:tc>
        <w:tc>
          <w:tcPr>
            <w:tcW w:w="1540" w:type="dxa"/>
            <w:tcBorders>
              <w:top w:val="single" w:sz="4" w:space="0" w:color="auto"/>
              <w:left w:val="single" w:sz="4" w:space="0" w:color="auto"/>
              <w:bottom w:val="single" w:sz="4" w:space="0" w:color="auto"/>
              <w:right w:val="single" w:sz="4" w:space="0" w:color="auto"/>
            </w:tcBorders>
          </w:tcPr>
          <w:p w14:paraId="68CA09A2" w14:textId="77777777" w:rsidR="00D71905" w:rsidRPr="00D1754F" w:rsidRDefault="00D71905" w:rsidP="00D1754F">
            <w:pPr>
              <w:pStyle w:val="Tabletext"/>
              <w:rPr>
                <w:ins w:id="463" w:author="Jillian Carson-Jackson" w:date="2021-01-30T17:52:00Z"/>
              </w:rPr>
            </w:pPr>
          </w:p>
        </w:tc>
      </w:tr>
      <w:tr w:rsidR="00D1754F" w:rsidRPr="00203FE9" w14:paraId="44A966B3" w14:textId="77777777" w:rsidTr="00D17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64" w:author="Jillian Carson-Jackson" w:date="2020-12-27T15:31:00Z"/>
        </w:trPr>
        <w:tc>
          <w:tcPr>
            <w:tcW w:w="4728" w:type="dxa"/>
            <w:tcBorders>
              <w:top w:val="single" w:sz="4" w:space="0" w:color="auto"/>
              <w:left w:val="single" w:sz="4" w:space="0" w:color="auto"/>
              <w:bottom w:val="single" w:sz="4" w:space="0" w:color="auto"/>
              <w:right w:val="single" w:sz="4" w:space="0" w:color="auto"/>
            </w:tcBorders>
          </w:tcPr>
          <w:p w14:paraId="540235F1" w14:textId="77777777" w:rsidR="00D1754F" w:rsidRDefault="00D1754F" w:rsidP="00D1754F">
            <w:pPr>
              <w:pStyle w:val="Tabletext"/>
              <w:rPr>
                <w:ins w:id="465" w:author="Jillian Carson-Jackson" w:date="2020-12-27T15:32:00Z"/>
                <w:b/>
              </w:rPr>
            </w:pPr>
            <w:ins w:id="466" w:author="Jillian Carson-Jackson" w:date="2020-12-27T15:32:00Z">
              <w:r>
                <w:rPr>
                  <w:b/>
                </w:rPr>
                <w:t xml:space="preserve">Use of VHF radio </w:t>
              </w:r>
              <w:commentRangeStart w:id="467"/>
              <w:r>
                <w:rPr>
                  <w:b/>
                </w:rPr>
                <w:t>communication in VTS</w:t>
              </w:r>
            </w:ins>
            <w:commentRangeEnd w:id="467"/>
            <w:ins w:id="468" w:author="Jillian Carson-Jackson" w:date="2020-12-27T15:33:00Z">
              <w:r>
                <w:rPr>
                  <w:rStyle w:val="CommentReference"/>
                  <w:color w:val="auto"/>
                </w:rPr>
                <w:commentReference w:id="467"/>
              </w:r>
            </w:ins>
          </w:p>
          <w:p w14:paraId="71C4AF4B" w14:textId="6F51C750" w:rsidR="00D1754F" w:rsidRPr="00D1754F" w:rsidRDefault="00D1754F" w:rsidP="00D1754F">
            <w:pPr>
              <w:pStyle w:val="Tabletext"/>
              <w:rPr>
                <w:ins w:id="469" w:author="Jillian Carson-Jackson" w:date="2020-12-27T15:32:00Z"/>
                <w:bCs/>
              </w:rPr>
            </w:pPr>
            <w:ins w:id="470" w:author="Jillian Carson-Jackson" w:date="2020-12-27T15:32:00Z">
              <w:r w:rsidRPr="00D1754F">
                <w:rPr>
                  <w:bCs/>
                </w:rPr>
                <w:t xml:space="preserve">Communication procedures, </w:t>
              </w:r>
            </w:ins>
            <w:ins w:id="471" w:author="Jillian Carson-Jackson" w:date="2021-01-30T18:26:00Z">
              <w:r w:rsidR="00475533">
                <w:rPr>
                  <w:bCs/>
                </w:rPr>
                <w:t>routine and non-routing</w:t>
              </w:r>
            </w:ins>
          </w:p>
          <w:p w14:paraId="4BFC94F8" w14:textId="65E67E48" w:rsidR="00D1754F" w:rsidRPr="00D1754F" w:rsidRDefault="00D1754F" w:rsidP="00D1754F">
            <w:pPr>
              <w:pStyle w:val="Tabletext"/>
              <w:rPr>
                <w:ins w:id="472" w:author="Jillian Carson-Jackson" w:date="2020-12-27T15:31:00Z"/>
                <w:bCs/>
              </w:rPr>
            </w:pPr>
            <w:commentRangeStart w:id="473"/>
            <w:ins w:id="474" w:author="Jillian Carson-Jackson" w:date="2020-12-27T15:32:00Z">
              <w:r w:rsidRPr="00D1754F">
                <w:rPr>
                  <w:bCs/>
                </w:rPr>
                <w:t>Equipment failure and channel saturation</w:t>
              </w:r>
            </w:ins>
            <w:commentRangeEnd w:id="473"/>
            <w:ins w:id="475" w:author="Jillian Carson-Jackson" w:date="2021-01-30T18:25:00Z">
              <w:r w:rsidR="009102A3">
                <w:rPr>
                  <w:rStyle w:val="CommentReference"/>
                  <w:color w:val="auto"/>
                </w:rPr>
                <w:commentReference w:id="473"/>
              </w:r>
            </w:ins>
          </w:p>
        </w:tc>
        <w:tc>
          <w:tcPr>
            <w:tcW w:w="1870" w:type="dxa"/>
            <w:tcBorders>
              <w:top w:val="single" w:sz="4" w:space="0" w:color="auto"/>
              <w:left w:val="single" w:sz="4" w:space="0" w:color="auto"/>
              <w:bottom w:val="single" w:sz="4" w:space="0" w:color="auto"/>
              <w:right w:val="single" w:sz="4" w:space="0" w:color="auto"/>
            </w:tcBorders>
          </w:tcPr>
          <w:p w14:paraId="33EBCC21" w14:textId="38F39D2E" w:rsidR="00D1754F" w:rsidRPr="00D1754F" w:rsidRDefault="00D1754F" w:rsidP="00D1754F">
            <w:pPr>
              <w:pStyle w:val="Tabletext"/>
              <w:rPr>
                <w:ins w:id="476" w:author="Jillian Carson-Jackson" w:date="2020-12-27T15:31:00Z"/>
              </w:rPr>
            </w:pPr>
            <w:ins w:id="477" w:author="Jillian Carson-Jackson" w:date="2020-12-27T15:31:00Z">
              <w:r w:rsidRPr="00D1754F">
                <w:t xml:space="preserve">Level </w:t>
              </w:r>
            </w:ins>
            <w:ins w:id="478" w:author="Jillian Carson-Jackson" w:date="2020-12-27T15:33:00Z">
              <w:r>
                <w:t>4</w:t>
              </w:r>
            </w:ins>
          </w:p>
        </w:tc>
        <w:tc>
          <w:tcPr>
            <w:tcW w:w="1650" w:type="dxa"/>
            <w:tcBorders>
              <w:top w:val="single" w:sz="4" w:space="0" w:color="auto"/>
              <w:left w:val="single" w:sz="4" w:space="0" w:color="auto"/>
              <w:bottom w:val="single" w:sz="4" w:space="0" w:color="auto"/>
              <w:right w:val="single" w:sz="4" w:space="0" w:color="auto"/>
            </w:tcBorders>
          </w:tcPr>
          <w:p w14:paraId="7802E640" w14:textId="77777777" w:rsidR="00D1754F" w:rsidRPr="00D1754F" w:rsidRDefault="00D1754F" w:rsidP="00D1754F">
            <w:pPr>
              <w:pStyle w:val="Tabletext"/>
              <w:rPr>
                <w:ins w:id="479" w:author="Jillian Carson-Jackson" w:date="2020-12-27T15:31:00Z"/>
              </w:rPr>
            </w:pPr>
          </w:p>
        </w:tc>
        <w:tc>
          <w:tcPr>
            <w:tcW w:w="1540" w:type="dxa"/>
            <w:tcBorders>
              <w:top w:val="single" w:sz="4" w:space="0" w:color="auto"/>
              <w:left w:val="single" w:sz="4" w:space="0" w:color="auto"/>
              <w:bottom w:val="single" w:sz="4" w:space="0" w:color="auto"/>
              <w:right w:val="single" w:sz="4" w:space="0" w:color="auto"/>
            </w:tcBorders>
          </w:tcPr>
          <w:p w14:paraId="22482468" w14:textId="77777777" w:rsidR="00D1754F" w:rsidRPr="00D1754F" w:rsidRDefault="00D1754F" w:rsidP="00D1754F">
            <w:pPr>
              <w:pStyle w:val="Tabletext"/>
              <w:rPr>
                <w:ins w:id="480" w:author="Jillian Carson-Jackson" w:date="2020-12-27T15:31:00Z"/>
              </w:rPr>
            </w:pPr>
          </w:p>
        </w:tc>
      </w:tr>
      <w:tr w:rsidR="008C4757" w:rsidRPr="00C50983" w:rsidDel="00707716" w14:paraId="065C760F" w14:textId="62DD2CEC"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481" w:author="Jillian Carson-Jackson" w:date="2020-12-27T15:13:00Z"/>
        </w:trPr>
        <w:tc>
          <w:tcPr>
            <w:tcW w:w="4728" w:type="dxa"/>
          </w:tcPr>
          <w:p w14:paraId="0DF794D1" w14:textId="29CB745A" w:rsidR="008C4757" w:rsidRPr="008C4757" w:rsidDel="00707716" w:rsidRDefault="008C4757" w:rsidP="008C4757">
            <w:pPr>
              <w:pStyle w:val="Tabletext"/>
              <w:rPr>
                <w:del w:id="482" w:author="Jillian Carson-Jackson" w:date="2020-12-27T15:13:00Z"/>
                <w:b/>
              </w:rPr>
            </w:pPr>
            <w:del w:id="483" w:author="Jillian Carson-Jackson" w:date="2020-12-27T15:07:00Z">
              <w:r w:rsidRPr="008C4757" w:rsidDel="00C04338">
                <w:rPr>
                  <w:b/>
                </w:rPr>
                <w:delText>Collecting information</w:delText>
              </w:r>
            </w:del>
          </w:p>
          <w:p w14:paraId="6E14DCF5" w14:textId="6D18141B" w:rsidR="008C4757" w:rsidRPr="00C50983" w:rsidDel="00707716" w:rsidRDefault="008C4757" w:rsidP="008C4757">
            <w:pPr>
              <w:pStyle w:val="Tabletext"/>
              <w:rPr>
                <w:del w:id="484" w:author="Jillian Carson-Jackson" w:date="2020-12-27T15:13:00Z"/>
              </w:rPr>
            </w:pPr>
            <w:del w:id="485" w:author="Jillian Carson-Jackson" w:date="2020-12-27T15:13:00Z">
              <w:r w:rsidRPr="00C50983" w:rsidDel="00707716">
                <w:delText>Questioning techniques</w:delText>
              </w:r>
            </w:del>
          </w:p>
        </w:tc>
        <w:tc>
          <w:tcPr>
            <w:tcW w:w="1870" w:type="dxa"/>
          </w:tcPr>
          <w:p w14:paraId="316D8FD7" w14:textId="4E068AA3" w:rsidR="008C4757" w:rsidRPr="00C50983" w:rsidDel="00707716" w:rsidRDefault="008C4757" w:rsidP="008C4757">
            <w:pPr>
              <w:pStyle w:val="Tabletext"/>
              <w:rPr>
                <w:del w:id="486" w:author="Jillian Carson-Jackson" w:date="2020-12-27T15:13:00Z"/>
              </w:rPr>
            </w:pPr>
            <w:del w:id="487" w:author="Jillian Carson-Jackson" w:date="2020-12-27T15:13:00Z">
              <w:r w:rsidRPr="00C50983" w:rsidDel="00707716">
                <w:delText>Level 2</w:delText>
              </w:r>
            </w:del>
          </w:p>
        </w:tc>
        <w:tc>
          <w:tcPr>
            <w:tcW w:w="1650" w:type="dxa"/>
          </w:tcPr>
          <w:p w14:paraId="5333EB78" w14:textId="6C016395" w:rsidR="008C4757" w:rsidRPr="00C50983" w:rsidDel="00707716" w:rsidRDefault="008C4757" w:rsidP="008C4757">
            <w:pPr>
              <w:pStyle w:val="Tabletext"/>
              <w:rPr>
                <w:del w:id="488" w:author="Jillian Carson-Jackson" w:date="2020-12-27T15:13:00Z"/>
              </w:rPr>
            </w:pPr>
          </w:p>
        </w:tc>
        <w:tc>
          <w:tcPr>
            <w:tcW w:w="1540" w:type="dxa"/>
          </w:tcPr>
          <w:p w14:paraId="09DD358F" w14:textId="0C563934" w:rsidR="008C4757" w:rsidRPr="00C50983" w:rsidDel="00707716" w:rsidRDefault="008C4757" w:rsidP="008C4757">
            <w:pPr>
              <w:pStyle w:val="Tabletext"/>
              <w:rPr>
                <w:del w:id="489" w:author="Jillian Carson-Jackson" w:date="2020-12-27T15:13:00Z"/>
              </w:rPr>
            </w:pPr>
          </w:p>
        </w:tc>
      </w:tr>
      <w:tr w:rsidR="008C4757" w:rsidRPr="00C50983" w14:paraId="44EF5925"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429DF63" w14:textId="77777777" w:rsidR="008C4757" w:rsidRPr="00C50983" w:rsidRDefault="008C4757" w:rsidP="008C4757">
            <w:pPr>
              <w:pStyle w:val="Tabletext"/>
            </w:pPr>
          </w:p>
        </w:tc>
        <w:tc>
          <w:tcPr>
            <w:tcW w:w="1870" w:type="dxa"/>
          </w:tcPr>
          <w:p w14:paraId="756BACCF" w14:textId="77777777" w:rsidR="008C4757" w:rsidRPr="00C50983" w:rsidRDefault="008C4757" w:rsidP="008C4757">
            <w:pPr>
              <w:pStyle w:val="Tabletext"/>
            </w:pPr>
          </w:p>
        </w:tc>
        <w:tc>
          <w:tcPr>
            <w:tcW w:w="1650" w:type="dxa"/>
          </w:tcPr>
          <w:p w14:paraId="3ED164DB" w14:textId="492E86BB" w:rsidR="008C4757" w:rsidRPr="00C50983" w:rsidRDefault="008C4757" w:rsidP="008C4757">
            <w:pPr>
              <w:pStyle w:val="Tabletext"/>
            </w:pPr>
            <w:commentRangeStart w:id="490"/>
            <w:r w:rsidRPr="00C50983">
              <w:t>Total 91</w:t>
            </w:r>
            <w:ins w:id="491" w:author="Jillian Carson-Jackson" w:date="2020-12-27T15:13:00Z">
              <w:r w:rsidR="00707716">
                <w:t xml:space="preserve"> +7</w:t>
              </w:r>
            </w:ins>
            <w:r w:rsidRPr="00C50983">
              <w:t xml:space="preserve"> </w:t>
            </w:r>
            <w:ins w:id="492" w:author="Jillian Carson-Jackson" w:date="2020-12-27T15:33:00Z">
              <w:r w:rsidR="00B27AAA">
                <w:t>+ 1</w:t>
              </w:r>
            </w:ins>
            <w:ins w:id="493" w:author="Jillian Carson-Jackson" w:date="2020-12-27T15:36:00Z">
              <w:r w:rsidR="00175790">
                <w:t>1</w:t>
              </w:r>
            </w:ins>
            <w:ins w:id="494" w:author="Jillian Carson-Jackson" w:date="2020-12-27T15:33:00Z">
              <w:r w:rsidR="00B27AAA">
                <w:t xml:space="preserve"> </w:t>
              </w:r>
            </w:ins>
            <w:r w:rsidRPr="00C50983">
              <w:t>hours</w:t>
            </w:r>
            <w:commentRangeEnd w:id="490"/>
            <w:r w:rsidR="00C77FA0">
              <w:rPr>
                <w:rStyle w:val="CommentReference"/>
                <w:color w:val="auto"/>
              </w:rPr>
              <w:commentReference w:id="490"/>
            </w:r>
          </w:p>
        </w:tc>
        <w:tc>
          <w:tcPr>
            <w:tcW w:w="1540" w:type="dxa"/>
          </w:tcPr>
          <w:p w14:paraId="0216EF84" w14:textId="180399D7" w:rsidR="008C4757" w:rsidRPr="00C50983" w:rsidRDefault="008C4757" w:rsidP="008C4757">
            <w:pPr>
              <w:pStyle w:val="Tabletext"/>
            </w:pPr>
            <w:r w:rsidRPr="00C50983">
              <w:t xml:space="preserve">Total 75 </w:t>
            </w:r>
            <w:ins w:id="495" w:author="Jillian Carson-Jackson" w:date="2020-12-27T15:13:00Z">
              <w:r w:rsidR="00707716">
                <w:t>+11</w:t>
              </w:r>
            </w:ins>
            <w:ins w:id="496" w:author="Jillian Carson-Jackson" w:date="2020-12-27T15:14:00Z">
              <w:r w:rsidR="00707716">
                <w:t xml:space="preserve"> </w:t>
              </w:r>
            </w:ins>
            <w:ins w:id="497" w:author="Jillian Carson-Jackson" w:date="2020-12-27T15:33:00Z">
              <w:r w:rsidR="00B27AAA">
                <w:t>+ 3</w:t>
              </w:r>
            </w:ins>
            <w:ins w:id="498" w:author="Jillian Carson-Jackson" w:date="2020-12-27T15:36:00Z">
              <w:r w:rsidR="00033E27">
                <w:t>1</w:t>
              </w:r>
            </w:ins>
            <w:ins w:id="499" w:author="Jillian Carson-Jackson" w:date="2020-12-27T15:33:00Z">
              <w:r w:rsidR="00B27AAA">
                <w:t xml:space="preserve"> </w:t>
              </w:r>
            </w:ins>
            <w:r w:rsidRPr="00C50983">
              <w:t>hours</w:t>
            </w:r>
          </w:p>
        </w:tc>
      </w:tr>
    </w:tbl>
    <w:p w14:paraId="49B9D616" w14:textId="77777777" w:rsidR="008C4757" w:rsidRPr="00093294" w:rsidRDefault="008C4757" w:rsidP="00C915F9">
      <w:pPr>
        <w:pStyle w:val="BodyText"/>
      </w:pPr>
    </w:p>
    <w:p w14:paraId="5BDF2E8E" w14:textId="77777777" w:rsidR="0042518D" w:rsidRPr="00093294" w:rsidRDefault="0042518D" w:rsidP="0042518D">
      <w:pPr>
        <w:pStyle w:val="BodyText"/>
      </w:pPr>
    </w:p>
    <w:p w14:paraId="5888D85F" w14:textId="2B446E33" w:rsidR="00880457" w:rsidRPr="00880457" w:rsidRDefault="008C4757" w:rsidP="008C4757">
      <w:pPr>
        <w:pStyle w:val="BodyText"/>
        <w:rPr>
          <w:i/>
        </w:rPr>
      </w:pPr>
      <w:r w:rsidRPr="00880457">
        <w:rPr>
          <w:i/>
        </w:rPr>
        <w:t>Notes:</w:t>
      </w:r>
      <w:r w:rsidRPr="00880457">
        <w:rPr>
          <w:i/>
        </w:rPr>
        <w:tab/>
        <w:t xml:space="preserve">1.  </w:t>
      </w:r>
      <w:r w:rsidR="00880457" w:rsidRPr="00880457">
        <w:rPr>
          <w:i/>
        </w:rPr>
        <w:tab/>
      </w:r>
      <w:r w:rsidRPr="00880457">
        <w:rPr>
          <w:i/>
        </w:rPr>
        <w:t>The time required for module 1 above will vary with the entrance level of the trainee.</w:t>
      </w:r>
      <w:r w:rsidR="00880457" w:rsidRPr="00880457">
        <w:rPr>
          <w:i/>
        </w:rPr>
        <w:t xml:space="preserve"> </w:t>
      </w:r>
    </w:p>
    <w:p w14:paraId="1C09E178" w14:textId="59C630B6" w:rsidR="0042518D" w:rsidRPr="00880457" w:rsidRDefault="008C4757" w:rsidP="00880457">
      <w:pPr>
        <w:pStyle w:val="BodyText"/>
        <w:ind w:left="1418"/>
        <w:rPr>
          <w:i/>
        </w:rPr>
        <w:sectPr w:rsidR="0042518D" w:rsidRPr="00880457" w:rsidSect="00292085">
          <w:headerReference w:type="default" r:id="rId27"/>
          <w:pgSz w:w="11906" w:h="16838" w:code="9"/>
          <w:pgMar w:top="1134" w:right="794" w:bottom="1134" w:left="907" w:header="851" w:footer="851" w:gutter="0"/>
          <w:cols w:space="708"/>
          <w:docGrid w:linePitch="360"/>
        </w:sectPr>
      </w:pPr>
      <w:r w:rsidRPr="00880457">
        <w:rPr>
          <w:i/>
        </w:rPr>
        <w:t>The recommended hours are set on the assumption that the trainee has achieved IELTS level 5 or the equivalent</w:t>
      </w:r>
      <w:ins w:id="500" w:author="Jillian Carson-Jackson" w:date="2020-12-27T15:38:00Z">
        <w:r w:rsidR="00FF7105">
          <w:rPr>
            <w:i/>
          </w:rPr>
          <w:t xml:space="preserve"> and possesses a valid VHF radio operator certificate</w:t>
        </w:r>
      </w:ins>
      <w:r w:rsidRPr="00880457">
        <w:rPr>
          <w:i/>
        </w:rPr>
        <w:t>.</w:t>
      </w:r>
    </w:p>
    <w:p w14:paraId="7289D00D" w14:textId="35E3F10D" w:rsidR="005D16C2" w:rsidRPr="005D16C2" w:rsidRDefault="0042518D" w:rsidP="00F64B31">
      <w:pPr>
        <w:pStyle w:val="ModuleHeading1"/>
      </w:pPr>
      <w:bookmarkStart w:id="501" w:name="_Toc442348115"/>
      <w:bookmarkStart w:id="502" w:name="_Toc6299028"/>
      <w:r w:rsidRPr="00093294">
        <w:t xml:space="preserve">DETAILED </w:t>
      </w:r>
      <w:r w:rsidRPr="00B94E6E">
        <w:t>TEACHING</w:t>
      </w:r>
      <w:r w:rsidRPr="00093294">
        <w:t xml:space="preserve"> SYLLABUS FOR MODULE 1 – </w:t>
      </w:r>
      <w:bookmarkEnd w:id="501"/>
      <w:del w:id="503" w:author="Jillian Carson-Jackson" w:date="2020-12-27T15:39:00Z">
        <w:r w:rsidR="007605DF" w:rsidDel="001F7BEB">
          <w:delText>LANGUAGE</w:delText>
        </w:r>
      </w:del>
      <w:bookmarkEnd w:id="502"/>
      <w:ins w:id="504" w:author="Jillian Carson-Jackson" w:date="2020-12-27T15:39:00Z">
        <w:r w:rsidR="001F7BEB">
          <w:t>Communication Coordination and interaction</w:t>
        </w:r>
      </w:ins>
    </w:p>
    <w:p w14:paraId="31C897CE" w14:textId="77777777" w:rsidR="0042518D" w:rsidRDefault="0042518D" w:rsidP="0042518D">
      <w:pPr>
        <w:pStyle w:val="Heading1separatationline"/>
      </w:pPr>
    </w:p>
    <w:p w14:paraId="07B9E244" w14:textId="3A62D903" w:rsidR="00880457" w:rsidRPr="00880457" w:rsidRDefault="0042518D" w:rsidP="00880457">
      <w:pPr>
        <w:pStyle w:val="Tablecaption"/>
      </w:pPr>
      <w:bookmarkStart w:id="505" w:name="_Toc434431727"/>
      <w:bookmarkStart w:id="506" w:name="_Toc442347374"/>
      <w:bookmarkStart w:id="507" w:name="_Toc443313837"/>
      <w:bookmarkStart w:id="508" w:name="_Toc531423230"/>
      <w:r w:rsidRPr="00093294">
        <w:t xml:space="preserve">Detailed Teaching Syllabus </w:t>
      </w:r>
      <w:r w:rsidR="00880457">
        <w:t>–</w:t>
      </w:r>
      <w:r w:rsidR="002A29D4" w:rsidRPr="00093294">
        <w:t xml:space="preserve"> </w:t>
      </w:r>
      <w:bookmarkEnd w:id="505"/>
      <w:bookmarkEnd w:id="506"/>
      <w:bookmarkEnd w:id="507"/>
      <w:del w:id="509" w:author="Jillian Carson-Jackson" w:date="2020-12-27T15:39:00Z">
        <w:r w:rsidR="00880457" w:rsidDel="001F7BEB">
          <w:delText>Language</w:delText>
        </w:r>
      </w:del>
      <w:bookmarkEnd w:id="508"/>
      <w:ins w:id="510" w:author="Jillian Carson-Jackson" w:date="2020-12-27T15:39:00Z">
        <w:r w:rsidR="001F7BEB">
          <w:t>Communication Coor</w:t>
        </w:r>
      </w:ins>
      <w:ins w:id="511" w:author="Jillian Carson-Jackson" w:date="2020-12-27T15:40:00Z">
        <w:r w:rsidR="001F7BEB">
          <w:t>dination and Interaction</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2971"/>
        <w:gridCol w:w="2982"/>
      </w:tblGrid>
      <w:tr w:rsidR="00880457" w:rsidRPr="00C50983" w14:paraId="6341AC37" w14:textId="77777777" w:rsidTr="003F033F">
        <w:trPr>
          <w:cantSplit/>
          <w:tblHeader/>
          <w:jc w:val="center"/>
        </w:trPr>
        <w:tc>
          <w:tcPr>
            <w:tcW w:w="8330" w:type="dxa"/>
            <w:tcBorders>
              <w:bottom w:val="single" w:sz="12" w:space="0" w:color="auto"/>
            </w:tcBorders>
            <w:shd w:val="clear" w:color="auto" w:fill="D9D9D9" w:themeFill="background1" w:themeFillShade="D9"/>
            <w:vAlign w:val="center"/>
          </w:tcPr>
          <w:p w14:paraId="4826A792" w14:textId="77777777" w:rsidR="00880457" w:rsidRPr="00880457" w:rsidRDefault="00880457" w:rsidP="00880457">
            <w:pPr>
              <w:pStyle w:val="Tabletext"/>
              <w:jc w:val="center"/>
              <w:rPr>
                <w:b/>
                <w:color w:val="00AFAA"/>
                <w:sz w:val="22"/>
                <w:szCs w:val="22"/>
              </w:rPr>
            </w:pPr>
            <w:r w:rsidRPr="00880457">
              <w:rPr>
                <w:b/>
                <w:color w:val="00AFAA"/>
                <w:sz w:val="22"/>
                <w:szCs w:val="22"/>
              </w:rPr>
              <w:t>Subjects / Learning Objectives</w:t>
            </w:r>
          </w:p>
        </w:tc>
        <w:tc>
          <w:tcPr>
            <w:tcW w:w="2971" w:type="dxa"/>
            <w:tcBorders>
              <w:bottom w:val="single" w:sz="12" w:space="0" w:color="auto"/>
            </w:tcBorders>
            <w:shd w:val="clear" w:color="auto" w:fill="D9D9D9" w:themeFill="background1" w:themeFillShade="D9"/>
            <w:vAlign w:val="center"/>
          </w:tcPr>
          <w:p w14:paraId="0DF75D31" w14:textId="77777777" w:rsidR="00880457" w:rsidRPr="00880457" w:rsidRDefault="00880457" w:rsidP="00880457">
            <w:pPr>
              <w:pStyle w:val="Tabletext"/>
              <w:jc w:val="center"/>
              <w:rPr>
                <w:b/>
                <w:color w:val="00AFAA"/>
                <w:sz w:val="22"/>
                <w:szCs w:val="22"/>
              </w:rPr>
            </w:pPr>
            <w:r w:rsidRPr="00880457">
              <w:rPr>
                <w:b/>
                <w:color w:val="00AFAA"/>
                <w:sz w:val="22"/>
                <w:szCs w:val="22"/>
              </w:rPr>
              <w:t>Reference</w:t>
            </w:r>
          </w:p>
        </w:tc>
        <w:tc>
          <w:tcPr>
            <w:tcW w:w="2982" w:type="dxa"/>
            <w:tcBorders>
              <w:bottom w:val="single" w:sz="12" w:space="0" w:color="auto"/>
            </w:tcBorders>
            <w:shd w:val="clear" w:color="auto" w:fill="D9D9D9" w:themeFill="background1" w:themeFillShade="D9"/>
            <w:vAlign w:val="center"/>
          </w:tcPr>
          <w:p w14:paraId="65BEC969" w14:textId="77777777" w:rsidR="00880457" w:rsidRPr="00880457" w:rsidRDefault="00880457" w:rsidP="00880457">
            <w:pPr>
              <w:pStyle w:val="Tabletext"/>
              <w:jc w:val="center"/>
              <w:rPr>
                <w:b/>
                <w:color w:val="00AFAA"/>
                <w:sz w:val="22"/>
                <w:szCs w:val="22"/>
              </w:rPr>
            </w:pPr>
            <w:r w:rsidRPr="00880457">
              <w:rPr>
                <w:b/>
                <w:color w:val="00AFAA"/>
                <w:sz w:val="22"/>
                <w:szCs w:val="22"/>
              </w:rPr>
              <w:t>Teaching Aid</w:t>
            </w:r>
          </w:p>
        </w:tc>
      </w:tr>
      <w:tr w:rsidR="00880457" w:rsidRPr="00C50983" w14:paraId="0040B94E" w14:textId="77777777" w:rsidTr="003F033F">
        <w:trPr>
          <w:cantSplit/>
          <w:jc w:val="center"/>
        </w:trPr>
        <w:tc>
          <w:tcPr>
            <w:tcW w:w="8330" w:type="dxa"/>
            <w:tcBorders>
              <w:top w:val="single" w:sz="12" w:space="0" w:color="auto"/>
            </w:tcBorders>
            <w:shd w:val="clear" w:color="auto" w:fill="D9D9D9" w:themeFill="background1" w:themeFillShade="D9"/>
          </w:tcPr>
          <w:p w14:paraId="6978A979" w14:textId="77777777" w:rsidR="00880457" w:rsidRPr="00C50983" w:rsidRDefault="00880457" w:rsidP="00880457">
            <w:pPr>
              <w:pStyle w:val="Tabletext"/>
            </w:pPr>
            <w:r w:rsidRPr="00C50983">
              <w:rPr>
                <w:i/>
              </w:rPr>
              <w:t>Have a sufficient knowledge of the English language to be able to use charts and other nautical publications, understand meteorological and oceanographic information and communicate with vessels and allied services for VTS mission purposes.</w:t>
            </w:r>
          </w:p>
        </w:tc>
        <w:tc>
          <w:tcPr>
            <w:tcW w:w="2971" w:type="dxa"/>
            <w:tcBorders>
              <w:top w:val="single" w:sz="12" w:space="0" w:color="auto"/>
            </w:tcBorders>
            <w:shd w:val="clear" w:color="auto" w:fill="D9D9D9" w:themeFill="background1" w:themeFillShade="D9"/>
          </w:tcPr>
          <w:p w14:paraId="550A6B96" w14:textId="77777777" w:rsidR="00880457" w:rsidRPr="00C50983" w:rsidRDefault="00880457" w:rsidP="00880457">
            <w:pPr>
              <w:pStyle w:val="Tabletext"/>
            </w:pPr>
          </w:p>
        </w:tc>
        <w:tc>
          <w:tcPr>
            <w:tcW w:w="2982" w:type="dxa"/>
            <w:tcBorders>
              <w:top w:val="single" w:sz="12" w:space="0" w:color="auto"/>
            </w:tcBorders>
            <w:shd w:val="clear" w:color="auto" w:fill="D9D9D9" w:themeFill="background1" w:themeFillShade="D9"/>
          </w:tcPr>
          <w:p w14:paraId="0BCE3129" w14:textId="77777777" w:rsidR="00880457" w:rsidRPr="00C50983" w:rsidRDefault="00880457" w:rsidP="00880457">
            <w:pPr>
              <w:pStyle w:val="Tabletext"/>
            </w:pPr>
          </w:p>
        </w:tc>
      </w:tr>
      <w:tr w:rsidR="003F033F" w:rsidRPr="00CD1A5B" w14:paraId="483D02A9" w14:textId="77777777" w:rsidTr="003F033F">
        <w:trPr>
          <w:cantSplit/>
          <w:trHeight w:hRule="exact" w:val="521"/>
          <w:jc w:val="center"/>
          <w:ins w:id="512" w:author="Jillian Carson-Jackson" w:date="2021-01-30T17:12:00Z"/>
        </w:trPr>
        <w:tc>
          <w:tcPr>
            <w:tcW w:w="8330" w:type="dxa"/>
            <w:tcBorders>
              <w:top w:val="single" w:sz="12" w:space="0" w:color="auto"/>
              <w:bottom w:val="single" w:sz="4" w:space="0" w:color="auto"/>
            </w:tcBorders>
            <w:vAlign w:val="center"/>
          </w:tcPr>
          <w:p w14:paraId="282BF83D" w14:textId="77777777" w:rsidR="003F033F" w:rsidRPr="00CD1A5B" w:rsidRDefault="003F033F" w:rsidP="00CD5C9F">
            <w:pPr>
              <w:pStyle w:val="Tablelevel1bold"/>
              <w:rPr>
                <w:ins w:id="513" w:author="Jillian Carson-Jackson" w:date="2021-01-30T17:12:00Z"/>
                <w:rFonts w:ascii="Calibri" w:hAnsi="Calibri"/>
                <w:sz w:val="22"/>
                <w:szCs w:val="22"/>
              </w:rPr>
            </w:pPr>
            <w:ins w:id="514" w:author="Jillian Carson-Jackson" w:date="2021-01-30T17:12:00Z">
              <w:r w:rsidRPr="00CD1A5B">
                <w:rPr>
                  <w:rFonts w:ascii="Calibri" w:hAnsi="Calibri"/>
                  <w:sz w:val="22"/>
                  <w:szCs w:val="22"/>
                </w:rPr>
                <w:t>General communication skills</w:t>
              </w:r>
            </w:ins>
          </w:p>
        </w:tc>
        <w:tc>
          <w:tcPr>
            <w:tcW w:w="2971" w:type="dxa"/>
            <w:tcBorders>
              <w:top w:val="single" w:sz="12" w:space="0" w:color="auto"/>
              <w:bottom w:val="single" w:sz="4" w:space="0" w:color="auto"/>
            </w:tcBorders>
          </w:tcPr>
          <w:p w14:paraId="39DEFED9" w14:textId="77777777" w:rsidR="003F033F" w:rsidRPr="00CD1A5B" w:rsidRDefault="003F033F" w:rsidP="00CD5C9F">
            <w:pPr>
              <w:pStyle w:val="Tablelevel2"/>
              <w:ind w:left="0"/>
              <w:jc w:val="center"/>
              <w:rPr>
                <w:ins w:id="515" w:author="Jillian Carson-Jackson" w:date="2021-01-30T17:12:00Z"/>
                <w:rFonts w:ascii="Calibri" w:hAnsi="Calibri"/>
                <w:sz w:val="22"/>
                <w:szCs w:val="22"/>
              </w:rPr>
            </w:pPr>
          </w:p>
        </w:tc>
        <w:tc>
          <w:tcPr>
            <w:tcW w:w="2982" w:type="dxa"/>
            <w:tcBorders>
              <w:top w:val="single" w:sz="12" w:space="0" w:color="auto"/>
              <w:bottom w:val="single" w:sz="4" w:space="0" w:color="auto"/>
            </w:tcBorders>
          </w:tcPr>
          <w:p w14:paraId="3AE397A2" w14:textId="77777777" w:rsidR="003F033F" w:rsidRPr="00CD1A5B" w:rsidRDefault="003F033F" w:rsidP="00CD5C9F">
            <w:pPr>
              <w:rPr>
                <w:ins w:id="516" w:author="Jillian Carson-Jackson" w:date="2021-01-30T17:12:00Z"/>
                <w:rFonts w:ascii="Calibri" w:hAnsi="Calibri"/>
                <w:sz w:val="22"/>
                <w:szCs w:val="22"/>
              </w:rPr>
            </w:pPr>
          </w:p>
        </w:tc>
      </w:tr>
      <w:tr w:rsidR="003F033F" w:rsidRPr="00CD1A5B" w14:paraId="72703E84" w14:textId="77777777" w:rsidTr="003F033F">
        <w:trPr>
          <w:cantSplit/>
          <w:trHeight w:hRule="exact" w:val="425"/>
          <w:jc w:val="center"/>
          <w:ins w:id="517" w:author="Jillian Carson-Jackson" w:date="2021-01-30T17:12:00Z"/>
        </w:trPr>
        <w:tc>
          <w:tcPr>
            <w:tcW w:w="8330" w:type="dxa"/>
            <w:tcBorders>
              <w:top w:val="single" w:sz="4" w:space="0" w:color="auto"/>
              <w:bottom w:val="single" w:sz="4" w:space="0" w:color="auto"/>
            </w:tcBorders>
          </w:tcPr>
          <w:p w14:paraId="679BDAF1" w14:textId="3E38DC57" w:rsidR="003F033F" w:rsidRPr="00CD1A5B" w:rsidRDefault="000019C0" w:rsidP="00CD5C9F">
            <w:pPr>
              <w:pStyle w:val="Tablelevel1bold"/>
              <w:rPr>
                <w:ins w:id="518" w:author="Jillian Carson-Jackson" w:date="2021-01-30T17:12:00Z"/>
                <w:rFonts w:ascii="Calibri" w:hAnsi="Calibri"/>
                <w:b w:val="0"/>
                <w:i/>
                <w:sz w:val="22"/>
                <w:szCs w:val="22"/>
              </w:rPr>
            </w:pPr>
            <w:ins w:id="519" w:author="Jillian Carson-Jackson" w:date="2021-02-04T20:54:00Z">
              <w:r>
                <w:rPr>
                  <w:rFonts w:ascii="Calibri" w:hAnsi="Calibri"/>
                  <w:b w:val="0"/>
                  <w:i/>
                  <w:sz w:val="22"/>
                  <w:szCs w:val="22"/>
                </w:rPr>
                <w:t>Demonstrate general communication skills</w:t>
              </w:r>
            </w:ins>
            <w:ins w:id="520" w:author="Jillian Carson-Jackson" w:date="2021-01-30T17:12:00Z">
              <w:r w:rsidR="003F033F" w:rsidRPr="00CD1A5B">
                <w:rPr>
                  <w:rFonts w:ascii="Calibri" w:hAnsi="Calibri"/>
                  <w:b w:val="0"/>
                  <w:i/>
                  <w:sz w:val="22"/>
                  <w:szCs w:val="22"/>
                </w:rPr>
                <w:t>.</w:t>
              </w:r>
            </w:ins>
          </w:p>
        </w:tc>
        <w:tc>
          <w:tcPr>
            <w:tcW w:w="2971" w:type="dxa"/>
            <w:tcBorders>
              <w:top w:val="single" w:sz="4" w:space="0" w:color="auto"/>
              <w:bottom w:val="single" w:sz="4" w:space="0" w:color="auto"/>
            </w:tcBorders>
          </w:tcPr>
          <w:p w14:paraId="612B4FAD" w14:textId="77777777" w:rsidR="003F033F" w:rsidRPr="00CD1A5B" w:rsidRDefault="003F033F" w:rsidP="00CD5C9F">
            <w:pPr>
              <w:pStyle w:val="Tablelevel2"/>
              <w:ind w:left="0"/>
              <w:jc w:val="center"/>
              <w:rPr>
                <w:ins w:id="521" w:author="Jillian Carson-Jackson" w:date="2021-01-30T17:12:00Z"/>
                <w:rFonts w:ascii="Calibri" w:hAnsi="Calibri"/>
                <w:i/>
                <w:sz w:val="22"/>
                <w:szCs w:val="22"/>
              </w:rPr>
            </w:pPr>
          </w:p>
        </w:tc>
        <w:tc>
          <w:tcPr>
            <w:tcW w:w="2982" w:type="dxa"/>
            <w:tcBorders>
              <w:top w:val="single" w:sz="4" w:space="0" w:color="auto"/>
              <w:bottom w:val="single" w:sz="4" w:space="0" w:color="auto"/>
            </w:tcBorders>
          </w:tcPr>
          <w:p w14:paraId="559C90EA" w14:textId="77777777" w:rsidR="003F033F" w:rsidRPr="00CD1A5B" w:rsidRDefault="003F033F" w:rsidP="00CD5C9F">
            <w:pPr>
              <w:rPr>
                <w:ins w:id="522" w:author="Jillian Carson-Jackson" w:date="2021-01-30T17:12:00Z"/>
                <w:rFonts w:ascii="Calibri" w:hAnsi="Calibri"/>
                <w:i/>
                <w:sz w:val="22"/>
                <w:szCs w:val="22"/>
              </w:rPr>
            </w:pPr>
          </w:p>
        </w:tc>
      </w:tr>
      <w:tr w:rsidR="003F033F" w:rsidRPr="00CD1A5B" w14:paraId="33345459" w14:textId="77777777" w:rsidTr="003F033F">
        <w:trPr>
          <w:cantSplit/>
          <w:trHeight w:hRule="exact" w:val="1250"/>
          <w:jc w:val="center"/>
          <w:ins w:id="523" w:author="Jillian Carson-Jackson" w:date="2021-01-30T17:12:00Z"/>
        </w:trPr>
        <w:tc>
          <w:tcPr>
            <w:tcW w:w="8330" w:type="dxa"/>
            <w:tcBorders>
              <w:top w:val="single" w:sz="4" w:space="0" w:color="auto"/>
            </w:tcBorders>
          </w:tcPr>
          <w:p w14:paraId="571B422A" w14:textId="77777777" w:rsidR="003F033F" w:rsidRPr="00CD1A5B" w:rsidRDefault="003F033F" w:rsidP="00CD5C9F">
            <w:pPr>
              <w:pStyle w:val="Tablelevel1bold"/>
              <w:rPr>
                <w:ins w:id="524" w:author="Jillian Carson-Jackson" w:date="2021-01-30T17:12:00Z"/>
                <w:rFonts w:ascii="Calibri" w:hAnsi="Calibri"/>
                <w:b w:val="0"/>
                <w:sz w:val="22"/>
                <w:szCs w:val="22"/>
              </w:rPr>
            </w:pPr>
            <w:ins w:id="525" w:author="Jillian Carson-Jackson" w:date="2021-01-30T17:12:00Z">
              <w:r w:rsidRPr="00CD1A5B">
                <w:rPr>
                  <w:rFonts w:ascii="Calibri" w:hAnsi="Calibri"/>
                  <w:b w:val="0"/>
                  <w:sz w:val="22"/>
                  <w:szCs w:val="22"/>
                </w:rPr>
                <w:t>Describe active listening skills</w:t>
              </w:r>
            </w:ins>
          </w:p>
          <w:p w14:paraId="4BC63AF8" w14:textId="77777777" w:rsidR="003F033F" w:rsidRPr="00C0309C" w:rsidRDefault="003F033F" w:rsidP="00C0309C">
            <w:pPr>
              <w:pStyle w:val="Tabletext"/>
              <w:ind w:left="709"/>
              <w:rPr>
                <w:ins w:id="526" w:author="Jillian Carson-Jackson" w:date="2021-01-30T17:12:00Z"/>
              </w:rPr>
            </w:pPr>
            <w:ins w:id="527" w:author="Jillian Carson-Jackson" w:date="2021-01-30T17:12:00Z">
              <w:r w:rsidRPr="00C0309C">
                <w:t xml:space="preserve">The process of interpersonal communication </w:t>
              </w:r>
            </w:ins>
          </w:p>
          <w:p w14:paraId="0ED123A6" w14:textId="77777777" w:rsidR="003F033F" w:rsidRPr="00C0309C" w:rsidRDefault="003F033F" w:rsidP="00C0309C">
            <w:pPr>
              <w:pStyle w:val="Tabletext"/>
              <w:ind w:left="709"/>
              <w:rPr>
                <w:ins w:id="528" w:author="Jillian Carson-Jackson" w:date="2021-01-30T17:12:00Z"/>
              </w:rPr>
            </w:pPr>
            <w:ins w:id="529" w:author="Jillian Carson-Jackson" w:date="2021-01-30T17:12:00Z">
              <w:r w:rsidRPr="00C0309C">
                <w:t>Effective team communications</w:t>
              </w:r>
            </w:ins>
          </w:p>
          <w:p w14:paraId="08514BD5" w14:textId="77777777" w:rsidR="003F033F" w:rsidRPr="00CD1A5B" w:rsidRDefault="003F033F" w:rsidP="00C0309C">
            <w:pPr>
              <w:pStyle w:val="Tabletext"/>
              <w:ind w:left="709"/>
              <w:rPr>
                <w:ins w:id="530" w:author="Jillian Carson-Jackson" w:date="2021-01-30T17:12:00Z"/>
                <w:rFonts w:ascii="Calibri" w:hAnsi="Calibri"/>
                <w:sz w:val="22"/>
                <w:szCs w:val="22"/>
              </w:rPr>
            </w:pPr>
            <w:ins w:id="531" w:author="Jillian Carson-Jackson" w:date="2021-01-30T17:12:00Z">
              <w:r w:rsidRPr="00C0309C">
                <w:t>Empathy</w:t>
              </w:r>
            </w:ins>
          </w:p>
        </w:tc>
        <w:tc>
          <w:tcPr>
            <w:tcW w:w="2971" w:type="dxa"/>
            <w:tcBorders>
              <w:top w:val="single" w:sz="4" w:space="0" w:color="auto"/>
            </w:tcBorders>
          </w:tcPr>
          <w:p w14:paraId="31D6EA85" w14:textId="77777777" w:rsidR="003F033F" w:rsidRPr="00CD1A5B" w:rsidRDefault="003F033F" w:rsidP="00CD5C9F">
            <w:pPr>
              <w:pStyle w:val="Tablelevel1bold"/>
              <w:jc w:val="center"/>
              <w:rPr>
                <w:ins w:id="532" w:author="Jillian Carson-Jackson" w:date="2021-01-30T17:12:00Z"/>
                <w:rFonts w:ascii="Calibri" w:hAnsi="Calibri"/>
                <w:b w:val="0"/>
                <w:sz w:val="22"/>
                <w:szCs w:val="22"/>
              </w:rPr>
            </w:pPr>
          </w:p>
        </w:tc>
        <w:tc>
          <w:tcPr>
            <w:tcW w:w="2982" w:type="dxa"/>
            <w:tcBorders>
              <w:top w:val="single" w:sz="4" w:space="0" w:color="auto"/>
            </w:tcBorders>
          </w:tcPr>
          <w:p w14:paraId="1CEFB660" w14:textId="77777777" w:rsidR="003F033F" w:rsidRPr="00CD1A5B" w:rsidRDefault="003F033F" w:rsidP="00CD5C9F">
            <w:pPr>
              <w:rPr>
                <w:ins w:id="533" w:author="Jillian Carson-Jackson" w:date="2021-01-30T17:12:00Z"/>
                <w:rFonts w:ascii="Calibri" w:hAnsi="Calibri"/>
                <w:sz w:val="22"/>
                <w:szCs w:val="22"/>
              </w:rPr>
            </w:pPr>
            <w:ins w:id="534" w:author="Jillian Carson-Jackson" w:date="2021-01-30T17:12:00Z">
              <w:r w:rsidRPr="00CD1A5B">
                <w:rPr>
                  <w:rFonts w:ascii="Calibri" w:hAnsi="Calibri"/>
                  <w:sz w:val="22"/>
                  <w:szCs w:val="22"/>
                </w:rPr>
                <w:t>A6 and A7 for documented case studies</w:t>
              </w:r>
            </w:ins>
          </w:p>
        </w:tc>
      </w:tr>
      <w:tr w:rsidR="000A287F" w:rsidRPr="00CD1A5B" w14:paraId="49514523" w14:textId="77777777" w:rsidTr="000A287F">
        <w:trPr>
          <w:cantSplit/>
          <w:trHeight w:hRule="exact" w:val="496"/>
          <w:jc w:val="center"/>
          <w:ins w:id="535" w:author="Jillian Carson-Jackson" w:date="2021-02-04T21:43:00Z"/>
        </w:trPr>
        <w:tc>
          <w:tcPr>
            <w:tcW w:w="8330" w:type="dxa"/>
            <w:tcBorders>
              <w:top w:val="single" w:sz="4" w:space="0" w:color="auto"/>
            </w:tcBorders>
          </w:tcPr>
          <w:p w14:paraId="432150A3" w14:textId="0799AB79" w:rsidR="000A287F" w:rsidRPr="000A287F" w:rsidRDefault="000A287F" w:rsidP="000A287F">
            <w:pPr>
              <w:pStyle w:val="Tabletext"/>
              <w:ind w:left="0"/>
              <w:rPr>
                <w:ins w:id="536" w:author="Jillian Carson-Jackson" w:date="2021-02-04T21:43:00Z"/>
              </w:rPr>
            </w:pPr>
            <w:ins w:id="537" w:author="Jillian Carson-Jackson" w:date="2021-02-04T21:43:00Z">
              <w:r w:rsidRPr="000A287F">
                <w:rPr>
                  <w:rFonts w:ascii="Calibri" w:eastAsia="Times New Roman" w:hAnsi="Calibri"/>
                  <w:i/>
                  <w:color w:val="auto"/>
                  <w:sz w:val="22"/>
                  <w:szCs w:val="22"/>
                </w:rPr>
                <w:t>Demonstrate procedures to enhance effective communication</w:t>
              </w:r>
            </w:ins>
          </w:p>
        </w:tc>
        <w:tc>
          <w:tcPr>
            <w:tcW w:w="2971" w:type="dxa"/>
            <w:tcBorders>
              <w:top w:val="single" w:sz="4" w:space="0" w:color="auto"/>
            </w:tcBorders>
          </w:tcPr>
          <w:p w14:paraId="701F47D7" w14:textId="77777777" w:rsidR="000A287F" w:rsidRPr="00CD1A5B" w:rsidRDefault="000A287F" w:rsidP="00CD5C9F">
            <w:pPr>
              <w:pStyle w:val="Tablelevel1bold"/>
              <w:jc w:val="center"/>
              <w:rPr>
                <w:ins w:id="538" w:author="Jillian Carson-Jackson" w:date="2021-02-04T21:43:00Z"/>
                <w:rFonts w:ascii="Calibri" w:hAnsi="Calibri"/>
                <w:b w:val="0"/>
                <w:sz w:val="22"/>
                <w:szCs w:val="22"/>
              </w:rPr>
            </w:pPr>
          </w:p>
        </w:tc>
        <w:tc>
          <w:tcPr>
            <w:tcW w:w="2982" w:type="dxa"/>
            <w:tcBorders>
              <w:top w:val="single" w:sz="4" w:space="0" w:color="auto"/>
            </w:tcBorders>
          </w:tcPr>
          <w:p w14:paraId="7B140002" w14:textId="77777777" w:rsidR="000A287F" w:rsidRPr="00CD1A5B" w:rsidRDefault="000A287F" w:rsidP="00CD5C9F">
            <w:pPr>
              <w:rPr>
                <w:ins w:id="539" w:author="Jillian Carson-Jackson" w:date="2021-02-04T21:43:00Z"/>
                <w:rFonts w:ascii="Calibri" w:hAnsi="Calibri"/>
                <w:sz w:val="22"/>
                <w:szCs w:val="22"/>
              </w:rPr>
            </w:pPr>
          </w:p>
        </w:tc>
      </w:tr>
      <w:tr w:rsidR="003F033F" w:rsidRPr="00CD1A5B" w14:paraId="70E18D1A" w14:textId="77777777" w:rsidTr="000A287F">
        <w:trPr>
          <w:cantSplit/>
          <w:trHeight w:hRule="exact" w:val="1000"/>
          <w:jc w:val="center"/>
          <w:ins w:id="540" w:author="Jillian Carson-Jackson" w:date="2021-01-30T17:12:00Z"/>
        </w:trPr>
        <w:tc>
          <w:tcPr>
            <w:tcW w:w="8330" w:type="dxa"/>
          </w:tcPr>
          <w:p w14:paraId="3ABA3CEF" w14:textId="07D39793" w:rsidR="00BE14EB" w:rsidRPr="00C0309C" w:rsidRDefault="00167582" w:rsidP="00C0309C">
            <w:pPr>
              <w:pStyle w:val="Tabletext"/>
              <w:ind w:left="709"/>
              <w:rPr>
                <w:ins w:id="541" w:author="Jillian Carson-Jackson" w:date="2021-01-30T17:15:00Z"/>
              </w:rPr>
            </w:pPr>
            <w:ins w:id="542" w:author="Jillian Carson-Jackson" w:date="2021-01-30T17:17:00Z">
              <w:r w:rsidRPr="00C0309C">
                <w:t>Reading</w:t>
              </w:r>
            </w:ins>
            <w:ins w:id="543" w:author="Jillian Carson-Jackson" w:date="2021-01-30T17:15:00Z">
              <w:r w:rsidR="00BE14EB" w:rsidRPr="00C0309C">
                <w:t>-back received message</w:t>
              </w:r>
            </w:ins>
          </w:p>
          <w:p w14:paraId="15C06E0D" w14:textId="77777777" w:rsidR="00BE14EB" w:rsidRPr="00C0309C" w:rsidRDefault="00BE14EB" w:rsidP="00C0309C">
            <w:pPr>
              <w:pStyle w:val="Tabletext"/>
              <w:ind w:left="709"/>
              <w:rPr>
                <w:ins w:id="544" w:author="Jillian Carson-Jackson" w:date="2021-01-30T17:15:00Z"/>
              </w:rPr>
            </w:pPr>
            <w:ins w:id="545" w:author="Jillian Carson-Jackson" w:date="2021-01-30T17:15:00Z">
              <w:r w:rsidRPr="00C0309C">
                <w:t>Breaking message into smaller components</w:t>
              </w:r>
            </w:ins>
          </w:p>
          <w:p w14:paraId="258A7CBD" w14:textId="124A984E" w:rsidR="003F033F" w:rsidRPr="00CD1A5B" w:rsidRDefault="00BE14EB" w:rsidP="00C0309C">
            <w:pPr>
              <w:pStyle w:val="Tabletext"/>
              <w:ind w:left="709"/>
              <w:rPr>
                <w:ins w:id="546" w:author="Jillian Carson-Jackson" w:date="2021-01-30T17:12:00Z"/>
                <w:rFonts w:ascii="Calibri" w:hAnsi="Calibri"/>
                <w:sz w:val="22"/>
                <w:szCs w:val="22"/>
              </w:rPr>
            </w:pPr>
            <w:ins w:id="547" w:author="Jillian Carson-Jackson" w:date="2021-01-30T17:15:00Z">
              <w:r w:rsidRPr="00C0309C">
                <w:t>Rephrasing message</w:t>
              </w:r>
            </w:ins>
          </w:p>
        </w:tc>
        <w:tc>
          <w:tcPr>
            <w:tcW w:w="2971" w:type="dxa"/>
          </w:tcPr>
          <w:p w14:paraId="4CE01D86" w14:textId="77777777" w:rsidR="003F033F" w:rsidRPr="00CD1A5B" w:rsidRDefault="003F033F" w:rsidP="00CD5C9F">
            <w:pPr>
              <w:pStyle w:val="Tablelevel1bold"/>
              <w:jc w:val="center"/>
              <w:rPr>
                <w:ins w:id="548" w:author="Jillian Carson-Jackson" w:date="2021-01-30T17:12:00Z"/>
                <w:rFonts w:ascii="Calibri" w:hAnsi="Calibri"/>
                <w:b w:val="0"/>
                <w:sz w:val="22"/>
                <w:szCs w:val="22"/>
              </w:rPr>
            </w:pPr>
          </w:p>
          <w:p w14:paraId="4CD986BB" w14:textId="77777777" w:rsidR="003F033F" w:rsidRPr="00CD1A5B" w:rsidRDefault="003F033F" w:rsidP="00CD5C9F">
            <w:pPr>
              <w:pStyle w:val="Tablelevel1bold"/>
              <w:jc w:val="center"/>
              <w:rPr>
                <w:ins w:id="549" w:author="Jillian Carson-Jackson" w:date="2021-01-30T17:12:00Z"/>
                <w:rFonts w:ascii="Calibri" w:hAnsi="Calibri"/>
                <w:b w:val="0"/>
                <w:sz w:val="22"/>
                <w:szCs w:val="22"/>
              </w:rPr>
            </w:pPr>
          </w:p>
        </w:tc>
        <w:tc>
          <w:tcPr>
            <w:tcW w:w="2982" w:type="dxa"/>
          </w:tcPr>
          <w:p w14:paraId="501280BC" w14:textId="77777777" w:rsidR="003F033F" w:rsidRPr="00CD1A5B" w:rsidRDefault="003F033F" w:rsidP="00CD5C9F">
            <w:pPr>
              <w:pStyle w:val="BodyText"/>
              <w:rPr>
                <w:ins w:id="550" w:author="Jillian Carson-Jackson" w:date="2021-01-30T17:12:00Z"/>
                <w:rFonts w:ascii="Calibri" w:hAnsi="Calibri"/>
                <w:szCs w:val="22"/>
              </w:rPr>
            </w:pPr>
          </w:p>
        </w:tc>
      </w:tr>
      <w:tr w:rsidR="003F033F" w:rsidRPr="00CD1A5B" w14:paraId="6E6D1008" w14:textId="77777777" w:rsidTr="003F033F">
        <w:trPr>
          <w:cantSplit/>
          <w:trHeight w:val="1240"/>
          <w:jc w:val="center"/>
          <w:ins w:id="551" w:author="Jillian Carson-Jackson" w:date="2021-01-30T17:12:00Z"/>
        </w:trPr>
        <w:tc>
          <w:tcPr>
            <w:tcW w:w="8330" w:type="dxa"/>
          </w:tcPr>
          <w:p w14:paraId="17EF125D" w14:textId="77777777" w:rsidR="003F033F" w:rsidRPr="00CD1A5B" w:rsidRDefault="003F033F" w:rsidP="00CD5C9F">
            <w:pPr>
              <w:pStyle w:val="Tablelevel1bold"/>
              <w:rPr>
                <w:ins w:id="552" w:author="Jillian Carson-Jackson" w:date="2021-01-30T17:12:00Z"/>
                <w:rFonts w:ascii="Calibri" w:hAnsi="Calibri"/>
                <w:b w:val="0"/>
                <w:sz w:val="22"/>
                <w:szCs w:val="22"/>
              </w:rPr>
            </w:pPr>
            <w:ins w:id="553" w:author="Jillian Carson-Jackson" w:date="2021-01-30T17:12:00Z">
              <w:r w:rsidRPr="00CD1A5B">
                <w:rPr>
                  <w:rFonts w:ascii="Calibri" w:hAnsi="Calibri"/>
                  <w:b w:val="0"/>
                  <w:sz w:val="22"/>
                  <w:szCs w:val="22"/>
                </w:rPr>
                <w:t>Demonstrate verbal and non-verbal communications</w:t>
              </w:r>
            </w:ins>
          </w:p>
          <w:p w14:paraId="034ACBD0" w14:textId="4CEABE05" w:rsidR="006062AD" w:rsidRPr="00C0309C" w:rsidRDefault="006062AD" w:rsidP="00C0309C">
            <w:pPr>
              <w:pStyle w:val="Tabletext"/>
              <w:ind w:left="709"/>
              <w:rPr>
                <w:ins w:id="554" w:author="Jillian Carson-Jackson" w:date="2021-01-30T17:26:00Z"/>
              </w:rPr>
            </w:pPr>
            <w:ins w:id="555" w:author="Jillian Carson-Jackson" w:date="2021-01-30T17:26:00Z">
              <w:r w:rsidRPr="00C0309C">
                <w:t>Voice and digital communications</w:t>
              </w:r>
            </w:ins>
          </w:p>
          <w:p w14:paraId="49A02D43" w14:textId="503B0565" w:rsidR="003F033F" w:rsidRPr="00C0309C" w:rsidRDefault="003F033F" w:rsidP="00C0309C">
            <w:pPr>
              <w:pStyle w:val="Tabletext"/>
              <w:ind w:left="709"/>
              <w:rPr>
                <w:ins w:id="556" w:author="Jillian Carson-Jackson" w:date="2021-01-30T17:12:00Z"/>
              </w:rPr>
            </w:pPr>
            <w:ins w:id="557" w:author="Jillian Carson-Jackson" w:date="2021-01-30T17:12:00Z">
              <w:r w:rsidRPr="00C0309C">
                <w:t>Voice inflection</w:t>
              </w:r>
            </w:ins>
          </w:p>
          <w:p w14:paraId="20F53504" w14:textId="77777777" w:rsidR="003F033F" w:rsidRPr="00C0309C" w:rsidRDefault="003F033F" w:rsidP="00C0309C">
            <w:pPr>
              <w:pStyle w:val="Tabletext"/>
              <w:ind w:left="709"/>
              <w:rPr>
                <w:ins w:id="558" w:author="Jillian Carson-Jackson" w:date="2021-01-30T17:12:00Z"/>
              </w:rPr>
            </w:pPr>
            <w:ins w:id="559" w:author="Jillian Carson-Jackson" w:date="2021-01-30T17:12:00Z">
              <w:r w:rsidRPr="00C0309C">
                <w:t>Non-verbal signals or symbols – internal</w:t>
              </w:r>
            </w:ins>
          </w:p>
          <w:p w14:paraId="79FF8D7A" w14:textId="77777777" w:rsidR="003F033F" w:rsidRPr="00CD1A5B" w:rsidRDefault="003F033F" w:rsidP="00C0309C">
            <w:pPr>
              <w:pStyle w:val="Tabletext"/>
              <w:ind w:left="709"/>
              <w:rPr>
                <w:ins w:id="560" w:author="Jillian Carson-Jackson" w:date="2021-01-30T17:12:00Z"/>
                <w:rFonts w:ascii="Calibri" w:hAnsi="Calibri"/>
                <w:sz w:val="22"/>
                <w:szCs w:val="22"/>
              </w:rPr>
            </w:pPr>
            <w:ins w:id="561" w:author="Jillian Carson-Jackson" w:date="2021-01-30T17:12:00Z">
              <w:r w:rsidRPr="00C0309C">
                <w:t>Non-verbal signals or</w:t>
              </w:r>
              <w:r w:rsidRPr="00CD1A5B">
                <w:rPr>
                  <w:rFonts w:ascii="Calibri" w:hAnsi="Calibri"/>
                  <w:sz w:val="22"/>
                  <w:szCs w:val="22"/>
                </w:rPr>
                <w:t xml:space="preserve"> symbols – external</w:t>
              </w:r>
            </w:ins>
          </w:p>
        </w:tc>
        <w:tc>
          <w:tcPr>
            <w:tcW w:w="2971" w:type="dxa"/>
          </w:tcPr>
          <w:p w14:paraId="5BE375E8" w14:textId="77777777" w:rsidR="003F033F" w:rsidRPr="00CD1A5B" w:rsidRDefault="003F033F" w:rsidP="00CD5C9F">
            <w:pPr>
              <w:pStyle w:val="Tablelevel1bold"/>
              <w:jc w:val="center"/>
              <w:rPr>
                <w:ins w:id="562" w:author="Jillian Carson-Jackson" w:date="2021-01-30T17:12:00Z"/>
                <w:rFonts w:ascii="Calibri" w:hAnsi="Calibri"/>
                <w:b w:val="0"/>
                <w:sz w:val="22"/>
                <w:szCs w:val="22"/>
              </w:rPr>
            </w:pPr>
          </w:p>
        </w:tc>
        <w:tc>
          <w:tcPr>
            <w:tcW w:w="2982" w:type="dxa"/>
          </w:tcPr>
          <w:p w14:paraId="402F3766" w14:textId="77777777" w:rsidR="003F033F" w:rsidRPr="00CD1A5B" w:rsidRDefault="003F033F" w:rsidP="00CD5C9F">
            <w:pPr>
              <w:pStyle w:val="BodyText"/>
              <w:rPr>
                <w:ins w:id="563" w:author="Jillian Carson-Jackson" w:date="2021-01-30T17:12:00Z"/>
                <w:rFonts w:ascii="Calibri" w:hAnsi="Calibri"/>
                <w:szCs w:val="22"/>
              </w:rPr>
            </w:pPr>
          </w:p>
        </w:tc>
      </w:tr>
      <w:tr w:rsidR="000A287F" w:rsidRPr="00CD1A5B" w14:paraId="371916F1" w14:textId="77777777" w:rsidTr="000A287F">
        <w:trPr>
          <w:cantSplit/>
          <w:trHeight w:hRule="exact" w:val="433"/>
          <w:jc w:val="center"/>
          <w:ins w:id="564" w:author="Jillian Carson-Jackson" w:date="2021-02-04T21:45:00Z"/>
        </w:trPr>
        <w:tc>
          <w:tcPr>
            <w:tcW w:w="8330" w:type="dxa"/>
          </w:tcPr>
          <w:p w14:paraId="4AE07044" w14:textId="77777777" w:rsidR="001050AA" w:rsidRPr="000A287F" w:rsidRDefault="001050AA" w:rsidP="001050AA">
            <w:pPr>
              <w:pStyle w:val="Tabletext"/>
              <w:ind w:left="0"/>
              <w:rPr>
                <w:ins w:id="565" w:author="Jillian Carson-Jackson" w:date="2021-02-04T21:46:00Z"/>
                <w:rFonts w:ascii="Calibri" w:eastAsia="Times New Roman" w:hAnsi="Calibri"/>
                <w:i/>
                <w:color w:val="auto"/>
                <w:sz w:val="22"/>
                <w:szCs w:val="22"/>
              </w:rPr>
            </w:pPr>
            <w:ins w:id="566" w:author="Jillian Carson-Jackson" w:date="2021-02-04T21:46:00Z">
              <w:r w:rsidRPr="000A287F">
                <w:rPr>
                  <w:rFonts w:ascii="Calibri" w:eastAsia="Times New Roman" w:hAnsi="Calibri"/>
                  <w:i/>
                  <w:color w:val="auto"/>
                  <w:sz w:val="22"/>
                  <w:szCs w:val="22"/>
                </w:rPr>
                <w:t xml:space="preserve">Identify options to overcome barriers to communication </w:t>
              </w:r>
            </w:ins>
          </w:p>
          <w:p w14:paraId="7B6EEEC6" w14:textId="77777777" w:rsidR="000A287F" w:rsidRDefault="000A287F" w:rsidP="00CD5C9F">
            <w:pPr>
              <w:pStyle w:val="Tablelevel1bold"/>
              <w:rPr>
                <w:ins w:id="567" w:author="Jillian Carson-Jackson" w:date="2021-02-04T21:45:00Z"/>
              </w:rPr>
            </w:pPr>
          </w:p>
        </w:tc>
        <w:tc>
          <w:tcPr>
            <w:tcW w:w="2971" w:type="dxa"/>
          </w:tcPr>
          <w:p w14:paraId="69CB1FBB" w14:textId="77777777" w:rsidR="000A287F" w:rsidRPr="00CD1A5B" w:rsidRDefault="000A287F" w:rsidP="00CD5C9F">
            <w:pPr>
              <w:pStyle w:val="Tablelevel1bold"/>
              <w:jc w:val="center"/>
              <w:rPr>
                <w:ins w:id="568" w:author="Jillian Carson-Jackson" w:date="2021-02-04T21:45:00Z"/>
                <w:rFonts w:ascii="Calibri" w:hAnsi="Calibri"/>
                <w:b w:val="0"/>
                <w:sz w:val="22"/>
                <w:szCs w:val="22"/>
              </w:rPr>
            </w:pPr>
          </w:p>
        </w:tc>
        <w:tc>
          <w:tcPr>
            <w:tcW w:w="2982" w:type="dxa"/>
          </w:tcPr>
          <w:p w14:paraId="308D483D" w14:textId="77777777" w:rsidR="000A287F" w:rsidRPr="00CD1A5B" w:rsidRDefault="000A287F" w:rsidP="00CD5C9F">
            <w:pPr>
              <w:pStyle w:val="BodyText"/>
              <w:rPr>
                <w:ins w:id="569" w:author="Jillian Carson-Jackson" w:date="2021-02-04T21:45:00Z"/>
                <w:rFonts w:ascii="Calibri" w:hAnsi="Calibri"/>
                <w:szCs w:val="22"/>
              </w:rPr>
            </w:pPr>
          </w:p>
        </w:tc>
      </w:tr>
      <w:tr w:rsidR="003F033F" w:rsidRPr="00CD1A5B" w14:paraId="4E004CC8" w14:textId="77777777" w:rsidTr="001050AA">
        <w:trPr>
          <w:cantSplit/>
          <w:trHeight w:hRule="exact" w:val="1063"/>
          <w:jc w:val="center"/>
          <w:ins w:id="570" w:author="Jillian Carson-Jackson" w:date="2021-01-30T17:12:00Z"/>
        </w:trPr>
        <w:tc>
          <w:tcPr>
            <w:tcW w:w="8330" w:type="dxa"/>
          </w:tcPr>
          <w:p w14:paraId="2E8B90FA" w14:textId="77777777" w:rsidR="003F033F" w:rsidRPr="00C0309C" w:rsidRDefault="003F033F" w:rsidP="00C0309C">
            <w:pPr>
              <w:pStyle w:val="Tabletext"/>
              <w:ind w:left="709"/>
              <w:rPr>
                <w:ins w:id="571" w:author="Jillian Carson-Jackson" w:date="2021-01-30T17:12:00Z"/>
              </w:rPr>
            </w:pPr>
            <w:ins w:id="572" w:author="Jillian Carson-Jackson" w:date="2021-01-30T17:12:00Z">
              <w:r w:rsidRPr="00C0309C">
                <w:t>Language differences, both cultural and regionally</w:t>
              </w:r>
            </w:ins>
          </w:p>
          <w:p w14:paraId="3B45A36F" w14:textId="77777777" w:rsidR="003F033F" w:rsidRPr="00C0309C" w:rsidRDefault="003F033F" w:rsidP="00C0309C">
            <w:pPr>
              <w:pStyle w:val="Tabletext"/>
              <w:ind w:left="709"/>
              <w:rPr>
                <w:ins w:id="573" w:author="Jillian Carson-Jackson" w:date="2021-01-30T17:12:00Z"/>
              </w:rPr>
            </w:pPr>
            <w:ins w:id="574" w:author="Jillian Carson-Jackson" w:date="2021-01-30T17:12:00Z">
              <w:r w:rsidRPr="00C0309C">
                <w:t>Alternative meanings of words</w:t>
              </w:r>
            </w:ins>
          </w:p>
          <w:p w14:paraId="6260C485" w14:textId="0D275447" w:rsidR="003F033F" w:rsidRPr="00CD1A5B" w:rsidRDefault="003F033F" w:rsidP="001050AA">
            <w:pPr>
              <w:pStyle w:val="Tabletext"/>
              <w:ind w:left="709"/>
              <w:rPr>
                <w:ins w:id="575" w:author="Jillian Carson-Jackson" w:date="2021-01-30T17:12:00Z"/>
                <w:rFonts w:ascii="Calibri" w:hAnsi="Calibri"/>
                <w:sz w:val="22"/>
                <w:szCs w:val="22"/>
              </w:rPr>
            </w:pPr>
            <w:ins w:id="576" w:author="Jillian Carson-Jackson" w:date="2021-01-30T17:12:00Z">
              <w:r w:rsidRPr="00C0309C">
                <w:t xml:space="preserve">Cultural aspects </w:t>
              </w:r>
            </w:ins>
          </w:p>
        </w:tc>
        <w:tc>
          <w:tcPr>
            <w:tcW w:w="2971" w:type="dxa"/>
          </w:tcPr>
          <w:p w14:paraId="355FFE8E" w14:textId="77777777" w:rsidR="003F033F" w:rsidRPr="00CD1A5B" w:rsidRDefault="003F033F" w:rsidP="00CD5C9F">
            <w:pPr>
              <w:pStyle w:val="Tablelevel1bold"/>
              <w:jc w:val="center"/>
              <w:rPr>
                <w:ins w:id="577" w:author="Jillian Carson-Jackson" w:date="2021-01-30T17:12:00Z"/>
                <w:rFonts w:ascii="Calibri" w:hAnsi="Calibri"/>
                <w:b w:val="0"/>
                <w:sz w:val="22"/>
                <w:szCs w:val="22"/>
              </w:rPr>
            </w:pPr>
          </w:p>
        </w:tc>
        <w:tc>
          <w:tcPr>
            <w:tcW w:w="2982" w:type="dxa"/>
          </w:tcPr>
          <w:p w14:paraId="3EB55811" w14:textId="77777777" w:rsidR="003F033F" w:rsidRPr="00CD1A5B" w:rsidRDefault="003F033F" w:rsidP="00CD5C9F">
            <w:pPr>
              <w:pStyle w:val="BodyText"/>
              <w:rPr>
                <w:ins w:id="578" w:author="Jillian Carson-Jackson" w:date="2021-01-30T17:12:00Z"/>
                <w:rFonts w:ascii="Calibri" w:hAnsi="Calibri"/>
                <w:szCs w:val="22"/>
              </w:rPr>
            </w:pPr>
          </w:p>
        </w:tc>
      </w:tr>
      <w:tr w:rsidR="00581E22" w:rsidRPr="00CD1A5B" w14:paraId="309EB8E7" w14:textId="77777777" w:rsidTr="00581E22">
        <w:trPr>
          <w:cantSplit/>
          <w:trHeight w:hRule="exact" w:val="361"/>
          <w:jc w:val="center"/>
        </w:trPr>
        <w:tc>
          <w:tcPr>
            <w:tcW w:w="8330" w:type="dxa"/>
          </w:tcPr>
          <w:p w14:paraId="3F5318C7" w14:textId="79F621A8" w:rsidR="00581E22" w:rsidRPr="00581E22" w:rsidRDefault="00581E22" w:rsidP="00581E22">
            <w:pPr>
              <w:pStyle w:val="Tabletext"/>
              <w:ind w:left="67"/>
              <w:rPr>
                <w:rFonts w:ascii="Calibri" w:eastAsia="Times New Roman" w:hAnsi="Calibri"/>
                <w:i/>
                <w:color w:val="auto"/>
                <w:sz w:val="22"/>
                <w:szCs w:val="22"/>
              </w:rPr>
            </w:pPr>
            <w:ins w:id="579" w:author="Jillian Carson-Jackson" w:date="2021-01-30T17:30:00Z">
              <w:r w:rsidRPr="00581E22">
                <w:rPr>
                  <w:rFonts w:ascii="Calibri" w:eastAsia="Times New Roman" w:hAnsi="Calibri"/>
                  <w:i/>
                  <w:color w:val="auto"/>
                  <w:sz w:val="22"/>
                  <w:szCs w:val="22"/>
                </w:rPr>
                <w:t>D</w:t>
              </w:r>
            </w:ins>
            <w:ins w:id="580" w:author="Jillian Carson-Jackson" w:date="2021-02-04T20:59:00Z">
              <w:r w:rsidRPr="00581E22">
                <w:rPr>
                  <w:rFonts w:ascii="Calibri" w:eastAsia="Times New Roman" w:hAnsi="Calibri"/>
                  <w:i/>
                  <w:color w:val="auto"/>
                  <w:sz w:val="22"/>
                  <w:szCs w:val="22"/>
                </w:rPr>
                <w:t>emonstrate</w:t>
              </w:r>
            </w:ins>
            <w:ins w:id="581" w:author="Jillian Carson-Jackson" w:date="2021-01-30T17:30:00Z">
              <w:r w:rsidRPr="00581E22">
                <w:rPr>
                  <w:rFonts w:ascii="Calibri" w:eastAsia="Times New Roman" w:hAnsi="Calibri"/>
                  <w:i/>
                  <w:color w:val="auto"/>
                  <w:sz w:val="22"/>
                  <w:szCs w:val="22"/>
                </w:rPr>
                <w:t xml:space="preserve"> information collection and </w:t>
              </w:r>
              <w:commentRangeStart w:id="582"/>
              <w:r w:rsidRPr="00581E22">
                <w:rPr>
                  <w:rFonts w:ascii="Calibri" w:eastAsia="Times New Roman" w:hAnsi="Calibri"/>
                  <w:i/>
                  <w:color w:val="auto"/>
                  <w:sz w:val="22"/>
                  <w:szCs w:val="22"/>
                </w:rPr>
                <w:t xml:space="preserve">questioning </w:t>
              </w:r>
            </w:ins>
            <w:commentRangeEnd w:id="582"/>
            <w:r>
              <w:rPr>
                <w:rStyle w:val="CommentReference"/>
                <w:color w:val="auto"/>
              </w:rPr>
              <w:commentReference w:id="582"/>
            </w:r>
            <w:ins w:id="583" w:author="Jillian Carson-Jackson" w:date="2021-01-30T17:30:00Z">
              <w:r w:rsidRPr="00581E22">
                <w:rPr>
                  <w:rFonts w:ascii="Calibri" w:eastAsia="Times New Roman" w:hAnsi="Calibri"/>
                  <w:i/>
                  <w:color w:val="auto"/>
                  <w:sz w:val="22"/>
                  <w:szCs w:val="22"/>
                </w:rPr>
                <w:t>techniques</w:t>
              </w:r>
            </w:ins>
          </w:p>
        </w:tc>
        <w:tc>
          <w:tcPr>
            <w:tcW w:w="2971" w:type="dxa"/>
          </w:tcPr>
          <w:p w14:paraId="71EA52D2" w14:textId="77777777" w:rsidR="00581E22" w:rsidRPr="00CD1A5B" w:rsidRDefault="00581E22" w:rsidP="00CD5C9F">
            <w:pPr>
              <w:pStyle w:val="Tablelevel1bold"/>
              <w:jc w:val="center"/>
              <w:rPr>
                <w:rFonts w:ascii="Calibri" w:hAnsi="Calibri"/>
                <w:b w:val="0"/>
                <w:sz w:val="22"/>
                <w:szCs w:val="22"/>
              </w:rPr>
            </w:pPr>
          </w:p>
        </w:tc>
        <w:tc>
          <w:tcPr>
            <w:tcW w:w="2982" w:type="dxa"/>
          </w:tcPr>
          <w:p w14:paraId="45783BE6" w14:textId="77777777" w:rsidR="00581E22" w:rsidRPr="00CD1A5B" w:rsidRDefault="00581E22" w:rsidP="00CD5C9F">
            <w:pPr>
              <w:pStyle w:val="BodyText"/>
              <w:rPr>
                <w:rFonts w:ascii="Calibri" w:hAnsi="Calibri"/>
                <w:szCs w:val="22"/>
              </w:rPr>
            </w:pPr>
          </w:p>
        </w:tc>
      </w:tr>
      <w:tr w:rsidR="003F033F" w:rsidRPr="00C50983" w14:paraId="1D2B6E34" w14:textId="77777777" w:rsidTr="003F033F">
        <w:trPr>
          <w:cantSplit/>
          <w:jc w:val="center"/>
          <w:ins w:id="584" w:author="Jillian Carson-Jackson" w:date="2021-01-30T17:12:00Z"/>
        </w:trPr>
        <w:tc>
          <w:tcPr>
            <w:tcW w:w="8330" w:type="dxa"/>
            <w:tcBorders>
              <w:top w:val="single" w:sz="12" w:space="0" w:color="auto"/>
            </w:tcBorders>
            <w:shd w:val="clear" w:color="auto" w:fill="D9D9D9" w:themeFill="background1" w:themeFillShade="D9"/>
          </w:tcPr>
          <w:p w14:paraId="20A7F398" w14:textId="6E22547B" w:rsidR="00D930FF" w:rsidRPr="00581E22" w:rsidRDefault="00D930FF" w:rsidP="00581E22">
            <w:pPr>
              <w:pStyle w:val="Tablelevel1bold"/>
              <w:ind w:left="697"/>
              <w:rPr>
                <w:ins w:id="585" w:author="Jillian Carson-Jackson" w:date="2021-01-30T17:30:00Z"/>
                <w:rFonts w:asciiTheme="minorHAnsi" w:eastAsiaTheme="minorHAnsi" w:hAnsiTheme="minorHAnsi"/>
                <w:b w:val="0"/>
                <w:color w:val="000000" w:themeColor="text1"/>
                <w:sz w:val="20"/>
              </w:rPr>
            </w:pPr>
            <w:ins w:id="586" w:author="Jillian Carson-Jackson" w:date="2021-01-30T17:30:00Z">
              <w:r w:rsidRPr="00581E22">
                <w:rPr>
                  <w:rFonts w:asciiTheme="minorHAnsi" w:eastAsiaTheme="minorHAnsi" w:hAnsiTheme="minorHAnsi"/>
                  <w:b w:val="0"/>
                  <w:color w:val="000000" w:themeColor="text1"/>
                  <w:sz w:val="20"/>
                </w:rPr>
                <w:t>Direct questioning using message markers</w:t>
              </w:r>
            </w:ins>
          </w:p>
          <w:p w14:paraId="6638D3AD" w14:textId="77777777" w:rsidR="00D930FF" w:rsidRPr="00880457" w:rsidRDefault="00D930FF" w:rsidP="00D930FF">
            <w:pPr>
              <w:pStyle w:val="Tabletext"/>
              <w:ind w:left="709"/>
              <w:rPr>
                <w:ins w:id="587" w:author="Jillian Carson-Jackson" w:date="2021-01-30T17:30:00Z"/>
              </w:rPr>
            </w:pPr>
            <w:ins w:id="588" w:author="Jillian Carson-Jackson" w:date="2021-01-30T17:30:00Z">
              <w:r w:rsidRPr="00880457">
                <w:t>Linguistic problems in using voice tone to pose a question</w:t>
              </w:r>
            </w:ins>
          </w:p>
          <w:p w14:paraId="2850A9B6" w14:textId="41EB8E30" w:rsidR="003F033F" w:rsidRPr="00D930FF" w:rsidRDefault="003F033F" w:rsidP="00D930FF">
            <w:pPr>
              <w:pStyle w:val="Tabletext"/>
              <w:ind w:left="709"/>
              <w:rPr>
                <w:ins w:id="589" w:author="Jillian Carson-Jackson" w:date="2021-01-30T17:12:00Z"/>
              </w:rPr>
            </w:pPr>
          </w:p>
        </w:tc>
        <w:tc>
          <w:tcPr>
            <w:tcW w:w="2971" w:type="dxa"/>
            <w:tcBorders>
              <w:top w:val="single" w:sz="12" w:space="0" w:color="auto"/>
            </w:tcBorders>
            <w:shd w:val="clear" w:color="auto" w:fill="D9D9D9" w:themeFill="background1" w:themeFillShade="D9"/>
          </w:tcPr>
          <w:p w14:paraId="398B7A04" w14:textId="77777777" w:rsidR="003F033F" w:rsidRPr="00C50983" w:rsidRDefault="003F033F" w:rsidP="00880457">
            <w:pPr>
              <w:pStyle w:val="Tabletext"/>
              <w:rPr>
                <w:ins w:id="590" w:author="Jillian Carson-Jackson" w:date="2021-01-30T17:12:00Z"/>
              </w:rPr>
            </w:pPr>
          </w:p>
        </w:tc>
        <w:tc>
          <w:tcPr>
            <w:tcW w:w="2982" w:type="dxa"/>
            <w:tcBorders>
              <w:top w:val="single" w:sz="12" w:space="0" w:color="auto"/>
            </w:tcBorders>
            <w:shd w:val="clear" w:color="auto" w:fill="D9D9D9" w:themeFill="background1" w:themeFillShade="D9"/>
          </w:tcPr>
          <w:p w14:paraId="36D4CF8F" w14:textId="77777777" w:rsidR="003F033F" w:rsidRPr="00C50983" w:rsidRDefault="003F033F" w:rsidP="00880457">
            <w:pPr>
              <w:pStyle w:val="Tabletext"/>
              <w:rPr>
                <w:ins w:id="591" w:author="Jillian Carson-Jackson" w:date="2021-01-30T17:12:00Z"/>
              </w:rPr>
            </w:pPr>
          </w:p>
        </w:tc>
      </w:tr>
      <w:tr w:rsidR="001050AA" w:rsidRPr="00C50983" w14:paraId="0509E377" w14:textId="77777777" w:rsidTr="001050AA">
        <w:trPr>
          <w:cantSplit/>
          <w:trHeight w:val="519"/>
          <w:jc w:val="center"/>
          <w:ins w:id="592" w:author="Jillian Carson-Jackson" w:date="2021-02-04T21:47:00Z"/>
        </w:trPr>
        <w:tc>
          <w:tcPr>
            <w:tcW w:w="8330" w:type="dxa"/>
            <w:tcBorders>
              <w:top w:val="single" w:sz="12" w:space="0" w:color="auto"/>
            </w:tcBorders>
            <w:shd w:val="clear" w:color="auto" w:fill="D9D9D9" w:themeFill="background1" w:themeFillShade="D9"/>
          </w:tcPr>
          <w:p w14:paraId="5717B39C" w14:textId="74176BD6" w:rsidR="001050AA" w:rsidRPr="001050AA" w:rsidRDefault="001050AA" w:rsidP="001050AA">
            <w:pPr>
              <w:pStyle w:val="Tabletext"/>
              <w:rPr>
                <w:ins w:id="593" w:author="Jillian Carson-Jackson" w:date="2021-02-04T21:47:00Z"/>
                <w:rFonts w:ascii="Calibri" w:eastAsia="Times New Roman" w:hAnsi="Calibri"/>
                <w:i/>
                <w:color w:val="auto"/>
                <w:sz w:val="22"/>
                <w:szCs w:val="22"/>
              </w:rPr>
            </w:pPr>
            <w:ins w:id="594" w:author="Jillian Carson-Jackson" w:date="2021-02-04T21:47:00Z">
              <w:r w:rsidRPr="001050AA">
                <w:rPr>
                  <w:rFonts w:ascii="Calibri" w:eastAsia="Times New Roman" w:hAnsi="Calibri"/>
                  <w:i/>
                  <w:color w:val="auto"/>
                  <w:sz w:val="22"/>
                  <w:szCs w:val="22"/>
                </w:rPr>
                <w:t xml:space="preserve">Describe the techniques to eliminate ambiguity </w:t>
              </w:r>
            </w:ins>
          </w:p>
        </w:tc>
        <w:tc>
          <w:tcPr>
            <w:tcW w:w="2971" w:type="dxa"/>
            <w:tcBorders>
              <w:top w:val="single" w:sz="12" w:space="0" w:color="auto"/>
            </w:tcBorders>
            <w:shd w:val="clear" w:color="auto" w:fill="D9D9D9" w:themeFill="background1" w:themeFillShade="D9"/>
          </w:tcPr>
          <w:p w14:paraId="43523AD8" w14:textId="77777777" w:rsidR="001050AA" w:rsidRPr="00C50983" w:rsidRDefault="001050AA" w:rsidP="00880457">
            <w:pPr>
              <w:pStyle w:val="Tabletext"/>
              <w:rPr>
                <w:ins w:id="595" w:author="Jillian Carson-Jackson" w:date="2021-02-04T21:47:00Z"/>
              </w:rPr>
            </w:pPr>
          </w:p>
        </w:tc>
        <w:tc>
          <w:tcPr>
            <w:tcW w:w="2982" w:type="dxa"/>
            <w:tcBorders>
              <w:top w:val="single" w:sz="12" w:space="0" w:color="auto"/>
            </w:tcBorders>
            <w:shd w:val="clear" w:color="auto" w:fill="D9D9D9" w:themeFill="background1" w:themeFillShade="D9"/>
          </w:tcPr>
          <w:p w14:paraId="44A83BC6" w14:textId="77777777" w:rsidR="001050AA" w:rsidRPr="00C50983" w:rsidRDefault="001050AA" w:rsidP="00880457">
            <w:pPr>
              <w:pStyle w:val="Tabletext"/>
              <w:rPr>
                <w:ins w:id="596" w:author="Jillian Carson-Jackson" w:date="2021-02-04T21:47:00Z"/>
              </w:rPr>
            </w:pPr>
          </w:p>
        </w:tc>
      </w:tr>
      <w:tr w:rsidR="00880457" w:rsidRPr="00C50983" w14:paraId="381D3BD0" w14:textId="77777777" w:rsidTr="003F033F">
        <w:trPr>
          <w:cantSplit/>
          <w:jc w:val="center"/>
        </w:trPr>
        <w:tc>
          <w:tcPr>
            <w:tcW w:w="8330" w:type="dxa"/>
            <w:shd w:val="clear" w:color="auto" w:fill="D9D9D9" w:themeFill="background1" w:themeFillShade="D9"/>
          </w:tcPr>
          <w:p w14:paraId="0ECDDC56" w14:textId="02650A4C" w:rsidR="00880457" w:rsidRPr="00C50983" w:rsidDel="001050AA" w:rsidRDefault="00880457" w:rsidP="00880457">
            <w:pPr>
              <w:pStyle w:val="Tabletext"/>
              <w:rPr>
                <w:del w:id="597" w:author="Jillian Carson-Jackson" w:date="2021-02-04T21:47:00Z"/>
              </w:rPr>
            </w:pPr>
            <w:del w:id="598" w:author="Jillian Carson-Jackson" w:date="2021-02-04T21:47:00Z">
              <w:r w:rsidRPr="00C50983" w:rsidDel="001050AA">
                <w:delText xml:space="preserve">Describe the techniques to eliminate </w:delText>
              </w:r>
              <w:commentRangeStart w:id="599"/>
              <w:r w:rsidRPr="00C50983" w:rsidDel="001050AA">
                <w:delText xml:space="preserve">ambiguity </w:delText>
              </w:r>
            </w:del>
          </w:p>
          <w:p w14:paraId="0A8A7F46" w14:textId="77777777" w:rsidR="00880457" w:rsidRPr="00C50983" w:rsidRDefault="00880457" w:rsidP="00880457">
            <w:pPr>
              <w:pStyle w:val="Tabletext"/>
              <w:ind w:left="709"/>
            </w:pPr>
            <w:r w:rsidRPr="00C50983">
              <w:t>‘Conditional’  words and their elimination in VTS messages</w:t>
            </w:r>
          </w:p>
          <w:p w14:paraId="7E416476" w14:textId="77777777" w:rsidR="00880457" w:rsidRPr="00C50983" w:rsidRDefault="00880457" w:rsidP="00880457">
            <w:pPr>
              <w:pStyle w:val="Tabletext"/>
              <w:ind w:left="709"/>
            </w:pPr>
            <w:r w:rsidRPr="00C50983">
              <w:t>Consequences of misuse of ‘conditional’ words</w:t>
            </w:r>
            <w:commentRangeEnd w:id="599"/>
            <w:r w:rsidR="00D91B7A">
              <w:rPr>
                <w:rStyle w:val="CommentReference"/>
                <w:color w:val="auto"/>
              </w:rPr>
              <w:commentReference w:id="599"/>
            </w:r>
          </w:p>
        </w:tc>
        <w:tc>
          <w:tcPr>
            <w:tcW w:w="2971" w:type="dxa"/>
            <w:shd w:val="clear" w:color="auto" w:fill="D9D9D9" w:themeFill="background1" w:themeFillShade="D9"/>
          </w:tcPr>
          <w:p w14:paraId="2DB80060" w14:textId="77777777" w:rsidR="00880457" w:rsidRPr="00C50983" w:rsidRDefault="00880457" w:rsidP="00880457">
            <w:pPr>
              <w:pStyle w:val="Tabletext"/>
            </w:pPr>
            <w:r w:rsidRPr="00C50983">
              <w:t>R</w:t>
            </w:r>
            <w:r>
              <w:t>19</w:t>
            </w:r>
            <w:r w:rsidRPr="00C50983">
              <w:t xml:space="preserve"> (VTS section)</w:t>
            </w:r>
          </w:p>
        </w:tc>
        <w:tc>
          <w:tcPr>
            <w:tcW w:w="2982" w:type="dxa"/>
            <w:shd w:val="clear" w:color="auto" w:fill="D9D9D9" w:themeFill="background1" w:themeFillShade="D9"/>
          </w:tcPr>
          <w:p w14:paraId="06F31FF2" w14:textId="77777777" w:rsidR="00880457" w:rsidRPr="00C50983" w:rsidRDefault="00880457" w:rsidP="00880457">
            <w:pPr>
              <w:pStyle w:val="Tabletext"/>
            </w:pPr>
            <w:r w:rsidRPr="00C50983">
              <w:t>A1 or A8</w:t>
            </w:r>
          </w:p>
        </w:tc>
      </w:tr>
      <w:tr w:rsidR="00880457" w:rsidRPr="00C50983" w14:paraId="29AB648A" w14:textId="77777777" w:rsidTr="003F033F">
        <w:trPr>
          <w:cantSplit/>
          <w:jc w:val="center"/>
        </w:trPr>
        <w:tc>
          <w:tcPr>
            <w:tcW w:w="8330" w:type="dxa"/>
            <w:shd w:val="clear" w:color="auto" w:fill="D9D9D9" w:themeFill="background1" w:themeFillShade="D9"/>
          </w:tcPr>
          <w:p w14:paraId="0E9D3EF3" w14:textId="7EE3AAAC" w:rsidR="00880457" w:rsidRPr="00880457" w:rsidRDefault="00022299" w:rsidP="00880457">
            <w:pPr>
              <w:pStyle w:val="Tabletext"/>
              <w:rPr>
                <w:b/>
                <w:sz w:val="22"/>
                <w:szCs w:val="22"/>
              </w:rPr>
            </w:pPr>
            <w:ins w:id="600" w:author="Jillian Carson-Jackson" w:date="2021-01-30T17:38:00Z">
              <w:r>
                <w:rPr>
                  <w:b/>
                  <w:sz w:val="22"/>
                  <w:szCs w:val="22"/>
                </w:rPr>
                <w:t xml:space="preserve">IALA - </w:t>
              </w:r>
            </w:ins>
            <w:r w:rsidR="00880457" w:rsidRPr="00880457">
              <w:rPr>
                <w:b/>
                <w:sz w:val="22"/>
                <w:szCs w:val="22"/>
              </w:rPr>
              <w:t>Specific VTS message construction</w:t>
            </w:r>
          </w:p>
        </w:tc>
        <w:tc>
          <w:tcPr>
            <w:tcW w:w="2971" w:type="dxa"/>
            <w:shd w:val="clear" w:color="auto" w:fill="D9D9D9" w:themeFill="background1" w:themeFillShade="D9"/>
          </w:tcPr>
          <w:p w14:paraId="4184A926" w14:textId="77777777" w:rsidR="00880457" w:rsidRPr="00C50983" w:rsidRDefault="00880457" w:rsidP="00880457">
            <w:pPr>
              <w:pStyle w:val="Tabletext"/>
            </w:pPr>
          </w:p>
        </w:tc>
        <w:tc>
          <w:tcPr>
            <w:tcW w:w="2982" w:type="dxa"/>
            <w:shd w:val="clear" w:color="auto" w:fill="D9D9D9" w:themeFill="background1" w:themeFillShade="D9"/>
          </w:tcPr>
          <w:p w14:paraId="1959EB7A" w14:textId="77777777" w:rsidR="00880457" w:rsidRPr="00C50983" w:rsidRDefault="00880457" w:rsidP="00880457">
            <w:pPr>
              <w:pStyle w:val="Tabletext"/>
            </w:pPr>
          </w:p>
        </w:tc>
      </w:tr>
      <w:tr w:rsidR="00037E2B" w:rsidRPr="00C50983" w14:paraId="42DE6DA0" w14:textId="77777777" w:rsidTr="003F033F">
        <w:trPr>
          <w:cantSplit/>
          <w:jc w:val="center"/>
        </w:trPr>
        <w:tc>
          <w:tcPr>
            <w:tcW w:w="8330" w:type="dxa"/>
            <w:shd w:val="clear" w:color="auto" w:fill="D9D9D9" w:themeFill="background1" w:themeFillShade="D9"/>
          </w:tcPr>
          <w:p w14:paraId="41649194" w14:textId="2051F285" w:rsidR="00037E2B" w:rsidRPr="00037E2B" w:rsidRDefault="00037E2B" w:rsidP="00037E2B">
            <w:pPr>
              <w:pStyle w:val="Tabletext"/>
              <w:rPr>
                <w:rFonts w:ascii="Calibri" w:eastAsia="Times New Roman" w:hAnsi="Calibri"/>
                <w:i/>
                <w:color w:val="auto"/>
                <w:sz w:val="22"/>
                <w:szCs w:val="22"/>
              </w:rPr>
            </w:pPr>
            <w:commentRangeStart w:id="601"/>
            <w:r w:rsidRPr="00037E2B">
              <w:rPr>
                <w:rFonts w:ascii="Calibri" w:eastAsia="Times New Roman" w:hAnsi="Calibri"/>
                <w:i/>
                <w:color w:val="auto"/>
                <w:sz w:val="22"/>
                <w:szCs w:val="22"/>
              </w:rPr>
              <w:t>Construct VTS messages</w:t>
            </w:r>
            <w:commentRangeEnd w:id="601"/>
            <w:r w:rsidRPr="00037E2B">
              <w:rPr>
                <w:rFonts w:ascii="Calibri" w:eastAsia="Times New Roman" w:hAnsi="Calibri"/>
                <w:i/>
                <w:sz w:val="22"/>
                <w:szCs w:val="22"/>
              </w:rPr>
              <w:commentReference w:id="601"/>
            </w:r>
          </w:p>
        </w:tc>
        <w:tc>
          <w:tcPr>
            <w:tcW w:w="2971" w:type="dxa"/>
            <w:shd w:val="clear" w:color="auto" w:fill="D9D9D9" w:themeFill="background1" w:themeFillShade="D9"/>
          </w:tcPr>
          <w:p w14:paraId="4A31BB6C" w14:textId="77777777" w:rsidR="00037E2B" w:rsidRPr="00C50983" w:rsidRDefault="00037E2B" w:rsidP="00880457">
            <w:pPr>
              <w:pStyle w:val="Tabletext"/>
            </w:pPr>
          </w:p>
        </w:tc>
        <w:tc>
          <w:tcPr>
            <w:tcW w:w="2982" w:type="dxa"/>
            <w:shd w:val="clear" w:color="auto" w:fill="D9D9D9" w:themeFill="background1" w:themeFillShade="D9"/>
          </w:tcPr>
          <w:p w14:paraId="70F00436" w14:textId="77777777" w:rsidR="00037E2B" w:rsidRPr="00C50983" w:rsidRDefault="00037E2B" w:rsidP="00880457">
            <w:pPr>
              <w:pStyle w:val="Tabletext"/>
            </w:pPr>
          </w:p>
        </w:tc>
      </w:tr>
      <w:tr w:rsidR="00880457" w:rsidRPr="00C50983" w14:paraId="33DA3A3F" w14:textId="77777777" w:rsidTr="003F033F">
        <w:trPr>
          <w:cantSplit/>
          <w:jc w:val="center"/>
        </w:trPr>
        <w:tc>
          <w:tcPr>
            <w:tcW w:w="8330" w:type="dxa"/>
            <w:shd w:val="clear" w:color="auto" w:fill="D9D9D9" w:themeFill="background1" w:themeFillShade="D9"/>
          </w:tcPr>
          <w:p w14:paraId="495D38D5" w14:textId="77777777" w:rsidR="00880457" w:rsidRPr="00C50983" w:rsidRDefault="00880457" w:rsidP="00880457">
            <w:pPr>
              <w:pStyle w:val="Tabletext"/>
              <w:ind w:left="709"/>
            </w:pPr>
            <w:r w:rsidRPr="00C50983">
              <w:t>Practical communications</w:t>
            </w:r>
          </w:p>
          <w:p w14:paraId="185A1BF2" w14:textId="7B3B11D7" w:rsidR="00880457" w:rsidRPr="00C50983" w:rsidRDefault="00880457" w:rsidP="00880457">
            <w:pPr>
              <w:pStyle w:val="Tabletext"/>
              <w:ind w:left="709"/>
            </w:pPr>
            <w:r w:rsidRPr="00C50983">
              <w:t xml:space="preserve">Examples from ‘Basic English’ </w:t>
            </w:r>
          </w:p>
        </w:tc>
        <w:tc>
          <w:tcPr>
            <w:tcW w:w="2971" w:type="dxa"/>
            <w:shd w:val="clear" w:color="auto" w:fill="D9D9D9" w:themeFill="background1" w:themeFillShade="D9"/>
          </w:tcPr>
          <w:p w14:paraId="53EEE137" w14:textId="07B62B23" w:rsidR="00880457" w:rsidRPr="00C50983" w:rsidRDefault="00880457" w:rsidP="00880457">
            <w:pPr>
              <w:pStyle w:val="Tabletext"/>
            </w:pPr>
            <w:r w:rsidRPr="00C50983">
              <w:t>R</w:t>
            </w:r>
            <w:r>
              <w:t>19</w:t>
            </w:r>
            <w:ins w:id="602" w:author="Jillian Carson-Jackson" w:date="2021-01-30T17:34:00Z">
              <w:r w:rsidR="00BD0000">
                <w:t xml:space="preserve"> (confirm this is IALA Guideline?) </w:t>
              </w:r>
            </w:ins>
          </w:p>
        </w:tc>
        <w:tc>
          <w:tcPr>
            <w:tcW w:w="2982" w:type="dxa"/>
            <w:shd w:val="clear" w:color="auto" w:fill="D9D9D9" w:themeFill="background1" w:themeFillShade="D9"/>
          </w:tcPr>
          <w:p w14:paraId="0E42CDB4" w14:textId="77777777" w:rsidR="00880457" w:rsidRPr="00C50983" w:rsidRDefault="00880457" w:rsidP="00880457">
            <w:pPr>
              <w:pStyle w:val="Tabletext"/>
            </w:pPr>
            <w:r w:rsidRPr="00C50983">
              <w:t>A1</w:t>
            </w:r>
          </w:p>
        </w:tc>
      </w:tr>
      <w:tr w:rsidR="00880457" w:rsidRPr="00C50983" w14:paraId="08D1DAAA"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FF1A4A" w14:textId="5B352C3A" w:rsidR="00880457" w:rsidRPr="00880457" w:rsidRDefault="00022299" w:rsidP="00880457">
            <w:pPr>
              <w:pStyle w:val="Tabletext"/>
              <w:rPr>
                <w:b/>
                <w:sz w:val="22"/>
                <w:szCs w:val="22"/>
              </w:rPr>
            </w:pPr>
            <w:ins w:id="603" w:author="Jillian Carson-Jackson" w:date="2021-01-30T17:38:00Z">
              <w:r>
                <w:rPr>
                  <w:b/>
                  <w:sz w:val="22"/>
                  <w:szCs w:val="22"/>
                </w:rPr>
                <w:t xml:space="preserve">IMO - </w:t>
              </w:r>
            </w:ins>
            <w:r w:rsidR="00880457" w:rsidRPr="00880457">
              <w:rPr>
                <w:b/>
                <w:sz w:val="22"/>
                <w:szCs w:val="22"/>
              </w:rPr>
              <w:t xml:space="preserve">Standard </w:t>
            </w:r>
            <w:ins w:id="604" w:author="Jillian Carson-Jackson" w:date="2021-01-30T17:38:00Z">
              <w:r>
                <w:rPr>
                  <w:b/>
                  <w:sz w:val="22"/>
                  <w:szCs w:val="22"/>
                </w:rPr>
                <w:t xml:space="preserve">maritime communication </w:t>
              </w:r>
            </w:ins>
            <w:r w:rsidR="00880457" w:rsidRPr="00880457">
              <w:rPr>
                <w:b/>
                <w:sz w:val="22"/>
                <w:szCs w:val="22"/>
              </w:rPr>
              <w:t>phrases</w:t>
            </w:r>
            <w:ins w:id="605" w:author="Jillian Carson-Jackson" w:date="2021-01-30T17:38:00Z">
              <w:r>
                <w:rPr>
                  <w:b/>
                  <w:sz w:val="22"/>
                  <w:szCs w:val="22"/>
                </w:rPr>
                <w:t xml:space="preserve"> </w:t>
              </w:r>
            </w:ins>
            <w:ins w:id="606" w:author="Jillian Carson-Jackson" w:date="2021-01-30T17:39:00Z">
              <w:r w:rsidR="00FD172D">
                <w:rPr>
                  <w:b/>
                  <w:sz w:val="22"/>
                  <w:szCs w:val="22"/>
                </w:rPr>
                <w:t>(</w:t>
              </w:r>
            </w:ins>
            <w:ins w:id="607" w:author="Jillian Carson-Jackson" w:date="2021-01-30T17:38:00Z">
              <w:r>
                <w:rPr>
                  <w:b/>
                  <w:sz w:val="22"/>
                  <w:szCs w:val="22"/>
                </w:rPr>
                <w:t>SMCP</w:t>
              </w:r>
            </w:ins>
            <w:ins w:id="608" w:author="Jillian Carson-Jackson" w:date="2021-01-30T17:39:00Z">
              <w:r w:rsidR="00FD172D">
                <w:rPr>
                  <w:b/>
                  <w:sz w:val="22"/>
                  <w:szCs w:val="22"/>
                </w:rPr>
                <w:t>)</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061AD" w14:textId="77798F5E" w:rsidR="00880457" w:rsidRPr="00C50983" w:rsidRDefault="00880457" w:rsidP="00880457">
            <w:pPr>
              <w:pStyle w:val="Tabletext"/>
            </w:pPr>
            <w:r>
              <w:t>R19</w:t>
            </w:r>
            <w:ins w:id="609" w:author="Jillian Carson-Jackson" w:date="2021-01-30T17:38:00Z">
              <w:r w:rsidR="00022299">
                <w:t xml:space="preserve"> (confirm – IMO A.</w:t>
              </w:r>
              <w:r w:rsidR="007002D1">
                <w:t>918(22)?)</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CFE6B0" w14:textId="77777777" w:rsidR="00880457" w:rsidRPr="00C50983" w:rsidRDefault="00880457" w:rsidP="00880457">
            <w:pPr>
              <w:pStyle w:val="Tabletext"/>
            </w:pPr>
            <w:r>
              <w:t>A1</w:t>
            </w:r>
          </w:p>
        </w:tc>
      </w:tr>
      <w:tr w:rsidR="00037E2B" w:rsidRPr="00C50983" w14:paraId="6A2209DF"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6F777" w14:textId="06906830" w:rsidR="00037E2B" w:rsidRPr="00037E2B" w:rsidRDefault="00037E2B" w:rsidP="00037E2B">
            <w:pPr>
              <w:pStyle w:val="Tabletext"/>
              <w:rPr>
                <w:rFonts w:ascii="Calibri" w:eastAsia="Times New Roman" w:hAnsi="Calibri"/>
                <w:i/>
                <w:color w:val="auto"/>
                <w:sz w:val="22"/>
                <w:szCs w:val="22"/>
              </w:rPr>
            </w:pPr>
            <w:r w:rsidRPr="00037E2B">
              <w:rPr>
                <w:rFonts w:ascii="Calibri" w:eastAsia="Times New Roman" w:hAnsi="Calibri"/>
                <w:i/>
                <w:color w:val="auto"/>
                <w:sz w:val="22"/>
                <w:szCs w:val="22"/>
              </w:rPr>
              <w:t>State the advantages, disadvantages and application of SMCP</w:t>
            </w:r>
            <w:r w:rsidR="00195AD9">
              <w:rPr>
                <w:rFonts w:ascii="Calibri" w:eastAsia="Times New Roman" w:hAnsi="Calibri"/>
                <w:i/>
                <w:color w:val="auto"/>
                <w:sz w:val="22"/>
                <w:szCs w:val="22"/>
              </w:rPr>
              <w:t>,</w:t>
            </w:r>
            <w:ins w:id="610" w:author="Jillian Carson-Jackson" w:date="2021-01-30T17:39:00Z">
              <w:r w:rsidRPr="00037E2B">
                <w:rPr>
                  <w:rFonts w:ascii="Calibri" w:eastAsia="Times New Roman" w:hAnsi="Calibri"/>
                  <w:i/>
                  <w:color w:val="auto"/>
                  <w:sz w:val="22"/>
                  <w:szCs w:val="22"/>
                </w:rPr>
                <w:t xml:space="preserve"> including message markers</w:t>
              </w:r>
            </w:ins>
          </w:p>
          <w:p w14:paraId="1494A95C" w14:textId="77777777" w:rsidR="00037E2B" w:rsidRPr="00880457" w:rsidRDefault="00037E2B" w:rsidP="00880457">
            <w:pPr>
              <w:pStyle w:val="Tabletext"/>
            </w:pPr>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31EEA3" w14:textId="77777777" w:rsidR="00037E2B" w:rsidRPr="00C50983" w:rsidRDefault="00037E2B" w:rsidP="00880457">
            <w:pPr>
              <w:pStyle w:val="Tabletext"/>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9CB03D" w14:textId="77777777" w:rsidR="00037E2B" w:rsidRPr="00C50983" w:rsidRDefault="00037E2B" w:rsidP="00880457">
            <w:pPr>
              <w:pStyle w:val="Tabletext"/>
            </w:pPr>
          </w:p>
        </w:tc>
      </w:tr>
      <w:tr w:rsidR="00880457" w:rsidRPr="00C50983" w14:paraId="7E10A13E"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7FEAAF" w14:textId="77777777" w:rsidR="00B10B9B" w:rsidRDefault="000F156F" w:rsidP="000F156F">
            <w:pPr>
              <w:pStyle w:val="Tabletext"/>
              <w:ind w:left="709"/>
              <w:rPr>
                <w:ins w:id="611" w:author="Jillian Carson-Jackson" w:date="2021-01-30T17:42:00Z"/>
              </w:rPr>
            </w:pPr>
            <w:ins w:id="612" w:author="Jillian Carson-Jackson" w:date="2021-01-30T17:42:00Z">
              <w:r w:rsidRPr="00880457">
                <w:t>Introduction to the SMCP - Its overall construction and origins</w:t>
              </w:r>
            </w:ins>
          </w:p>
          <w:p w14:paraId="3FA6F4CC" w14:textId="4D620FB3" w:rsidR="000F156F" w:rsidRPr="00880457" w:rsidRDefault="000F156F" w:rsidP="000F156F">
            <w:pPr>
              <w:pStyle w:val="Tabletext"/>
              <w:ind w:left="709"/>
              <w:rPr>
                <w:ins w:id="613" w:author="Jillian Carson-Jackson" w:date="2021-01-30T17:42:00Z"/>
              </w:rPr>
            </w:pPr>
            <w:ins w:id="614" w:author="Jillian Carson-Jackson" w:date="2021-01-30T17:42:00Z">
              <w:r w:rsidRPr="00880457">
                <w:t xml:space="preserve">The use of the SMCP </w:t>
              </w:r>
            </w:ins>
            <w:ins w:id="615" w:author="Jillian Carson-Jackson" w:date="2021-01-30T17:43:00Z">
              <w:r w:rsidR="00B10B9B">
                <w:t xml:space="preserve">[in VTS and] </w:t>
              </w:r>
            </w:ins>
            <w:ins w:id="616" w:author="Jillian Carson-Jackson" w:date="2021-01-30T17:42:00Z">
              <w:r w:rsidRPr="00880457">
                <w:t>on ships, particularly during emergency situations and distress</w:t>
              </w:r>
            </w:ins>
            <w:ins w:id="617" w:author="Jillian Carson-Jackson" w:date="2021-01-30T17:45:00Z">
              <w:r w:rsidR="002F2138">
                <w:t xml:space="preserve"> </w:t>
              </w:r>
              <w:r w:rsidR="00BF4BD6" w:rsidRPr="00880457">
                <w:t>(</w:t>
              </w:r>
              <w:r w:rsidR="002F2138">
                <w:t xml:space="preserve">focus on </w:t>
              </w:r>
              <w:r w:rsidR="00BF4BD6" w:rsidRPr="00880457">
                <w:t>Part 3, section 6 of the SMCP).</w:t>
              </w:r>
            </w:ins>
          </w:p>
          <w:p w14:paraId="45C11D75" w14:textId="7A0F96B1" w:rsidR="00195AD9" w:rsidRDefault="00195AD9" w:rsidP="00880457">
            <w:pPr>
              <w:pStyle w:val="Tabletext"/>
              <w:ind w:left="709"/>
            </w:pPr>
            <w:ins w:id="618" w:author="Jillian Carson-Jackson" w:date="2021-02-04T21:53:00Z">
              <w:r>
                <w:t>The use of message markers</w:t>
              </w:r>
            </w:ins>
          </w:p>
          <w:p w14:paraId="20D46F71" w14:textId="58BC2AC1" w:rsidR="00880457" w:rsidRPr="00880457" w:rsidRDefault="00880457" w:rsidP="00880457">
            <w:pPr>
              <w:pStyle w:val="Tabletext"/>
              <w:ind w:left="709"/>
            </w:pPr>
            <w:r w:rsidRPr="00880457">
              <w:t>Use of standard phrases to trigger predictable actions</w:t>
            </w:r>
          </w:p>
          <w:p w14:paraId="10C3F7A1" w14:textId="77777777" w:rsidR="00880457" w:rsidRPr="00880457" w:rsidRDefault="00880457" w:rsidP="00880457">
            <w:pPr>
              <w:pStyle w:val="Tabletext"/>
              <w:ind w:left="709"/>
            </w:pPr>
            <w:r w:rsidRPr="00880457">
              <w:t>Limiting the number of standard phrases to ensure recognition and memory retention</w:t>
            </w:r>
          </w:p>
          <w:p w14:paraId="48FF8A18" w14:textId="77777777" w:rsidR="00880457" w:rsidRPr="00880457" w:rsidRDefault="00880457" w:rsidP="00880457">
            <w:pPr>
              <w:pStyle w:val="Tabletext"/>
              <w:ind w:left="709"/>
            </w:pPr>
            <w:r w:rsidRPr="00880457">
              <w:t>When standard phrases are not the best method available</w:t>
            </w:r>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93D0" w14:textId="77777777" w:rsidR="00880457" w:rsidRPr="00C50983" w:rsidRDefault="00880457" w:rsidP="00880457">
            <w:pPr>
              <w:pStyle w:val="Tabletext"/>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044EA" w14:textId="77777777" w:rsidR="00880457" w:rsidRPr="00C50983" w:rsidRDefault="00880457" w:rsidP="00880457">
            <w:pPr>
              <w:pStyle w:val="Tabletext"/>
            </w:pPr>
          </w:p>
        </w:tc>
      </w:tr>
      <w:tr w:rsidR="009C68C3" w:rsidRPr="00C50983" w14:paraId="27DA13BE" w14:textId="77777777" w:rsidTr="003F033F">
        <w:trPr>
          <w:cantSplit/>
          <w:jc w:val="center"/>
          <w:ins w:id="619" w:author="Jillian Carson-Jackson" w:date="2021-01-30T17:4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DE2645" w14:textId="0A8C3A46" w:rsidR="009C68C3" w:rsidRPr="009C68C3" w:rsidDel="00D930FF" w:rsidRDefault="009C68C3" w:rsidP="00392BB9">
            <w:pPr>
              <w:pStyle w:val="Tabletext"/>
              <w:ind w:left="0"/>
              <w:rPr>
                <w:ins w:id="620" w:author="Jillian Carson-Jackson" w:date="2021-01-30T17:48:00Z"/>
                <w:b/>
                <w:sz w:val="22"/>
                <w:szCs w:val="22"/>
              </w:rPr>
            </w:pPr>
            <w:ins w:id="621" w:author="Jillian Carson-Jackson" w:date="2021-01-30T17:49:00Z">
              <w:r w:rsidRPr="009C68C3">
                <w:rPr>
                  <w:b/>
                  <w:sz w:val="22"/>
                  <w:szCs w:val="22"/>
                </w:rPr>
                <w:t>Information Management</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F0EDE" w14:textId="77777777" w:rsidR="009C68C3" w:rsidRPr="00880457" w:rsidRDefault="009C68C3" w:rsidP="00880457">
            <w:pPr>
              <w:pStyle w:val="Tabletext"/>
              <w:rPr>
                <w:ins w:id="622" w:author="Jillian Carson-Jackson" w:date="2021-01-30T17:4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9A2069" w14:textId="77777777" w:rsidR="009C68C3" w:rsidRPr="00C50983" w:rsidRDefault="009C68C3" w:rsidP="00880457">
            <w:pPr>
              <w:pStyle w:val="Tabletext"/>
              <w:rPr>
                <w:ins w:id="623" w:author="Jillian Carson-Jackson" w:date="2021-01-30T17:48:00Z"/>
              </w:rPr>
            </w:pPr>
          </w:p>
        </w:tc>
      </w:tr>
      <w:tr w:rsidR="00392BB9" w:rsidRPr="00C50983" w14:paraId="642E4C96" w14:textId="77777777" w:rsidTr="003F033F">
        <w:trPr>
          <w:cantSplit/>
          <w:jc w:val="center"/>
          <w:ins w:id="624"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4CE59C" w14:textId="19D8782F" w:rsidR="00392BB9" w:rsidRPr="009C68C3" w:rsidRDefault="00392BB9" w:rsidP="00392BB9">
            <w:pPr>
              <w:pStyle w:val="Tabletext"/>
              <w:ind w:left="0"/>
              <w:rPr>
                <w:ins w:id="625" w:author="Jillian Carson-Jackson" w:date="2021-02-04T21:55:00Z"/>
                <w:b/>
                <w:sz w:val="22"/>
                <w:szCs w:val="22"/>
              </w:rPr>
            </w:pPr>
            <w:ins w:id="626" w:author="Jillian Carson-Jackson" w:date="2021-02-04T21:55:00Z">
              <w:r w:rsidRPr="00392BB9">
                <w:rPr>
                  <w:rFonts w:ascii="Calibri" w:eastAsia="Times New Roman" w:hAnsi="Calibri"/>
                  <w:i/>
                  <w:color w:val="auto"/>
                  <w:sz w:val="22"/>
                  <w:szCs w:val="22"/>
                </w:rPr>
                <w:t>Demonstrate information management in VTS.</w:t>
              </w:r>
              <w:r>
                <w:rPr>
                  <w:b/>
                  <w:sz w:val="22"/>
                  <w:szCs w:val="22"/>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1345E" w14:textId="77777777" w:rsidR="00392BB9" w:rsidRPr="00880457" w:rsidRDefault="00392BB9" w:rsidP="00880457">
            <w:pPr>
              <w:pStyle w:val="Tabletext"/>
              <w:rPr>
                <w:ins w:id="627"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12B173" w14:textId="77777777" w:rsidR="00392BB9" w:rsidRPr="00C50983" w:rsidRDefault="00392BB9" w:rsidP="00880457">
            <w:pPr>
              <w:pStyle w:val="Tabletext"/>
              <w:rPr>
                <w:ins w:id="628" w:author="Jillian Carson-Jackson" w:date="2021-02-04T21:55:00Z"/>
              </w:rPr>
            </w:pPr>
          </w:p>
        </w:tc>
      </w:tr>
      <w:tr w:rsidR="00E50540" w:rsidRPr="00C50983" w14:paraId="25DD4D74" w14:textId="77777777" w:rsidTr="003F033F">
        <w:trPr>
          <w:cantSplit/>
          <w:jc w:val="center"/>
          <w:ins w:id="629" w:author="Jillian Carson-Jackson" w:date="2021-01-30T17:49: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1D733" w14:textId="71042BA8" w:rsidR="00E50540" w:rsidRPr="00392BB9" w:rsidDel="00D930FF" w:rsidRDefault="00195AD9" w:rsidP="00392BB9">
            <w:pPr>
              <w:pStyle w:val="Tablelevel1bold"/>
              <w:rPr>
                <w:ins w:id="630" w:author="Jillian Carson-Jackson" w:date="2021-01-30T17:49:00Z"/>
                <w:rFonts w:ascii="Calibri" w:hAnsi="Calibri"/>
                <w:b w:val="0"/>
                <w:sz w:val="22"/>
                <w:szCs w:val="22"/>
              </w:rPr>
            </w:pPr>
            <w:ins w:id="631" w:author="Jillian Carson-Jackson" w:date="2021-02-04T21:53:00Z">
              <w:r>
                <w:rPr>
                  <w:rFonts w:ascii="Calibri" w:hAnsi="Calibri"/>
                  <w:b w:val="0"/>
                  <w:sz w:val="22"/>
                  <w:szCs w:val="22"/>
                </w:rPr>
                <w:t>Collect Data</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098656" w14:textId="3486B801" w:rsidR="00E50540" w:rsidRPr="00880457" w:rsidRDefault="00E50540" w:rsidP="00E50540">
            <w:pPr>
              <w:pStyle w:val="Tabletext"/>
              <w:rPr>
                <w:ins w:id="632" w:author="Jillian Carson-Jackson" w:date="2021-01-30T17:49:00Z"/>
                <w:sz w:val="18"/>
              </w:rPr>
            </w:pPr>
            <w:ins w:id="633" w:author="Jillian Carson-Jackson" w:date="2021-01-30T17:56:00Z">
              <w:r w:rsidRPr="00CD1A5B">
                <w:rPr>
                  <w:rFonts w:ascii="Calibri" w:hAnsi="Calibri"/>
                  <w:sz w:val="22"/>
                  <w:szCs w:val="22"/>
                </w:rPr>
                <w:t>R2, R3, R16, R28, R35, R37, R41</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735DAC" w14:textId="2F4DD6EE" w:rsidR="00E50540" w:rsidRPr="00C50983" w:rsidRDefault="00E50540" w:rsidP="00E50540">
            <w:pPr>
              <w:pStyle w:val="Tabletext"/>
              <w:rPr>
                <w:ins w:id="634" w:author="Jillian Carson-Jackson" w:date="2021-01-30T17:49:00Z"/>
              </w:rPr>
            </w:pPr>
            <w:ins w:id="635" w:author="Jillian Carson-Jackson" w:date="2021-01-30T17:56:00Z">
              <w:r w:rsidRPr="00CD1A5B">
                <w:rPr>
                  <w:rFonts w:ascii="Calibri" w:hAnsi="Calibri"/>
                  <w:szCs w:val="22"/>
                </w:rPr>
                <w:t>A6 and A7 for documented case studies.</w:t>
              </w:r>
            </w:ins>
          </w:p>
        </w:tc>
      </w:tr>
      <w:tr w:rsidR="009C68C3" w:rsidRPr="00C50983" w14:paraId="57C7AA51" w14:textId="77777777" w:rsidTr="003F033F">
        <w:trPr>
          <w:cantSplit/>
          <w:jc w:val="center"/>
          <w:ins w:id="636" w:author="Jillian Carson-Jackson" w:date="2021-01-30T17:4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D1A6E" w14:textId="2D395CD0" w:rsidR="009C68C3" w:rsidRDefault="00864F85" w:rsidP="00392BB9">
            <w:pPr>
              <w:pStyle w:val="Tabletext"/>
              <w:ind w:left="0"/>
              <w:rPr>
                <w:ins w:id="637" w:author="Jillian Carson-Jackson" w:date="2021-01-30T17:58:00Z"/>
                <w:rFonts w:ascii="Calibri" w:eastAsia="Times New Roman" w:hAnsi="Calibri"/>
                <w:color w:val="auto"/>
                <w:sz w:val="22"/>
                <w:szCs w:val="22"/>
              </w:rPr>
            </w:pPr>
            <w:ins w:id="638" w:author="Jillian Carson-Jackson" w:date="2021-01-30T17:57:00Z">
              <w:r w:rsidRPr="00A65C3C">
                <w:rPr>
                  <w:rFonts w:ascii="Calibri" w:eastAsia="Times New Roman" w:hAnsi="Calibri"/>
                  <w:color w:val="auto"/>
                  <w:sz w:val="22"/>
                  <w:szCs w:val="22"/>
                </w:rPr>
                <w:t xml:space="preserve">Evaluate data </w:t>
              </w:r>
            </w:ins>
            <w:ins w:id="639" w:author="Jillian Carson-Jackson" w:date="2021-01-30T17:59:00Z">
              <w:r w:rsidR="00A74B49" w:rsidRPr="00A65C3C">
                <w:rPr>
                  <w:rFonts w:ascii="Calibri" w:eastAsia="Times New Roman" w:hAnsi="Calibri"/>
                  <w:color w:val="auto"/>
                  <w:sz w:val="22"/>
                  <w:szCs w:val="22"/>
                </w:rPr>
                <w:t>collected.</w:t>
              </w:r>
            </w:ins>
          </w:p>
          <w:p w14:paraId="775269C5" w14:textId="5989319E" w:rsidR="00A65C3C" w:rsidRDefault="00BC3FC1" w:rsidP="00E942AE">
            <w:pPr>
              <w:pStyle w:val="Tabletext"/>
              <w:ind w:left="709"/>
              <w:rPr>
                <w:ins w:id="640" w:author="Jillian Carson-Jackson" w:date="2021-01-30T18:00:00Z"/>
              </w:rPr>
            </w:pPr>
            <w:ins w:id="641" w:author="Jillian Carson-Jackson" w:date="2021-01-30T18:00:00Z">
              <w:r>
                <w:t>Priorit</w:t>
              </w:r>
              <w:r w:rsidR="00C0309C">
                <w:t xml:space="preserve">ise </w:t>
              </w:r>
            </w:ins>
            <w:ins w:id="642" w:author="Jillian Carson-Jackson" w:date="2021-01-30T18:03:00Z">
              <w:r w:rsidR="00E942AE">
                <w:t xml:space="preserve">data </w:t>
              </w:r>
            </w:ins>
          </w:p>
          <w:p w14:paraId="39725B9C" w14:textId="74A45642" w:rsidR="00C0309C" w:rsidRPr="00880457" w:rsidDel="00D930FF" w:rsidRDefault="00C0309C" w:rsidP="00E942AE">
            <w:pPr>
              <w:pStyle w:val="Tabletext"/>
              <w:ind w:left="709"/>
              <w:rPr>
                <w:ins w:id="643" w:author="Jillian Carson-Jackson" w:date="2021-01-30T17:48:00Z"/>
              </w:rPr>
            </w:pPr>
            <w:ins w:id="644" w:author="Jillian Carson-Jackson" w:date="2021-01-30T18:00:00Z">
              <w:r>
                <w:t xml:space="preserve">Verify / validate </w:t>
              </w:r>
            </w:ins>
            <w:ins w:id="645" w:author="Jillian Carson-Jackson" w:date="2021-01-30T18:03:00Z">
              <w:r w:rsidR="00E942AE">
                <w:t>data</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313CC5" w14:textId="77777777" w:rsidR="009C68C3" w:rsidRPr="00880457" w:rsidRDefault="009C68C3" w:rsidP="00880457">
            <w:pPr>
              <w:pStyle w:val="Tabletext"/>
              <w:rPr>
                <w:ins w:id="646" w:author="Jillian Carson-Jackson" w:date="2021-01-30T17:4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F54E3F" w14:textId="77777777" w:rsidR="009C68C3" w:rsidRPr="00C50983" w:rsidRDefault="009C68C3" w:rsidP="00880457">
            <w:pPr>
              <w:pStyle w:val="Tabletext"/>
              <w:rPr>
                <w:ins w:id="647" w:author="Jillian Carson-Jackson" w:date="2021-01-30T17:48:00Z"/>
              </w:rPr>
            </w:pPr>
          </w:p>
        </w:tc>
      </w:tr>
      <w:tr w:rsidR="00102E80" w:rsidRPr="00C50983" w14:paraId="65BE229D" w14:textId="77777777" w:rsidTr="003F033F">
        <w:trPr>
          <w:cantSplit/>
          <w:jc w:val="center"/>
          <w:ins w:id="648" w:author="Jillian Carson-Jackson" w:date="2021-01-30T18:03: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DF2291" w14:textId="7FCF615C" w:rsidR="00102E80" w:rsidRDefault="00102E80" w:rsidP="00392BB9">
            <w:pPr>
              <w:pStyle w:val="Tabletext"/>
              <w:ind w:left="0"/>
              <w:rPr>
                <w:ins w:id="649" w:author="Jillian Carson-Jackson" w:date="2021-01-30T18:03:00Z"/>
                <w:rFonts w:ascii="Calibri" w:eastAsia="Times New Roman" w:hAnsi="Calibri"/>
                <w:color w:val="auto"/>
                <w:sz w:val="22"/>
                <w:szCs w:val="22"/>
              </w:rPr>
            </w:pPr>
            <w:ins w:id="650" w:author="Jillian Carson-Jackson" w:date="2021-01-30T18:04:00Z">
              <w:r>
                <w:rPr>
                  <w:rFonts w:ascii="Calibri" w:eastAsia="Times New Roman" w:hAnsi="Calibri"/>
                  <w:color w:val="auto"/>
                  <w:sz w:val="22"/>
                  <w:szCs w:val="22"/>
                </w:rPr>
                <w:t>Disseminate</w:t>
              </w:r>
            </w:ins>
            <w:ins w:id="651" w:author="Jillian Carson-Jackson" w:date="2021-01-30T18:03:00Z">
              <w:r w:rsidRPr="00A65C3C">
                <w:rPr>
                  <w:rFonts w:ascii="Calibri" w:eastAsia="Times New Roman" w:hAnsi="Calibri"/>
                  <w:color w:val="auto"/>
                  <w:sz w:val="22"/>
                  <w:szCs w:val="22"/>
                </w:rPr>
                <w:t xml:space="preserve"> data.</w:t>
              </w:r>
            </w:ins>
          </w:p>
          <w:p w14:paraId="48DF3694" w14:textId="77777777" w:rsidR="00102E80" w:rsidRDefault="00BF3A68" w:rsidP="00102E80">
            <w:pPr>
              <w:pStyle w:val="Tabletext"/>
              <w:ind w:left="709"/>
              <w:rPr>
                <w:ins w:id="652" w:author="Jillian Carson-Jackson" w:date="2021-01-30T18:04:00Z"/>
              </w:rPr>
            </w:pPr>
            <w:ins w:id="653" w:author="Jillian Carson-Jackson" w:date="2021-01-30T18:04:00Z">
              <w:r>
                <w:t xml:space="preserve">Method for dissemination (voice, digital) </w:t>
              </w:r>
            </w:ins>
          </w:p>
          <w:p w14:paraId="70F180E0" w14:textId="7FDCB29F" w:rsidR="00865303" w:rsidRPr="00392BB9" w:rsidRDefault="00724509" w:rsidP="00392BB9">
            <w:pPr>
              <w:pStyle w:val="Tabletext"/>
              <w:ind w:left="709"/>
              <w:rPr>
                <w:ins w:id="654" w:author="Jillian Carson-Jackson" w:date="2021-01-30T18:03:00Z"/>
                <w:rFonts w:ascii="Calibri" w:eastAsia="Times New Roman" w:hAnsi="Calibri"/>
              </w:rPr>
            </w:pPr>
            <w:ins w:id="655" w:author="Jillian Carson-Jackson" w:date="2021-01-30T18:07:00Z">
              <w:r>
                <w:rPr>
                  <w:rFonts w:ascii="Calibri" w:eastAsia="Times New Roman" w:hAnsi="Calibri"/>
                </w:rPr>
                <w:t>Phrasing, timing and content</w:t>
              </w:r>
              <w:r w:rsidR="007970B9">
                <w:rPr>
                  <w:rFonts w:ascii="Calibri" w:eastAsia="Times New Roman" w:hAnsi="Calibri"/>
                </w:rPr>
                <w:t xml:space="preserve"> </w:t>
              </w:r>
            </w:ins>
            <w:ins w:id="656" w:author="Jillian Carson-Jackson" w:date="2021-01-30T18:04:00Z">
              <w:r w:rsidR="00BF3A68">
                <w:rPr>
                  <w:rFonts w:ascii="Calibri" w:eastAsia="Times New Roman" w:hAnsi="Calibri"/>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9FC85" w14:textId="77777777" w:rsidR="00102E80" w:rsidRPr="00880457" w:rsidRDefault="00102E80" w:rsidP="00880457">
            <w:pPr>
              <w:pStyle w:val="Tabletext"/>
              <w:rPr>
                <w:ins w:id="657" w:author="Jillian Carson-Jackson" w:date="2021-01-30T18:03: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970ED" w14:textId="77777777" w:rsidR="00102E80" w:rsidRPr="00C50983" w:rsidRDefault="00102E80" w:rsidP="00880457">
            <w:pPr>
              <w:pStyle w:val="Tabletext"/>
              <w:rPr>
                <w:ins w:id="658" w:author="Jillian Carson-Jackson" w:date="2021-01-30T18:03:00Z"/>
              </w:rPr>
            </w:pPr>
          </w:p>
        </w:tc>
      </w:tr>
      <w:tr w:rsidR="007970B9" w:rsidRPr="00CD1A5B" w14:paraId="041E4084" w14:textId="77777777" w:rsidTr="00392BB9">
        <w:trPr>
          <w:cantSplit/>
          <w:jc w:val="center"/>
          <w:ins w:id="659" w:author="Jillian Carson-Jackson" w:date="2021-01-30T18:09:00Z"/>
        </w:trPr>
        <w:tc>
          <w:tcPr>
            <w:tcW w:w="8330" w:type="dxa"/>
            <w:tcBorders>
              <w:top w:val="single" w:sz="4" w:space="0" w:color="auto"/>
              <w:left w:val="single" w:sz="4" w:space="0" w:color="auto"/>
              <w:bottom w:val="single" w:sz="4" w:space="0" w:color="auto"/>
              <w:right w:val="single" w:sz="4" w:space="0" w:color="auto"/>
            </w:tcBorders>
            <w:shd w:val="clear" w:color="auto" w:fill="auto"/>
          </w:tcPr>
          <w:p w14:paraId="5E6912B9" w14:textId="3E889BB8" w:rsidR="007970B9" w:rsidRPr="00392BB9" w:rsidRDefault="003B5B51" w:rsidP="007970B9">
            <w:pPr>
              <w:pStyle w:val="Tabletext"/>
              <w:rPr>
                <w:ins w:id="660" w:author="Jillian Carson-Jackson" w:date="2021-01-30T18:09:00Z"/>
                <w:rFonts w:ascii="Calibri" w:eastAsia="Times New Roman" w:hAnsi="Calibri"/>
                <w:color w:val="auto"/>
                <w:sz w:val="22"/>
                <w:szCs w:val="22"/>
              </w:rPr>
            </w:pPr>
            <w:ins w:id="661" w:author="Jillian Carson-Jackson" w:date="2021-01-30T18:10:00Z">
              <w:r w:rsidRPr="00392BB9">
                <w:rPr>
                  <w:rFonts w:ascii="Calibri" w:eastAsia="Times New Roman" w:hAnsi="Calibri"/>
                  <w:color w:val="auto"/>
                  <w:sz w:val="22"/>
                  <w:szCs w:val="22"/>
                </w:rPr>
                <w:t>Explain lo</w:t>
              </w:r>
            </w:ins>
            <w:ins w:id="662" w:author="Jillian Carson-Jackson" w:date="2021-01-30T18:11:00Z">
              <w:r w:rsidRPr="00392BB9">
                <w:rPr>
                  <w:rFonts w:ascii="Calibri" w:eastAsia="Times New Roman" w:hAnsi="Calibri"/>
                  <w:color w:val="auto"/>
                  <w:sz w:val="22"/>
                  <w:szCs w:val="22"/>
                </w:rPr>
                <w:t xml:space="preserve">g keeping and recording in VTS </w:t>
              </w:r>
            </w:ins>
            <w:ins w:id="663" w:author="Jillian Carson-Jackson" w:date="2021-01-30T18:09:00Z">
              <w:r w:rsidR="007970B9" w:rsidRPr="00392BB9">
                <w:rPr>
                  <w:rFonts w:ascii="Calibri" w:eastAsia="Times New Roman" w:hAnsi="Calibri"/>
                  <w:color w:val="auto"/>
                  <w:sz w:val="22"/>
                  <w:szCs w:val="22"/>
                </w:rPr>
                <w:t xml:space="preserve"> </w:t>
              </w:r>
            </w:ins>
          </w:p>
          <w:p w14:paraId="132C0762" w14:textId="7D454163" w:rsidR="007C72E5" w:rsidRPr="00392BB9" w:rsidRDefault="007C72E5" w:rsidP="007970B9">
            <w:pPr>
              <w:pStyle w:val="Tabletext"/>
              <w:rPr>
                <w:ins w:id="664" w:author="Jillian Carson-Jackson" w:date="2021-01-30T18:13:00Z"/>
                <w:rFonts w:ascii="Calibri" w:eastAsia="Times New Roman" w:hAnsi="Calibri"/>
                <w:color w:val="auto"/>
                <w:sz w:val="22"/>
                <w:szCs w:val="22"/>
              </w:rPr>
            </w:pPr>
            <w:ins w:id="665" w:author="Jillian Carson-Jackson" w:date="2021-01-30T18:11:00Z">
              <w:r w:rsidRPr="00392BB9">
                <w:rPr>
                  <w:rFonts w:ascii="Calibri" w:eastAsia="Times New Roman" w:hAnsi="Calibri"/>
                  <w:color w:val="auto"/>
                  <w:sz w:val="22"/>
                  <w:szCs w:val="22"/>
                </w:rPr>
                <w:t>Objectives of</w:t>
              </w:r>
            </w:ins>
            <w:ins w:id="666" w:author="Jillian Carson-Jackson" w:date="2021-01-30T18:12:00Z">
              <w:r w:rsidRPr="00392BB9">
                <w:rPr>
                  <w:rFonts w:ascii="Calibri" w:eastAsia="Times New Roman" w:hAnsi="Calibri"/>
                  <w:color w:val="auto"/>
                  <w:sz w:val="22"/>
                  <w:szCs w:val="22"/>
                </w:rPr>
                <w:t xml:space="preserve"> log</w:t>
              </w:r>
            </w:ins>
            <w:ins w:id="667" w:author="Jillian Carson-Jackson" w:date="2021-01-30T18:15:00Z">
              <w:r w:rsidR="0072582E" w:rsidRPr="00392BB9">
                <w:rPr>
                  <w:rFonts w:ascii="Calibri" w:eastAsia="Times New Roman" w:hAnsi="Calibri"/>
                  <w:color w:val="auto"/>
                  <w:sz w:val="22"/>
                  <w:szCs w:val="22"/>
                </w:rPr>
                <w:t xml:space="preserve"> </w:t>
              </w:r>
            </w:ins>
            <w:ins w:id="668" w:author="Jillian Carson-Jackson" w:date="2021-01-30T18:12:00Z">
              <w:r w:rsidRPr="00392BB9">
                <w:rPr>
                  <w:rFonts w:ascii="Calibri" w:eastAsia="Times New Roman" w:hAnsi="Calibri"/>
                  <w:color w:val="auto"/>
                  <w:sz w:val="22"/>
                  <w:szCs w:val="22"/>
                </w:rPr>
                <w:t xml:space="preserve">keeping </w:t>
              </w:r>
              <w:r w:rsidR="003F4C01" w:rsidRPr="00392BB9">
                <w:rPr>
                  <w:rFonts w:ascii="Calibri" w:eastAsia="Times New Roman" w:hAnsi="Calibri"/>
                  <w:color w:val="auto"/>
                  <w:sz w:val="22"/>
                  <w:szCs w:val="22"/>
                </w:rPr>
                <w:t>and recording</w:t>
              </w:r>
            </w:ins>
          </w:p>
          <w:p w14:paraId="6DDBCBBB" w14:textId="5B1A523C" w:rsidR="0022171D" w:rsidRPr="00392BB9" w:rsidRDefault="0022171D" w:rsidP="007970B9">
            <w:pPr>
              <w:pStyle w:val="Tabletext"/>
              <w:rPr>
                <w:ins w:id="669" w:author="Jillian Carson-Jackson" w:date="2021-01-30T18:12:00Z"/>
                <w:rFonts w:ascii="Calibri" w:eastAsia="Times New Roman" w:hAnsi="Calibri"/>
                <w:color w:val="auto"/>
                <w:sz w:val="22"/>
                <w:szCs w:val="22"/>
              </w:rPr>
            </w:pPr>
            <w:ins w:id="670" w:author="Jillian Carson-Jackson" w:date="2021-01-30T18:13:00Z">
              <w:r w:rsidRPr="00392BB9">
                <w:rPr>
                  <w:rFonts w:ascii="Calibri" w:eastAsia="Times New Roman" w:hAnsi="Calibri"/>
                  <w:color w:val="auto"/>
                  <w:sz w:val="22"/>
                  <w:szCs w:val="22"/>
                </w:rPr>
                <w:t>Methods of log</w:t>
              </w:r>
            </w:ins>
            <w:ins w:id="671" w:author="Jillian Carson-Jackson" w:date="2021-01-30T18:15:00Z">
              <w:r w:rsidR="0072582E" w:rsidRPr="00392BB9">
                <w:rPr>
                  <w:rFonts w:ascii="Calibri" w:eastAsia="Times New Roman" w:hAnsi="Calibri"/>
                  <w:color w:val="auto"/>
                  <w:sz w:val="22"/>
                  <w:szCs w:val="22"/>
                </w:rPr>
                <w:t xml:space="preserve"> </w:t>
              </w:r>
            </w:ins>
            <w:ins w:id="672" w:author="Jillian Carson-Jackson" w:date="2021-01-30T18:13:00Z">
              <w:r w:rsidRPr="00392BB9">
                <w:rPr>
                  <w:rFonts w:ascii="Calibri" w:eastAsia="Times New Roman" w:hAnsi="Calibri"/>
                  <w:color w:val="auto"/>
                  <w:sz w:val="22"/>
                  <w:szCs w:val="22"/>
                </w:rPr>
                <w:t xml:space="preserve">keeping </w:t>
              </w:r>
            </w:ins>
          </w:p>
          <w:p w14:paraId="611A3463" w14:textId="73B02F75" w:rsidR="007C72E5" w:rsidRPr="00392BB9" w:rsidRDefault="007C72E5" w:rsidP="007970B9">
            <w:pPr>
              <w:pStyle w:val="Tabletext"/>
              <w:rPr>
                <w:ins w:id="673" w:author="Jillian Carson-Jackson" w:date="2021-01-30T18:11:00Z"/>
                <w:rFonts w:ascii="Calibri" w:eastAsia="Times New Roman" w:hAnsi="Calibri"/>
                <w:color w:val="auto"/>
                <w:sz w:val="22"/>
                <w:szCs w:val="22"/>
              </w:rPr>
            </w:pPr>
            <w:ins w:id="674" w:author="Jillian Carson-Jackson" w:date="2021-01-30T18:12:00Z">
              <w:r w:rsidRPr="00392BB9">
                <w:rPr>
                  <w:rFonts w:ascii="Calibri" w:eastAsia="Times New Roman" w:hAnsi="Calibri"/>
                  <w:color w:val="auto"/>
                  <w:sz w:val="22"/>
                  <w:szCs w:val="22"/>
                </w:rPr>
                <w:t>Principles of log</w:t>
              </w:r>
            </w:ins>
            <w:ins w:id="675" w:author="Jillian Carson-Jackson" w:date="2021-01-30T18:15:00Z">
              <w:r w:rsidR="0072582E" w:rsidRPr="00392BB9">
                <w:rPr>
                  <w:rFonts w:ascii="Calibri" w:eastAsia="Times New Roman" w:hAnsi="Calibri"/>
                  <w:color w:val="auto"/>
                  <w:sz w:val="22"/>
                  <w:szCs w:val="22"/>
                </w:rPr>
                <w:t xml:space="preserve"> </w:t>
              </w:r>
            </w:ins>
            <w:ins w:id="676" w:author="Jillian Carson-Jackson" w:date="2021-01-30T18:12:00Z">
              <w:r w:rsidRPr="00392BB9">
                <w:rPr>
                  <w:rFonts w:ascii="Calibri" w:eastAsia="Times New Roman" w:hAnsi="Calibri"/>
                  <w:color w:val="auto"/>
                  <w:sz w:val="22"/>
                  <w:szCs w:val="22"/>
                </w:rPr>
                <w:t>kee</w:t>
              </w:r>
            </w:ins>
            <w:ins w:id="677" w:author="Jillian Carson-Jackson" w:date="2021-02-04T21:21:00Z">
              <w:r w:rsidR="004264F6" w:rsidRPr="00392BB9">
                <w:rPr>
                  <w:rFonts w:ascii="Calibri" w:eastAsia="Times New Roman" w:hAnsi="Calibri"/>
                  <w:color w:val="auto"/>
                  <w:sz w:val="22"/>
                  <w:szCs w:val="22"/>
                </w:rPr>
                <w:t>p</w:t>
              </w:r>
            </w:ins>
            <w:ins w:id="678" w:author="Jillian Carson-Jackson" w:date="2021-01-30T18:12:00Z">
              <w:r w:rsidRPr="00392BB9">
                <w:rPr>
                  <w:rFonts w:ascii="Calibri" w:eastAsia="Times New Roman" w:hAnsi="Calibri"/>
                  <w:color w:val="auto"/>
                  <w:sz w:val="22"/>
                  <w:szCs w:val="22"/>
                </w:rPr>
                <w:t>ing</w:t>
              </w:r>
            </w:ins>
          </w:p>
          <w:p w14:paraId="6260C42D" w14:textId="290811B0" w:rsidR="007970B9" w:rsidRPr="007B3AD3" w:rsidRDefault="007970B9" w:rsidP="00392BB9">
            <w:pPr>
              <w:pStyle w:val="Tabletext"/>
              <w:rPr>
                <w:ins w:id="679" w:author="Jillian Carson-Jackson" w:date="2021-01-30T18:09:00Z"/>
                <w:rFonts w:ascii="Calibri" w:eastAsia="Times New Roman" w:hAnsi="Calibri"/>
                <w:color w:val="auto"/>
                <w:sz w:val="22"/>
                <w:szCs w:val="22"/>
                <w:highlight w:val="yellow"/>
              </w:rPr>
            </w:pPr>
            <w:ins w:id="680" w:author="Jillian Carson-Jackson" w:date="2021-01-30T18:09:00Z">
              <w:r w:rsidRPr="00392BB9">
                <w:rPr>
                  <w:rFonts w:ascii="Calibri" w:eastAsia="Times New Roman" w:hAnsi="Calibri"/>
                  <w:color w:val="auto"/>
                  <w:sz w:val="22"/>
                  <w:szCs w:val="22"/>
                </w:rPr>
                <w:t xml:space="preserve">Retention of logs </w:t>
              </w:r>
            </w:ins>
            <w:ins w:id="681" w:author="Jillian Carson-Jackson" w:date="2021-01-30T18:15:00Z">
              <w:r w:rsidR="0072582E" w:rsidRPr="00392BB9">
                <w:rPr>
                  <w:rFonts w:ascii="Calibri" w:eastAsia="Times New Roman" w:hAnsi="Calibri"/>
                  <w:color w:val="auto"/>
                  <w:sz w:val="22"/>
                  <w:szCs w:val="22"/>
                </w:rPr>
                <w:t>and</w:t>
              </w:r>
            </w:ins>
            <w:ins w:id="682" w:author="Jillian Carson-Jackson" w:date="2021-01-30T18:09:00Z">
              <w:r w:rsidRPr="00392BB9">
                <w:rPr>
                  <w:rFonts w:ascii="Calibri" w:eastAsia="Times New Roman" w:hAnsi="Calibri"/>
                  <w:color w:val="auto"/>
                  <w:sz w:val="22"/>
                  <w:szCs w:val="22"/>
                </w:rPr>
                <w:t xml:space="preserve"> records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52E643" w14:textId="77777777" w:rsidR="007970B9" w:rsidRPr="007970B9" w:rsidRDefault="007970B9" w:rsidP="007970B9">
            <w:pPr>
              <w:pStyle w:val="Tabletext"/>
              <w:rPr>
                <w:ins w:id="683" w:author="Jillian Carson-Jackson" w:date="2021-01-30T18:09:00Z"/>
                <w:sz w:val="18"/>
              </w:rPr>
            </w:pPr>
            <w:ins w:id="684" w:author="Jillian Carson-Jackson" w:date="2021-01-30T18:09:00Z">
              <w:r w:rsidRPr="007970B9">
                <w:rPr>
                  <w:sz w:val="18"/>
                </w:rPr>
                <w:t>R28, R37, R41, R44</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8721B" w14:textId="77777777" w:rsidR="007970B9" w:rsidRPr="007970B9" w:rsidRDefault="007970B9" w:rsidP="007970B9">
            <w:pPr>
              <w:pStyle w:val="Tabletext"/>
              <w:rPr>
                <w:ins w:id="685" w:author="Jillian Carson-Jackson" w:date="2021-01-30T18:09:00Z"/>
              </w:rPr>
            </w:pPr>
          </w:p>
        </w:tc>
      </w:tr>
      <w:tr w:rsidR="003E3A65" w:rsidRPr="00C50983" w14:paraId="5B5D4B50" w14:textId="77777777" w:rsidTr="00CD5C9F">
        <w:trPr>
          <w:cantSplit/>
          <w:jc w:val="center"/>
          <w:ins w:id="686" w:author="Jillian Carson-Jackson" w:date="2021-01-30T18:2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4D56" w14:textId="2760B0EC" w:rsidR="003E3A65" w:rsidRDefault="003E3A65" w:rsidP="00CD5C9F">
            <w:pPr>
              <w:pStyle w:val="Tabletext"/>
              <w:rPr>
                <w:ins w:id="687" w:author="Jillian Carson-Jackson" w:date="2021-01-30T18:27:00Z"/>
                <w:b/>
                <w:sz w:val="22"/>
                <w:szCs w:val="22"/>
              </w:rPr>
            </w:pPr>
            <w:ins w:id="688" w:author="Jillian Carson-Jackson" w:date="2021-01-30T18:27:00Z">
              <w:r>
                <w:rPr>
                  <w:b/>
                  <w:sz w:val="22"/>
                  <w:szCs w:val="22"/>
                </w:rPr>
                <w:t>Handovers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DD65F" w14:textId="77777777" w:rsidR="003E3A65" w:rsidRPr="00880457" w:rsidRDefault="003E3A65" w:rsidP="00CD5C9F">
            <w:pPr>
              <w:pStyle w:val="Tabletext"/>
              <w:rPr>
                <w:ins w:id="689" w:author="Jillian Carson-Jackson" w:date="2021-01-30T18:27: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85FD90" w14:textId="77777777" w:rsidR="003E3A65" w:rsidRPr="00C50983" w:rsidRDefault="003E3A65" w:rsidP="00CD5C9F">
            <w:pPr>
              <w:pStyle w:val="Tabletext"/>
              <w:rPr>
                <w:ins w:id="690" w:author="Jillian Carson-Jackson" w:date="2021-01-30T18:27:00Z"/>
              </w:rPr>
            </w:pPr>
          </w:p>
        </w:tc>
      </w:tr>
      <w:tr w:rsidR="00392BB9" w:rsidRPr="00C50983" w14:paraId="63F15EE9" w14:textId="77777777" w:rsidTr="00CD5C9F">
        <w:trPr>
          <w:cantSplit/>
          <w:jc w:val="center"/>
          <w:ins w:id="691"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CF21A" w14:textId="08FEDAEF" w:rsidR="00392BB9" w:rsidRPr="00392BB9" w:rsidRDefault="00392BB9" w:rsidP="00392BB9">
            <w:pPr>
              <w:pStyle w:val="Tabletext"/>
              <w:ind w:left="0"/>
              <w:rPr>
                <w:ins w:id="692" w:author="Jillian Carson-Jackson" w:date="2021-02-04T21:55:00Z"/>
                <w:rFonts w:ascii="Calibri" w:eastAsia="Times New Roman" w:hAnsi="Calibri"/>
                <w:color w:val="auto"/>
                <w:sz w:val="22"/>
                <w:szCs w:val="22"/>
              </w:rPr>
            </w:pPr>
            <w:ins w:id="693" w:author="Jillian Carson-Jackson" w:date="2021-02-04T21:55:00Z">
              <w:r w:rsidRPr="00392BB9">
                <w:rPr>
                  <w:rFonts w:ascii="Calibri" w:eastAsia="Times New Roman" w:hAnsi="Calibri"/>
                  <w:i/>
                  <w:color w:val="auto"/>
                  <w:sz w:val="22"/>
                  <w:szCs w:val="22"/>
                </w:rPr>
                <w:t>Demonstrate handovers in VTS</w:t>
              </w:r>
              <w:r>
                <w:rPr>
                  <w:rFonts w:ascii="Calibri" w:eastAsia="Times New Roman" w:hAnsi="Calibri"/>
                  <w:color w:val="auto"/>
                  <w:sz w:val="22"/>
                  <w:szCs w:val="22"/>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0BA85" w14:textId="77777777" w:rsidR="00392BB9" w:rsidRPr="00880457" w:rsidRDefault="00392BB9" w:rsidP="00CD5C9F">
            <w:pPr>
              <w:pStyle w:val="Tabletext"/>
              <w:rPr>
                <w:ins w:id="694"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604986" w14:textId="77777777" w:rsidR="00392BB9" w:rsidRPr="00C50983" w:rsidRDefault="00392BB9" w:rsidP="00CD5C9F">
            <w:pPr>
              <w:pStyle w:val="Tabletext"/>
              <w:rPr>
                <w:ins w:id="695" w:author="Jillian Carson-Jackson" w:date="2021-02-04T21:55:00Z"/>
              </w:rPr>
            </w:pPr>
          </w:p>
        </w:tc>
      </w:tr>
      <w:tr w:rsidR="004E38D4" w:rsidRPr="008A0F75" w14:paraId="574922CC" w14:textId="77777777" w:rsidTr="00CD5C9F">
        <w:trPr>
          <w:cantSplit/>
          <w:jc w:val="center"/>
          <w:ins w:id="696" w:author="Jillian Carson-Jackson" w:date="2021-01-30T18:2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367A48" w14:textId="5EAA8B24" w:rsidR="004E38D4" w:rsidRPr="0021274A" w:rsidRDefault="004E38D4" w:rsidP="00CD5C9F">
            <w:pPr>
              <w:pStyle w:val="Tabletext"/>
              <w:ind w:left="709"/>
              <w:rPr>
                <w:ins w:id="697" w:author="Jillian Carson-Jackson" w:date="2021-01-30T18:27:00Z"/>
              </w:rPr>
            </w:pPr>
            <w:ins w:id="698" w:author="Jillian Carson-Jackson" w:date="2021-01-30T18:28:00Z">
              <w:r>
                <w:t>Shift handovers</w:t>
              </w:r>
            </w:ins>
          </w:p>
          <w:p w14:paraId="0FFDF673" w14:textId="66939A82" w:rsidR="004E38D4" w:rsidRPr="00BB3935" w:rsidRDefault="004E38D4" w:rsidP="00CD5C9F">
            <w:pPr>
              <w:pStyle w:val="Tabletext"/>
              <w:ind w:left="709"/>
              <w:rPr>
                <w:ins w:id="699" w:author="Jillian Carson-Jackson" w:date="2021-01-30T18:27:00Z"/>
                <w:rFonts w:ascii="Calibri" w:eastAsia="Times New Roman" w:hAnsi="Calibri"/>
                <w:color w:val="auto"/>
                <w:sz w:val="22"/>
                <w:szCs w:val="22"/>
              </w:rPr>
            </w:pPr>
            <w:ins w:id="700" w:author="Jillian Carson-Jackson" w:date="2021-01-30T18:28:00Z">
              <w:r>
                <w:t>Vessel handovers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E44889" w14:textId="77777777" w:rsidR="004E38D4" w:rsidRPr="00BB3935" w:rsidRDefault="004E38D4" w:rsidP="00CD5C9F">
            <w:pPr>
              <w:pStyle w:val="Tabletext"/>
              <w:rPr>
                <w:ins w:id="701" w:author="Jillian Carson-Jackson" w:date="2021-01-30T18:27: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F706E" w14:textId="77777777" w:rsidR="004E38D4" w:rsidRPr="00BB3935" w:rsidRDefault="004E38D4" w:rsidP="00CD5C9F">
            <w:pPr>
              <w:pStyle w:val="Tabletext"/>
              <w:rPr>
                <w:ins w:id="702" w:author="Jillian Carson-Jackson" w:date="2021-01-30T18:27:00Z"/>
              </w:rPr>
            </w:pPr>
          </w:p>
        </w:tc>
      </w:tr>
      <w:tr w:rsidR="003F39C5" w:rsidRPr="00C50983" w14:paraId="3FF3BD2D" w14:textId="77777777" w:rsidTr="00CD5C9F">
        <w:trPr>
          <w:cantSplit/>
          <w:jc w:val="center"/>
          <w:ins w:id="703" w:author="Jillian Carson-Jackson" w:date="2021-01-30T18:20: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731190" w14:textId="0153B957" w:rsidR="003F39C5" w:rsidRPr="009C68C3" w:rsidDel="00D930FF" w:rsidRDefault="003F39C5" w:rsidP="00CD5C9F">
            <w:pPr>
              <w:pStyle w:val="Tabletext"/>
              <w:rPr>
                <w:ins w:id="704" w:author="Jillian Carson-Jackson" w:date="2021-01-30T18:20:00Z"/>
                <w:b/>
                <w:sz w:val="22"/>
                <w:szCs w:val="22"/>
              </w:rPr>
            </w:pPr>
            <w:ins w:id="705" w:author="Jillian Carson-Jackson" w:date="2021-01-30T18:20:00Z">
              <w:r>
                <w:rPr>
                  <w:b/>
                  <w:sz w:val="22"/>
                  <w:szCs w:val="22"/>
                </w:rPr>
                <w:t>Use of VHF radio communications in VTS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567FB" w14:textId="77777777" w:rsidR="003F39C5" w:rsidRPr="00880457" w:rsidRDefault="003F39C5" w:rsidP="00CD5C9F">
            <w:pPr>
              <w:pStyle w:val="Tabletext"/>
              <w:rPr>
                <w:ins w:id="706" w:author="Jillian Carson-Jackson" w:date="2021-01-30T18:20: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22B12D" w14:textId="77777777" w:rsidR="003F39C5" w:rsidRPr="00C50983" w:rsidRDefault="003F39C5" w:rsidP="00CD5C9F">
            <w:pPr>
              <w:pStyle w:val="Tabletext"/>
              <w:rPr>
                <w:ins w:id="707" w:author="Jillian Carson-Jackson" w:date="2021-01-30T18:20:00Z"/>
              </w:rPr>
            </w:pPr>
          </w:p>
        </w:tc>
      </w:tr>
      <w:tr w:rsidR="00392BB9" w:rsidRPr="00C50983" w14:paraId="08DD6F5F" w14:textId="77777777" w:rsidTr="00CD5C9F">
        <w:trPr>
          <w:cantSplit/>
          <w:jc w:val="center"/>
          <w:ins w:id="708"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0189D9" w14:textId="431F3330" w:rsidR="00392BB9" w:rsidRPr="00392BB9" w:rsidRDefault="00392BB9" w:rsidP="00392BB9">
            <w:pPr>
              <w:pStyle w:val="Tabletext"/>
              <w:rPr>
                <w:ins w:id="709" w:author="Jillian Carson-Jackson" w:date="2021-02-04T21:55:00Z"/>
                <w:rFonts w:ascii="Calibri" w:eastAsia="Times New Roman" w:hAnsi="Calibri"/>
                <w:i/>
                <w:color w:val="auto"/>
                <w:sz w:val="22"/>
                <w:szCs w:val="22"/>
              </w:rPr>
            </w:pPr>
            <w:ins w:id="710" w:author="Jillian Carson-Jackson" w:date="2021-02-04T21:55:00Z">
              <w:r w:rsidRPr="00392BB9">
                <w:rPr>
                  <w:rFonts w:ascii="Calibri" w:eastAsia="Times New Roman" w:hAnsi="Calibri"/>
                  <w:i/>
                  <w:color w:val="auto"/>
                  <w:sz w:val="22"/>
                  <w:szCs w:val="22"/>
                </w:rPr>
                <w:t xml:space="preserve">Demonstrate the use of VHF radio communications in VTS for routine communications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123BF4" w14:textId="77777777" w:rsidR="00392BB9" w:rsidRPr="00880457" w:rsidRDefault="00392BB9" w:rsidP="00CD5C9F">
            <w:pPr>
              <w:pStyle w:val="Tabletext"/>
              <w:rPr>
                <w:ins w:id="711"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92A555" w14:textId="77777777" w:rsidR="00392BB9" w:rsidRPr="00C50983" w:rsidRDefault="00392BB9" w:rsidP="00CD5C9F">
            <w:pPr>
              <w:pStyle w:val="Tabletext"/>
              <w:rPr>
                <w:ins w:id="712" w:author="Jillian Carson-Jackson" w:date="2021-02-04T21:55:00Z"/>
              </w:rPr>
            </w:pPr>
          </w:p>
        </w:tc>
      </w:tr>
      <w:tr w:rsidR="003F39C5" w:rsidRPr="008A0F75" w14:paraId="7525B07A" w14:textId="77777777" w:rsidTr="00CD5C9F">
        <w:trPr>
          <w:cantSplit/>
          <w:jc w:val="center"/>
          <w:ins w:id="713" w:author="Jillian Carson-Jackson" w:date="2021-01-30T18:19: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026E4D" w14:textId="295E767F" w:rsidR="00694DF1" w:rsidRPr="00392BB9" w:rsidRDefault="00694DF1" w:rsidP="00392BB9">
            <w:pPr>
              <w:pStyle w:val="Tabletext"/>
              <w:ind w:left="709"/>
              <w:rPr>
                <w:ins w:id="714" w:author="Jillian Carson-Jackson" w:date="2021-01-30T18:19:00Z"/>
              </w:rPr>
            </w:pPr>
            <w:ins w:id="715" w:author="Jillian Carson-Jackson" w:date="2021-01-30T18:20:00Z">
              <w:r w:rsidRPr="0021274A">
                <w:t>VHF Radiotelephone procedures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4E3D90" w14:textId="77777777" w:rsidR="003F39C5" w:rsidRPr="00BB3935" w:rsidRDefault="003F39C5" w:rsidP="00CD5C9F">
            <w:pPr>
              <w:pStyle w:val="Tabletext"/>
              <w:rPr>
                <w:ins w:id="716" w:author="Jillian Carson-Jackson" w:date="2021-01-30T18:19: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A2FD" w14:textId="77777777" w:rsidR="003F39C5" w:rsidRPr="00BB3935" w:rsidRDefault="003F39C5" w:rsidP="00CD5C9F">
            <w:pPr>
              <w:pStyle w:val="Tabletext"/>
              <w:rPr>
                <w:ins w:id="717" w:author="Jillian Carson-Jackson" w:date="2021-01-30T18:19:00Z"/>
              </w:rPr>
            </w:pPr>
          </w:p>
        </w:tc>
      </w:tr>
      <w:tr w:rsidR="00392BB9" w:rsidRPr="008A0F75" w14:paraId="5B5C4754" w14:textId="77777777" w:rsidTr="00CD5C9F">
        <w:trPr>
          <w:cantSplit/>
          <w:jc w:val="center"/>
          <w:ins w:id="718"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3A3C3E" w14:textId="48D1504A" w:rsidR="00392BB9" w:rsidRPr="00392BB9" w:rsidRDefault="00392BB9" w:rsidP="00392BB9">
            <w:pPr>
              <w:pStyle w:val="Tabletext"/>
              <w:rPr>
                <w:ins w:id="719" w:author="Jillian Carson-Jackson" w:date="2021-02-04T21:55:00Z"/>
                <w:rFonts w:ascii="Calibri" w:eastAsia="Times New Roman" w:hAnsi="Calibri"/>
                <w:i/>
                <w:color w:val="auto"/>
                <w:sz w:val="22"/>
                <w:szCs w:val="22"/>
              </w:rPr>
            </w:pPr>
            <w:ins w:id="720" w:author="Jillian Carson-Jackson" w:date="2021-02-04T21:55:00Z">
              <w:r w:rsidRPr="00392BB9">
                <w:rPr>
                  <w:rFonts w:ascii="Calibri" w:eastAsia="Times New Roman" w:hAnsi="Calibri"/>
                  <w:i/>
                  <w:color w:val="auto"/>
                  <w:sz w:val="22"/>
                  <w:szCs w:val="22"/>
                </w:rPr>
                <w:t xml:space="preserve">Demonstrate the use of VHF radio communications in VTS for non-routine communications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5F010" w14:textId="77777777" w:rsidR="00392BB9" w:rsidRPr="00BB3935" w:rsidRDefault="00392BB9" w:rsidP="00CD5C9F">
            <w:pPr>
              <w:pStyle w:val="Tabletext"/>
              <w:rPr>
                <w:ins w:id="721"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7771FA" w14:textId="77777777" w:rsidR="00392BB9" w:rsidRPr="00BB3935" w:rsidRDefault="00392BB9" w:rsidP="00CD5C9F">
            <w:pPr>
              <w:pStyle w:val="Tabletext"/>
              <w:rPr>
                <w:ins w:id="722" w:author="Jillian Carson-Jackson" w:date="2021-02-04T21:55:00Z"/>
              </w:rPr>
            </w:pPr>
          </w:p>
        </w:tc>
      </w:tr>
      <w:tr w:rsidR="00BB3935" w:rsidRPr="008A0F75" w14:paraId="1ECB505E" w14:textId="77777777" w:rsidTr="00BB3935">
        <w:trPr>
          <w:cantSplit/>
          <w:jc w:val="center"/>
          <w:ins w:id="723" w:author="Jillian Carson-Jackson" w:date="2021-01-30T18:1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609F9" w14:textId="4B17588F" w:rsidR="006778C1" w:rsidRPr="00392BB9" w:rsidRDefault="006778C1" w:rsidP="00392BB9">
            <w:pPr>
              <w:pStyle w:val="Tabletext"/>
              <w:ind w:left="709"/>
              <w:rPr>
                <w:ins w:id="724" w:author="Jillian Carson-Jackson" w:date="2021-01-30T18:18:00Z"/>
              </w:rPr>
            </w:pPr>
            <w:ins w:id="725" w:author="Jillian Carson-Jackson" w:date="2021-01-30T18:23:00Z">
              <w:r w:rsidRPr="0021274A">
                <w:t>Distress, urgency, safety and calling</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093646" w14:textId="77777777" w:rsidR="00BB3935" w:rsidRPr="00BB3935" w:rsidRDefault="00BB3935" w:rsidP="00BB3935">
            <w:pPr>
              <w:pStyle w:val="Tabletext"/>
              <w:rPr>
                <w:ins w:id="726" w:author="Jillian Carson-Jackson" w:date="2021-01-30T18:1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40AB4" w14:textId="77777777" w:rsidR="00BB3935" w:rsidRPr="00BB3935" w:rsidRDefault="00BB3935" w:rsidP="00BB3935">
            <w:pPr>
              <w:pStyle w:val="Tabletext"/>
              <w:rPr>
                <w:ins w:id="727" w:author="Jillian Carson-Jackson" w:date="2021-01-30T18:18:00Z"/>
              </w:rPr>
            </w:pPr>
          </w:p>
        </w:tc>
      </w:tr>
    </w:tbl>
    <w:p w14:paraId="771551AE" w14:textId="0BF136B8" w:rsidR="00055E48" w:rsidRDefault="00055E48" w:rsidP="00055E48">
      <w:pPr>
        <w:rPr>
          <w:ins w:id="728" w:author="Jillian Carson-Jackson" w:date="2020-12-27T16:41:00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3"/>
        <w:gridCol w:w="2523"/>
        <w:gridCol w:w="3214"/>
      </w:tblGrid>
      <w:tr w:rsidR="00055E48" w:rsidRPr="00CD1A5B" w14:paraId="219E6F87" w14:textId="77777777" w:rsidTr="007970B9">
        <w:trPr>
          <w:cantSplit/>
          <w:tblHeader/>
          <w:jc w:val="center"/>
          <w:ins w:id="729" w:author="Jillian Carson-Jackson" w:date="2020-12-27T16:41:00Z"/>
        </w:trPr>
        <w:tc>
          <w:tcPr>
            <w:tcW w:w="8823" w:type="dxa"/>
            <w:tcBorders>
              <w:bottom w:val="single" w:sz="12" w:space="0" w:color="auto"/>
            </w:tcBorders>
            <w:vAlign w:val="center"/>
          </w:tcPr>
          <w:p w14:paraId="07EB65BE" w14:textId="77777777" w:rsidR="00055E48" w:rsidRPr="00CD1A5B" w:rsidRDefault="00055E48" w:rsidP="00DB499E">
            <w:pPr>
              <w:pStyle w:val="Tableheading"/>
              <w:rPr>
                <w:ins w:id="730" w:author="Jillian Carson-Jackson" w:date="2020-12-27T16:41:00Z"/>
              </w:rPr>
            </w:pPr>
            <w:ins w:id="731" w:author="Jillian Carson-Jackson" w:date="2020-12-27T16:41:00Z">
              <w:r w:rsidRPr="00CD1A5B">
                <w:t>Subjects / Learning Objectives</w:t>
              </w:r>
            </w:ins>
          </w:p>
        </w:tc>
        <w:tc>
          <w:tcPr>
            <w:tcW w:w="2523" w:type="dxa"/>
            <w:tcBorders>
              <w:bottom w:val="single" w:sz="12" w:space="0" w:color="auto"/>
            </w:tcBorders>
            <w:vAlign w:val="center"/>
          </w:tcPr>
          <w:p w14:paraId="6CAAE24B" w14:textId="77777777" w:rsidR="00055E48" w:rsidRPr="00CD1A5B" w:rsidRDefault="00055E48" w:rsidP="00DB499E">
            <w:pPr>
              <w:pStyle w:val="Tableheading"/>
              <w:rPr>
                <w:ins w:id="732" w:author="Jillian Carson-Jackson" w:date="2020-12-27T16:41:00Z"/>
              </w:rPr>
            </w:pPr>
            <w:ins w:id="733" w:author="Jillian Carson-Jackson" w:date="2020-12-27T16:41:00Z">
              <w:r w:rsidRPr="00CD1A5B">
                <w:t>Reference</w:t>
              </w:r>
            </w:ins>
          </w:p>
        </w:tc>
        <w:tc>
          <w:tcPr>
            <w:tcW w:w="3214" w:type="dxa"/>
            <w:tcBorders>
              <w:bottom w:val="single" w:sz="12" w:space="0" w:color="auto"/>
            </w:tcBorders>
            <w:vAlign w:val="center"/>
          </w:tcPr>
          <w:p w14:paraId="72B840E4" w14:textId="77777777" w:rsidR="00055E48" w:rsidRPr="00CD1A5B" w:rsidRDefault="00055E48" w:rsidP="00DB499E">
            <w:pPr>
              <w:pStyle w:val="Tableheading"/>
              <w:rPr>
                <w:ins w:id="734" w:author="Jillian Carson-Jackson" w:date="2020-12-27T16:41:00Z"/>
              </w:rPr>
            </w:pPr>
            <w:ins w:id="735" w:author="Jillian Carson-Jackson" w:date="2020-12-27T16:41:00Z">
              <w:r w:rsidRPr="00CD1A5B">
                <w:t>Teaching Aid</w:t>
              </w:r>
            </w:ins>
          </w:p>
        </w:tc>
      </w:tr>
      <w:tr w:rsidR="00055E48" w:rsidRPr="00CD1A5B" w14:paraId="6EE21089" w14:textId="77777777" w:rsidTr="007970B9">
        <w:trPr>
          <w:cantSplit/>
          <w:trHeight w:val="1880"/>
          <w:jc w:val="center"/>
          <w:ins w:id="736" w:author="Jillian Carson-Jackson" w:date="2020-12-27T16:41:00Z"/>
        </w:trPr>
        <w:tc>
          <w:tcPr>
            <w:tcW w:w="8823" w:type="dxa"/>
          </w:tcPr>
          <w:p w14:paraId="6D7DA67E" w14:textId="77777777" w:rsidR="00055E48" w:rsidRPr="00CD1A5B" w:rsidRDefault="00055E48" w:rsidP="00DB499E">
            <w:pPr>
              <w:pStyle w:val="Tablelevel1bold"/>
              <w:rPr>
                <w:ins w:id="737" w:author="Jillian Carson-Jackson" w:date="2020-12-27T16:41:00Z"/>
                <w:rFonts w:ascii="Calibri" w:hAnsi="Calibri"/>
                <w:b w:val="0"/>
                <w:sz w:val="22"/>
                <w:szCs w:val="22"/>
              </w:rPr>
            </w:pPr>
            <w:commentRangeStart w:id="738"/>
            <w:ins w:id="739" w:author="Jillian Carson-Jackson" w:date="2020-12-27T16:41:00Z">
              <w:r w:rsidRPr="00CD1A5B">
                <w:rPr>
                  <w:rFonts w:ascii="Calibri" w:hAnsi="Calibri"/>
                  <w:b w:val="0"/>
                  <w:sz w:val="22"/>
                  <w:szCs w:val="22"/>
                </w:rPr>
                <w:t>Explain the use of a communications plan of action</w:t>
              </w:r>
            </w:ins>
          </w:p>
          <w:p w14:paraId="08691A07" w14:textId="77777777" w:rsidR="00055E48" w:rsidRPr="00CD1A5B" w:rsidRDefault="00055E48" w:rsidP="00DB499E">
            <w:pPr>
              <w:pStyle w:val="Tablelevel2"/>
              <w:rPr>
                <w:ins w:id="740" w:author="Jillian Carson-Jackson" w:date="2020-12-27T16:41:00Z"/>
                <w:rFonts w:ascii="Calibri" w:hAnsi="Calibri"/>
                <w:sz w:val="22"/>
                <w:szCs w:val="22"/>
              </w:rPr>
            </w:pPr>
            <w:ins w:id="741" w:author="Jillian Carson-Jackson" w:date="2020-12-27T16:41:00Z">
              <w:r w:rsidRPr="00CD1A5B">
                <w:rPr>
                  <w:rFonts w:ascii="Calibri" w:hAnsi="Calibri"/>
                  <w:sz w:val="22"/>
                  <w:szCs w:val="22"/>
                </w:rPr>
                <w:t>Define as routine / non-routine</w:t>
              </w:r>
            </w:ins>
          </w:p>
          <w:p w14:paraId="43182189" w14:textId="77777777" w:rsidR="00055E48" w:rsidRPr="00CD1A5B" w:rsidRDefault="00055E48" w:rsidP="00DB499E">
            <w:pPr>
              <w:pStyle w:val="Tablelevel2"/>
              <w:rPr>
                <w:ins w:id="742" w:author="Jillian Carson-Jackson" w:date="2020-12-27T16:41:00Z"/>
                <w:rFonts w:ascii="Calibri" w:hAnsi="Calibri"/>
                <w:sz w:val="22"/>
                <w:szCs w:val="22"/>
              </w:rPr>
            </w:pPr>
            <w:ins w:id="743" w:author="Jillian Carson-Jackson" w:date="2020-12-27T16:41:00Z">
              <w:r w:rsidRPr="00CD1A5B">
                <w:rPr>
                  <w:rFonts w:ascii="Calibri" w:hAnsi="Calibri"/>
                  <w:sz w:val="22"/>
                  <w:szCs w:val="22"/>
                </w:rPr>
                <w:t>Define emergencies – incidents / accidents</w:t>
              </w:r>
            </w:ins>
          </w:p>
          <w:p w14:paraId="0FCB57F1" w14:textId="77777777" w:rsidR="00055E48" w:rsidRPr="00CD1A5B" w:rsidRDefault="00055E48" w:rsidP="00DB499E">
            <w:pPr>
              <w:pStyle w:val="Tablelevel2"/>
              <w:rPr>
                <w:ins w:id="744" w:author="Jillian Carson-Jackson" w:date="2020-12-27T16:41:00Z"/>
                <w:rFonts w:ascii="Calibri" w:hAnsi="Calibri"/>
                <w:sz w:val="22"/>
                <w:szCs w:val="22"/>
              </w:rPr>
            </w:pPr>
            <w:ins w:id="745" w:author="Jillian Carson-Jackson" w:date="2020-12-27T16:41:00Z">
              <w:r w:rsidRPr="00CD1A5B">
                <w:rPr>
                  <w:rFonts w:ascii="Calibri" w:hAnsi="Calibri"/>
                  <w:sz w:val="22"/>
                  <w:szCs w:val="22"/>
                </w:rPr>
                <w:t>Identify objectives</w:t>
              </w:r>
            </w:ins>
          </w:p>
          <w:p w14:paraId="06F983DC" w14:textId="77777777" w:rsidR="00055E48" w:rsidRPr="00CD1A5B" w:rsidRDefault="00055E48" w:rsidP="00DB499E">
            <w:pPr>
              <w:pStyle w:val="Tablelevel2"/>
              <w:rPr>
                <w:ins w:id="746" w:author="Jillian Carson-Jackson" w:date="2020-12-27T16:41:00Z"/>
                <w:rFonts w:ascii="Calibri" w:hAnsi="Calibri"/>
                <w:sz w:val="22"/>
                <w:szCs w:val="22"/>
              </w:rPr>
            </w:pPr>
            <w:ins w:id="747" w:author="Jillian Carson-Jackson" w:date="2020-12-27T16:41:00Z">
              <w:r w:rsidRPr="00CD1A5B">
                <w:rPr>
                  <w:rFonts w:ascii="Calibri" w:hAnsi="Calibri"/>
                  <w:sz w:val="22"/>
                  <w:szCs w:val="22"/>
                </w:rPr>
                <w:t>Define resources</w:t>
              </w:r>
            </w:ins>
          </w:p>
          <w:p w14:paraId="2D443117" w14:textId="77777777" w:rsidR="00055E48" w:rsidRPr="00CD1A5B" w:rsidRDefault="00055E48" w:rsidP="00DB499E">
            <w:pPr>
              <w:pStyle w:val="Tablelevel2"/>
              <w:rPr>
                <w:ins w:id="748" w:author="Jillian Carson-Jackson" w:date="2020-12-27T16:41:00Z"/>
                <w:rFonts w:ascii="Calibri" w:hAnsi="Calibri"/>
                <w:sz w:val="22"/>
                <w:szCs w:val="22"/>
              </w:rPr>
            </w:pPr>
            <w:ins w:id="749" w:author="Jillian Carson-Jackson" w:date="2020-12-27T16:41:00Z">
              <w:r w:rsidRPr="00CD1A5B">
                <w:rPr>
                  <w:rFonts w:ascii="Calibri" w:hAnsi="Calibri"/>
                  <w:sz w:val="22"/>
                  <w:szCs w:val="22"/>
                </w:rPr>
                <w:t>Formulate plan in accordance with contingency plan</w:t>
              </w:r>
            </w:ins>
          </w:p>
          <w:p w14:paraId="2C1C129A" w14:textId="77777777" w:rsidR="00055E48" w:rsidRPr="00CD1A5B" w:rsidRDefault="00055E48" w:rsidP="00DB499E">
            <w:pPr>
              <w:pStyle w:val="Tablelevel2"/>
              <w:rPr>
                <w:ins w:id="750" w:author="Jillian Carson-Jackson" w:date="2020-12-27T16:41:00Z"/>
                <w:rFonts w:ascii="Calibri" w:hAnsi="Calibri"/>
                <w:sz w:val="22"/>
                <w:szCs w:val="22"/>
              </w:rPr>
            </w:pPr>
            <w:ins w:id="751" w:author="Jillian Carson-Jackson" w:date="2020-12-27T16:41:00Z">
              <w:r w:rsidRPr="00CD1A5B">
                <w:rPr>
                  <w:rFonts w:ascii="Calibri" w:hAnsi="Calibri"/>
                  <w:sz w:val="22"/>
                  <w:szCs w:val="22"/>
                </w:rPr>
                <w:t>Consider “worst case” / “what if” scenario</w:t>
              </w:r>
            </w:ins>
          </w:p>
          <w:p w14:paraId="4C027037" w14:textId="77777777" w:rsidR="00055E48" w:rsidRPr="00CD1A5B" w:rsidRDefault="00055E48" w:rsidP="00DB499E">
            <w:pPr>
              <w:pStyle w:val="Tablelevel2"/>
              <w:rPr>
                <w:ins w:id="752" w:author="Jillian Carson-Jackson" w:date="2020-12-27T16:41:00Z"/>
                <w:rFonts w:ascii="Calibri" w:hAnsi="Calibri"/>
                <w:sz w:val="22"/>
                <w:szCs w:val="22"/>
              </w:rPr>
            </w:pPr>
            <w:ins w:id="753" w:author="Jillian Carson-Jackson" w:date="2020-12-27T16:41:00Z">
              <w:r w:rsidRPr="00CD1A5B">
                <w:rPr>
                  <w:rFonts w:ascii="Calibri" w:hAnsi="Calibri"/>
                  <w:sz w:val="22"/>
                  <w:szCs w:val="22"/>
                </w:rPr>
                <w:t>Modify plan or objectives as necessary</w:t>
              </w:r>
            </w:ins>
            <w:commentRangeEnd w:id="738"/>
            <w:ins w:id="754" w:author="Jillian Carson-Jackson" w:date="2021-01-30T17:59:00Z">
              <w:r w:rsidR="00A74B49">
                <w:rPr>
                  <w:rStyle w:val="CommentReference"/>
                  <w:rFonts w:asciiTheme="minorHAnsi" w:eastAsiaTheme="minorHAnsi" w:hAnsiTheme="minorHAnsi"/>
                </w:rPr>
                <w:commentReference w:id="738"/>
              </w:r>
            </w:ins>
          </w:p>
        </w:tc>
        <w:tc>
          <w:tcPr>
            <w:tcW w:w="2523" w:type="dxa"/>
          </w:tcPr>
          <w:p w14:paraId="1497D8C2" w14:textId="77777777" w:rsidR="00055E48" w:rsidRPr="00CD1A5B" w:rsidRDefault="00055E48" w:rsidP="00DB499E">
            <w:pPr>
              <w:pStyle w:val="Tablelevel1bold"/>
              <w:jc w:val="center"/>
              <w:rPr>
                <w:ins w:id="755" w:author="Jillian Carson-Jackson" w:date="2020-12-27T16:41:00Z"/>
                <w:rFonts w:ascii="Calibri" w:hAnsi="Calibri"/>
                <w:b w:val="0"/>
                <w:sz w:val="22"/>
                <w:szCs w:val="22"/>
              </w:rPr>
            </w:pPr>
            <w:ins w:id="756" w:author="Jillian Carson-Jackson" w:date="2020-12-27T16:41:00Z">
              <w:r w:rsidRPr="00CD1A5B">
                <w:rPr>
                  <w:rFonts w:ascii="Calibri" w:hAnsi="Calibri"/>
                  <w:b w:val="0"/>
                  <w:sz w:val="22"/>
                  <w:szCs w:val="22"/>
                </w:rPr>
                <w:t>R19, R28, R37, R41</w:t>
              </w:r>
            </w:ins>
          </w:p>
        </w:tc>
        <w:tc>
          <w:tcPr>
            <w:tcW w:w="3214" w:type="dxa"/>
          </w:tcPr>
          <w:p w14:paraId="206337BC" w14:textId="77777777" w:rsidR="00055E48" w:rsidRPr="00CD1A5B" w:rsidRDefault="00055E48" w:rsidP="00DB499E">
            <w:pPr>
              <w:rPr>
                <w:ins w:id="757" w:author="Jillian Carson-Jackson" w:date="2020-12-27T16:41:00Z"/>
                <w:rFonts w:ascii="Calibri" w:hAnsi="Calibri"/>
                <w:sz w:val="22"/>
                <w:szCs w:val="22"/>
              </w:rPr>
            </w:pPr>
            <w:ins w:id="758" w:author="Jillian Carson-Jackson" w:date="2020-12-27T16:41:00Z">
              <w:r w:rsidRPr="00CD1A5B">
                <w:rPr>
                  <w:rFonts w:ascii="Calibri" w:hAnsi="Calibri"/>
                  <w:sz w:val="22"/>
                  <w:szCs w:val="22"/>
                </w:rPr>
                <w:t>A6 and A7 for documented case studies and scenarios of maritime disasters</w:t>
              </w:r>
            </w:ins>
          </w:p>
          <w:p w14:paraId="195DF60D" w14:textId="77777777" w:rsidR="00055E48" w:rsidRPr="00CD1A5B" w:rsidRDefault="00055E48" w:rsidP="00DB499E">
            <w:pPr>
              <w:pStyle w:val="BodyText"/>
              <w:rPr>
                <w:ins w:id="759" w:author="Jillian Carson-Jackson" w:date="2020-12-27T16:41:00Z"/>
                <w:rFonts w:ascii="Calibri" w:hAnsi="Calibri"/>
                <w:szCs w:val="22"/>
              </w:rPr>
            </w:pPr>
          </w:p>
          <w:p w14:paraId="44B50087" w14:textId="77777777" w:rsidR="00055E48" w:rsidRPr="00CD1A5B" w:rsidRDefault="00055E48" w:rsidP="00DB499E">
            <w:pPr>
              <w:pStyle w:val="BodyText"/>
              <w:rPr>
                <w:ins w:id="760" w:author="Jillian Carson-Jackson" w:date="2020-12-27T16:41:00Z"/>
                <w:rFonts w:ascii="Calibri" w:hAnsi="Calibri"/>
                <w:szCs w:val="22"/>
              </w:rPr>
            </w:pPr>
            <w:ins w:id="761" w:author="Jillian Carson-Jackson" w:date="2020-12-27T16:41:00Z">
              <w:r w:rsidRPr="00CD1A5B">
                <w:rPr>
                  <w:rFonts w:ascii="Calibri" w:hAnsi="Calibri"/>
                  <w:szCs w:val="22"/>
                </w:rPr>
                <w:t>Exercises</w:t>
              </w:r>
            </w:ins>
          </w:p>
        </w:tc>
      </w:tr>
    </w:tbl>
    <w:p w14:paraId="30434A50" w14:textId="0A60C33C" w:rsidR="00055E48" w:rsidRDefault="00055E48" w:rsidP="00055E48">
      <w:pPr>
        <w:rPr>
          <w:ins w:id="762" w:author="Jillian Carson-Jackson" w:date="2020-12-27T16:45:00Z"/>
        </w:rPr>
      </w:pPr>
    </w:p>
    <w:p w14:paraId="66931734" w14:textId="77777777" w:rsidR="00055E48" w:rsidRDefault="00055E48" w:rsidP="0042518D">
      <w:pPr>
        <w:pStyle w:val="BodyText"/>
      </w:pPr>
    </w:p>
    <w:p w14:paraId="144CDE63" w14:textId="77777777" w:rsidR="0042518D" w:rsidRPr="00093294" w:rsidRDefault="0042518D" w:rsidP="0042518D">
      <w:pPr>
        <w:pStyle w:val="BodyText"/>
      </w:pPr>
    </w:p>
    <w:p w14:paraId="63FC3D3A" w14:textId="77777777" w:rsidR="0042518D" w:rsidRPr="00093294" w:rsidRDefault="0042518D" w:rsidP="0042518D">
      <w:pPr>
        <w:pStyle w:val="BodyText"/>
        <w:sectPr w:rsidR="0042518D" w:rsidRPr="00093294" w:rsidSect="000A5291">
          <w:headerReference w:type="default" r:id="rId28"/>
          <w:footerReference w:type="default" r:id="rId29"/>
          <w:pgSz w:w="16838" w:h="11906" w:orient="landscape" w:code="9"/>
          <w:pgMar w:top="907" w:right="567" w:bottom="794" w:left="567" w:header="850" w:footer="850" w:gutter="0"/>
          <w:cols w:space="708"/>
          <w:docGrid w:linePitch="360"/>
        </w:sectPr>
      </w:pPr>
    </w:p>
    <w:p w14:paraId="4908D4DA" w14:textId="093EDC07" w:rsidR="00AC0A93" w:rsidRDefault="00AC0A93" w:rsidP="00AC0A93">
      <w:pPr>
        <w:pStyle w:val="Module"/>
      </w:pPr>
      <w:bookmarkStart w:id="763" w:name="_Toc6299029"/>
      <w:bookmarkStart w:id="764" w:name="_Hlk59976124"/>
      <w:bookmarkStart w:id="765" w:name="_Ref302301847"/>
      <w:bookmarkStart w:id="766" w:name="_Ref302302106"/>
      <w:bookmarkStart w:id="767" w:name="_Toc419881232"/>
      <w:bookmarkStart w:id="768" w:name="_Ref442341109"/>
      <w:bookmarkStart w:id="769" w:name="_Ref442341113"/>
      <w:bookmarkStart w:id="770" w:name="_Ref442341758"/>
      <w:bookmarkStart w:id="771" w:name="_Toc442347370"/>
      <w:bookmarkStart w:id="772" w:name="_Toc442359633"/>
      <w:commentRangeStart w:id="773"/>
      <w:commentRangeStart w:id="774"/>
      <w:r>
        <w:t>LEGAL FRAMEWORK</w:t>
      </w:r>
      <w:commentRangeEnd w:id="773"/>
      <w:r>
        <w:rPr>
          <w:rStyle w:val="CommentReference"/>
          <w:rFonts w:eastAsiaTheme="minorHAnsi"/>
          <w:b w:val="0"/>
          <w:color w:val="auto"/>
          <w:u w:val="none"/>
        </w:rPr>
        <w:commentReference w:id="773"/>
      </w:r>
      <w:commentRangeEnd w:id="774"/>
      <w:r w:rsidR="00532885">
        <w:rPr>
          <w:rStyle w:val="CommentReference"/>
          <w:rFonts w:eastAsiaTheme="minorHAnsi"/>
          <w:b w:val="0"/>
          <w:color w:val="auto"/>
          <w:u w:val="none"/>
        </w:rPr>
        <w:commentReference w:id="774"/>
      </w:r>
    </w:p>
    <w:p w14:paraId="72DA9026" w14:textId="77777777" w:rsidR="00AC0A93" w:rsidRDefault="00AC0A93" w:rsidP="00AC0A93">
      <w:pPr>
        <w:pStyle w:val="ModuleHeading1"/>
      </w:pPr>
      <w:r w:rsidRPr="00011E6F">
        <w:t>INTRODUCTION</w:t>
      </w:r>
    </w:p>
    <w:p w14:paraId="45D903A8" w14:textId="77777777" w:rsidR="00AC0A93" w:rsidRDefault="00AC0A93" w:rsidP="00AC0A93">
      <w:pPr>
        <w:pStyle w:val="Heading1separatationline"/>
      </w:pPr>
    </w:p>
    <w:p w14:paraId="316E15A1" w14:textId="5EC532A7" w:rsidR="00AC0A93" w:rsidRDefault="00AC0A93" w:rsidP="00AC0A93">
      <w:pPr>
        <w:pStyle w:val="BodyText"/>
      </w:pPr>
      <w:r>
        <w:t xml:space="preserve">Instructors for this module should have experience in </w:t>
      </w:r>
      <w:del w:id="775" w:author="Jillian Carson-Jackson" w:date="2020-12-27T15:43:00Z">
        <w:r w:rsidDel="0075218C">
          <w:delText xml:space="preserve">traffic routeing and traffic management as well as </w:delText>
        </w:r>
      </w:del>
      <w:r>
        <w:t xml:space="preserve">in </w:t>
      </w:r>
      <w:del w:id="776" w:author="Jillian Carson-Jackson" w:date="2020-12-27T15:44:00Z">
        <w:r w:rsidDel="00AC0FDF">
          <w:delText xml:space="preserve">the </w:delText>
        </w:r>
      </w:del>
      <w:r>
        <w:t>general VTS and maritime fields</w:t>
      </w:r>
      <w:ins w:id="777" w:author="Jillian Carson-Jackson" w:date="2020-12-27T15:44:00Z">
        <w:r w:rsidR="00AC0FDF">
          <w:t>, including the international regulato</w:t>
        </w:r>
        <w:r w:rsidR="00DE0409">
          <w:t>ry elements of VTS</w:t>
        </w:r>
      </w:ins>
      <w:r>
        <w:t>.  If this cannot be achieved then an appropriate expert should cover certain sections of the module.  Every instructor should have full access to simulated VTS.  In addition, arrangements should be made, if practicable, for trainees to visit operations VTS centres.</w:t>
      </w:r>
    </w:p>
    <w:p w14:paraId="674093E8" w14:textId="77777777" w:rsidR="00AC0A93" w:rsidRDefault="00AC0A93" w:rsidP="00AC0A93">
      <w:pPr>
        <w:pStyle w:val="ModuleHeading1"/>
      </w:pPr>
      <w:r>
        <w:t>SUBJECT FRAMEWORK</w:t>
      </w:r>
    </w:p>
    <w:p w14:paraId="337723FE" w14:textId="77777777" w:rsidR="00AC0A93" w:rsidRPr="00B94E6E" w:rsidRDefault="00AC0A93" w:rsidP="00AC0A93">
      <w:pPr>
        <w:pStyle w:val="Heading1separatationline"/>
      </w:pPr>
    </w:p>
    <w:p w14:paraId="7CAC92A6" w14:textId="77777777" w:rsidR="00AC0A93" w:rsidRDefault="00AC0A93" w:rsidP="00AC0A93">
      <w:pPr>
        <w:pStyle w:val="ModuleHeading2"/>
      </w:pPr>
      <w:r>
        <w:t>Scope</w:t>
      </w:r>
    </w:p>
    <w:p w14:paraId="0382E02C" w14:textId="68AFB88A" w:rsidR="00AC0A93" w:rsidRDefault="00AC0A93" w:rsidP="00AC0A93">
      <w:pPr>
        <w:pStyle w:val="BodyText"/>
      </w:pPr>
      <w:r>
        <w:t xml:space="preserve">This syllabus covers the theory and </w:t>
      </w:r>
      <w:del w:id="778" w:author="Jillian Carson-Jackson" w:date="2020-12-27T15:45:00Z">
        <w:r w:rsidDel="00DE0409">
          <w:delText>practice of managing traffic</w:delText>
        </w:r>
      </w:del>
      <w:ins w:id="779" w:author="Jillian Carson-Jackson" w:date="2020-12-27T15:45:00Z">
        <w:r w:rsidR="00DE0409">
          <w:t xml:space="preserve">implementation of legal aspects related to VTS, </w:t>
        </w:r>
      </w:ins>
      <w:ins w:id="780" w:author="Jillian Carson-Jackson" w:date="2020-12-27T15:46:00Z">
        <w:r w:rsidR="004A432A">
          <w:t>including</w:t>
        </w:r>
      </w:ins>
      <w:del w:id="781" w:author="Jillian Carson-Jackson" w:date="2020-12-27T15:45:00Z">
        <w:r w:rsidDel="00DE0409">
          <w:delText xml:space="preserve"> </w:delText>
        </w:r>
      </w:del>
      <w:ins w:id="782" w:author="Jillian Carson-Jackson" w:date="2020-12-27T15:46:00Z">
        <w:r w:rsidR="004A432A">
          <w:t>applicable international and national regulations</w:t>
        </w:r>
        <w:r w:rsidR="004A432A" w:rsidDel="00DE0409">
          <w:t xml:space="preserve"> </w:t>
        </w:r>
      </w:ins>
      <w:del w:id="783" w:author="Jillian Carson-Jackson" w:date="2020-12-27T15:45:00Z">
        <w:r w:rsidDel="00DE0409">
          <w:delText>in a VTS area,</w:delText>
        </w:r>
      </w:del>
      <w:del w:id="784" w:author="Jillian Carson-Jackson" w:date="2020-12-27T15:46:00Z">
        <w:r w:rsidDel="004A432A">
          <w:delText xml:space="preserve"> including area limits, shipping lanes, safety zones, traffic separation schemes and geographical constraints.</w:delText>
        </w:r>
      </w:del>
    </w:p>
    <w:p w14:paraId="4EDEA0D2" w14:textId="4CF45EF8" w:rsidR="00AC0A93" w:rsidRDefault="00AC0A93" w:rsidP="00AC0A93">
      <w:pPr>
        <w:pStyle w:val="BodyText"/>
      </w:pPr>
      <w:del w:id="785" w:author="Jillian Carson-Jackson" w:date="2020-12-27T15:47:00Z">
        <w:r w:rsidDel="004A432A">
          <w:delText xml:space="preserve">It also deals </w:delText>
        </w:r>
      </w:del>
      <w:del w:id="786" w:author="Jillian Carson-Jackson" w:date="2020-12-27T15:46:00Z">
        <w:r w:rsidDel="00DE0409">
          <w:delText>with the theory and practice of monitoring and organising traffic, as well as providing</w:delText>
        </w:r>
      </w:del>
      <w:del w:id="787" w:author="Jillian Carson-Jackson" w:date="2020-12-27T15:47:00Z">
        <w:r w:rsidDel="004A432A">
          <w:delText xml:space="preserve"> knowledge of </w:delText>
        </w:r>
      </w:del>
      <w:del w:id="788" w:author="Jillian Carson-Jackson" w:date="2020-12-27T15:46:00Z">
        <w:r w:rsidDel="004A432A">
          <w:delText>applicable international and national regulations and ships’ safety certificates</w:delText>
        </w:r>
      </w:del>
      <w:r>
        <w:t>.</w:t>
      </w:r>
    </w:p>
    <w:p w14:paraId="4DCC71E7" w14:textId="77777777" w:rsidR="00AC0A93" w:rsidRDefault="00AC0A93" w:rsidP="00AC0A93">
      <w:pPr>
        <w:pStyle w:val="ModuleHeading2"/>
      </w:pPr>
      <w:commentRangeStart w:id="789"/>
      <w:r>
        <w:t>Aims</w:t>
      </w:r>
      <w:commentRangeEnd w:id="789"/>
      <w:r w:rsidR="004A432A">
        <w:rPr>
          <w:rStyle w:val="CommentReference"/>
          <w:rFonts w:eastAsiaTheme="minorHAnsi"/>
          <w:b w:val="0"/>
          <w:color w:val="auto"/>
        </w:rPr>
        <w:commentReference w:id="789"/>
      </w:r>
    </w:p>
    <w:p w14:paraId="373A8E0D" w14:textId="2CF35B06" w:rsidR="00AC0A93" w:rsidRDefault="00AC0A93" w:rsidP="00AC0A93">
      <w:pPr>
        <w:pStyle w:val="BodyText"/>
      </w:pPr>
      <w:r>
        <w:t xml:space="preserve">On completion of the course the trainee will possess a thorough knowledge of the </w:t>
      </w:r>
      <w:del w:id="790" w:author="Jillian Carson-Jackson" w:date="2021-01-30T20:42:00Z">
        <w:r w:rsidDel="00C304F3">
          <w:delText>principles of traffic management and the skills to analyse and apply the knowledge</w:delText>
        </w:r>
      </w:del>
      <w:ins w:id="791" w:author="Jillian Carson-Jackson" w:date="2021-01-30T20:42:00Z">
        <w:r w:rsidR="00C304F3">
          <w:t>legal framework of VTS</w:t>
        </w:r>
        <w:r w:rsidR="006717C5">
          <w:t xml:space="preserve"> </w:t>
        </w:r>
      </w:ins>
      <w:del w:id="792" w:author="Jillian Carson-Jackson" w:date="2021-01-30T20:42:00Z">
        <w:r w:rsidDel="006717C5">
          <w:delText>.  In addition, the trainee will have a good understanding of</w:delText>
        </w:r>
      </w:del>
      <w:ins w:id="793" w:author="Jillian Carson-Jackson" w:date="2021-01-30T20:42:00Z">
        <w:r w:rsidR="006717C5">
          <w:t>including the</w:t>
        </w:r>
      </w:ins>
      <w:r>
        <w:t xml:space="preserve"> national and international regulations as pertaining to the provision and conduct of vessel traffic services.</w:t>
      </w:r>
    </w:p>
    <w:p w14:paraId="5C68481C" w14:textId="5C81114F" w:rsidR="00AC0A93" w:rsidRDefault="00AC0A93" w:rsidP="00AC0A93">
      <w:pPr>
        <w:pStyle w:val="BodyText"/>
      </w:pPr>
      <w:r>
        <w:t xml:space="preserve">The understanding by trainees of the subject and knowledge and skills gained in other areas, including on-the-job training, will enable the routine day-to-day duties of a VTS Operator to be carried out </w:t>
      </w:r>
      <w:del w:id="794" w:author="Jillian Carson-Jackson" w:date="2021-01-30T20:43:00Z">
        <w:r w:rsidDel="006717C5">
          <w:delText>in an efficient and safe manner</w:delText>
        </w:r>
      </w:del>
      <w:ins w:id="795" w:author="Jillian Carson-Jackson" w:date="2021-01-30T20:43:00Z">
        <w:r w:rsidR="006717C5">
          <w:t>in a professional manner with due regard for the legal and regulatory structure within which they operate</w:t>
        </w:r>
      </w:ins>
      <w:r>
        <w:t>.</w:t>
      </w:r>
    </w:p>
    <w:p w14:paraId="27A34DA3" w14:textId="77777777" w:rsidR="00AC0A93" w:rsidRDefault="00AC0A93" w:rsidP="00AC0A93">
      <w:pPr>
        <w:pStyle w:val="BodyText"/>
      </w:pPr>
      <w:r>
        <w:t>They will also have sufficient knowledge, comprehension and skills in the subject to serve as the basis for further training to the level of VTS Supervisor.</w:t>
      </w:r>
    </w:p>
    <w:p w14:paraId="3EE63C88" w14:textId="5340B809" w:rsidR="00AC0A93" w:rsidDel="006717C5" w:rsidRDefault="00AC0A93" w:rsidP="00AC0A93">
      <w:pPr>
        <w:pStyle w:val="BodyText"/>
        <w:rPr>
          <w:del w:id="796" w:author="Jillian Carson-Jackson" w:date="2021-01-30T20:43:00Z"/>
        </w:rPr>
      </w:pPr>
      <w:del w:id="797" w:author="Jillian Carson-Jackson" w:date="2021-01-30T20:43:00Z">
        <w:r w:rsidDel="006717C5">
          <w:delText>Every effort should be made to give the trainees realistic exercises on the role of VTS in assisting a ship to navigate safely and expeditiously through a VTS area.  Integrated exercises on handling emergency situations should also be carried out.</w:delText>
        </w:r>
      </w:del>
    </w:p>
    <w:p w14:paraId="21AD10D7" w14:textId="77777777" w:rsidR="00AC0A93" w:rsidRDefault="00AC0A93" w:rsidP="00AC0A93">
      <w:pPr>
        <w:spacing w:after="200" w:line="276" w:lineRule="auto"/>
        <w:rPr>
          <w:sz w:val="22"/>
        </w:rPr>
      </w:pPr>
      <w:r>
        <w:br w:type="page"/>
      </w:r>
    </w:p>
    <w:p w14:paraId="076BBD02" w14:textId="77777777" w:rsidR="00AC0A93" w:rsidRDefault="00AC0A93" w:rsidP="00AC0A93">
      <w:pPr>
        <w:pStyle w:val="ModuleHeading1"/>
      </w:pPr>
      <w:r w:rsidRPr="00C50983">
        <w:t>SUBJECT OUTLINE OF MODULE 2</w:t>
      </w:r>
    </w:p>
    <w:p w14:paraId="4B3EB258" w14:textId="77777777" w:rsidR="00AC0A93" w:rsidRPr="006B0203" w:rsidRDefault="00AC0A93" w:rsidP="00AC0A93">
      <w:pPr>
        <w:pStyle w:val="Heading1separatationline"/>
      </w:pPr>
    </w:p>
    <w:p w14:paraId="3F4CB1C9" w14:textId="68FFA9C4" w:rsidR="00AC0A93" w:rsidRPr="00C50983" w:rsidRDefault="00AC0A93" w:rsidP="00AC0A93">
      <w:pPr>
        <w:pStyle w:val="Tablecaption"/>
      </w:pPr>
      <w:r w:rsidRPr="006B0203">
        <w:t>Subject</w:t>
      </w:r>
      <w:r w:rsidRPr="00C50983">
        <w:t xml:space="preserve"> outline – </w:t>
      </w:r>
      <w:del w:id="798" w:author="Jillian Carson-Jackson" w:date="2020-12-27T15:47:00Z">
        <w:r w:rsidRPr="00C50983" w:rsidDel="004A432A">
          <w:delText xml:space="preserve">Traffic </w:delText>
        </w:r>
        <w:r w:rsidDel="004A432A">
          <w:delText>m</w:delText>
        </w:r>
        <w:r w:rsidRPr="00C50983" w:rsidDel="004A432A">
          <w:delText>anagement</w:delText>
        </w:r>
      </w:del>
      <w:ins w:id="799" w:author="Jillian Carson-Jackson" w:date="2020-12-27T15:47:00Z">
        <w:r w:rsidR="004A432A">
          <w:t>Legal Framework</w:t>
        </w:r>
      </w:ins>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40BA6C79" w14:textId="77777777" w:rsidTr="00DB499E">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7C4D415C" w14:textId="77777777" w:rsidR="00AC0A93" w:rsidRPr="00C50983" w:rsidRDefault="00AC0A93" w:rsidP="00DB499E">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3AD1625B" w14:textId="77777777" w:rsidR="00AC0A93" w:rsidRPr="00C50983" w:rsidRDefault="00AC0A93" w:rsidP="00DB499E">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DB70152" w14:textId="77777777" w:rsidR="00AC0A93" w:rsidRPr="00C50983" w:rsidRDefault="00AC0A93" w:rsidP="00DB499E">
            <w:pPr>
              <w:pStyle w:val="Tableheading"/>
            </w:pPr>
            <w:r w:rsidRPr="00C50983">
              <w:rPr>
                <w:szCs w:val="22"/>
              </w:rPr>
              <w:t>Recommended Hours</w:t>
            </w:r>
          </w:p>
        </w:tc>
      </w:tr>
      <w:tr w:rsidR="00AC0A93" w:rsidRPr="00C50983" w14:paraId="7B74F838" w14:textId="77777777" w:rsidTr="00DB499E">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4AE034F3" w14:textId="77777777" w:rsidR="00AC0A93" w:rsidRPr="00C50983" w:rsidRDefault="00AC0A93" w:rsidP="00DB499E">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165C23B3" w14:textId="77777777" w:rsidR="00AC0A93" w:rsidRPr="00C50983" w:rsidRDefault="00AC0A93" w:rsidP="00DB499E">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67D24033" w14:textId="77777777" w:rsidR="00AC0A93" w:rsidRPr="00B67457" w:rsidRDefault="00AC0A93" w:rsidP="00DB499E">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7F5CAE2" w14:textId="77777777" w:rsidR="00AC0A93" w:rsidRPr="00B67457" w:rsidRDefault="00AC0A93" w:rsidP="00DB499E">
            <w:pPr>
              <w:pStyle w:val="Tableheading"/>
              <w:rPr>
                <w:szCs w:val="22"/>
              </w:rPr>
            </w:pPr>
            <w:r w:rsidRPr="00B67457">
              <w:rPr>
                <w:szCs w:val="22"/>
              </w:rPr>
              <w:t>Exercises/ Simulation</w:t>
            </w:r>
          </w:p>
        </w:tc>
      </w:tr>
      <w:tr w:rsidR="00AC0A93" w:rsidRPr="00C50983" w14:paraId="3FA14DE8" w14:textId="77777777" w:rsidTr="00DB499E">
        <w:trPr>
          <w:jc w:val="center"/>
        </w:trPr>
        <w:tc>
          <w:tcPr>
            <w:tcW w:w="3958" w:type="dxa"/>
            <w:tcBorders>
              <w:top w:val="single" w:sz="4" w:space="0" w:color="auto"/>
              <w:left w:val="single" w:sz="6" w:space="0" w:color="auto"/>
            </w:tcBorders>
          </w:tcPr>
          <w:p w14:paraId="51637E6B" w14:textId="5FF6D423" w:rsidR="00AC0A93" w:rsidRPr="00581508" w:rsidRDefault="00AC0A93" w:rsidP="00DB499E">
            <w:pPr>
              <w:pStyle w:val="Tabletext"/>
              <w:rPr>
                <w:rFonts w:ascii="Calibri" w:hAnsi="Calibri"/>
                <w:b/>
                <w:sz w:val="22"/>
                <w:szCs w:val="22"/>
              </w:rPr>
            </w:pPr>
            <w:r w:rsidRPr="00581508">
              <w:rPr>
                <w:rFonts w:ascii="Calibri" w:hAnsi="Calibri"/>
                <w:b/>
                <w:sz w:val="22"/>
                <w:szCs w:val="22"/>
              </w:rPr>
              <w:t>Regulatory requirements</w:t>
            </w:r>
          </w:p>
          <w:p w14:paraId="70F5B54C"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International regulations</w:t>
            </w:r>
          </w:p>
          <w:p w14:paraId="1D390A1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National regulations </w:t>
            </w:r>
            <w:commentRangeStart w:id="800"/>
            <w:r w:rsidRPr="00581508">
              <w:rPr>
                <w:rFonts w:ascii="Calibri" w:hAnsi="Calibri"/>
                <w:sz w:val="22"/>
                <w:szCs w:val="22"/>
              </w:rPr>
              <w:t>including local bye laws</w:t>
            </w:r>
            <w:commentRangeEnd w:id="800"/>
            <w:r w:rsidR="0062391F">
              <w:rPr>
                <w:rStyle w:val="CommentReference"/>
                <w:color w:val="auto"/>
              </w:rPr>
              <w:commentReference w:id="800"/>
            </w:r>
          </w:p>
          <w:p w14:paraId="3043DF8E"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Legal liabilities of VTS functions</w:t>
            </w:r>
          </w:p>
          <w:p w14:paraId="36E418F6" w14:textId="77777777" w:rsidR="00AC0A93" w:rsidRPr="00581508" w:rsidRDefault="00AC0A93" w:rsidP="00DB499E">
            <w:pPr>
              <w:pStyle w:val="Tabletext"/>
              <w:rPr>
                <w:rFonts w:ascii="Calibri" w:hAnsi="Calibri"/>
                <w:sz w:val="22"/>
                <w:szCs w:val="22"/>
              </w:rPr>
            </w:pPr>
            <w:commentRangeStart w:id="801"/>
            <w:r w:rsidRPr="00581508">
              <w:rPr>
                <w:rFonts w:ascii="Calibri" w:hAnsi="Calibri"/>
                <w:sz w:val="22"/>
                <w:szCs w:val="22"/>
              </w:rPr>
              <w:t xml:space="preserve">Safety related ship certificates </w:t>
            </w:r>
            <w:commentRangeEnd w:id="801"/>
            <w:r w:rsidR="00685596">
              <w:rPr>
                <w:rStyle w:val="CommentReference"/>
                <w:color w:val="auto"/>
              </w:rPr>
              <w:commentReference w:id="801"/>
            </w:r>
          </w:p>
        </w:tc>
        <w:tc>
          <w:tcPr>
            <w:tcW w:w="1962" w:type="dxa"/>
            <w:tcBorders>
              <w:top w:val="single" w:sz="4" w:space="0" w:color="auto"/>
              <w:left w:val="single" w:sz="6" w:space="0" w:color="auto"/>
            </w:tcBorders>
          </w:tcPr>
          <w:p w14:paraId="679E6F0E" w14:textId="77777777" w:rsidR="00AC0A93" w:rsidRPr="00581508" w:rsidRDefault="00AC0A93" w:rsidP="00DB499E">
            <w:pPr>
              <w:pStyle w:val="Tabletext"/>
              <w:rPr>
                <w:rFonts w:ascii="Calibri" w:hAnsi="Calibri"/>
                <w:sz w:val="22"/>
                <w:szCs w:val="22"/>
              </w:rPr>
            </w:pPr>
          </w:p>
          <w:p w14:paraId="4417562F"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2</w:t>
            </w:r>
          </w:p>
          <w:p w14:paraId="4E522AB5"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413D2F3B"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6349BD3A"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tc>
        <w:tc>
          <w:tcPr>
            <w:tcW w:w="1843" w:type="dxa"/>
            <w:tcBorders>
              <w:top w:val="single" w:sz="4" w:space="0" w:color="auto"/>
              <w:left w:val="single" w:sz="6" w:space="0" w:color="auto"/>
              <w:right w:val="single" w:sz="6" w:space="0" w:color="auto"/>
            </w:tcBorders>
          </w:tcPr>
          <w:p w14:paraId="1EED4F43" w14:textId="77777777" w:rsidR="00AC0A93" w:rsidRPr="00581508" w:rsidRDefault="00AC0A93" w:rsidP="00DB499E">
            <w:pPr>
              <w:pStyle w:val="Tabletext"/>
              <w:rPr>
                <w:rFonts w:ascii="Calibri" w:hAnsi="Calibri"/>
                <w:sz w:val="22"/>
                <w:szCs w:val="22"/>
              </w:rPr>
            </w:pPr>
          </w:p>
        </w:tc>
        <w:tc>
          <w:tcPr>
            <w:tcW w:w="1701" w:type="dxa"/>
            <w:tcBorders>
              <w:top w:val="single" w:sz="4" w:space="0" w:color="auto"/>
              <w:right w:val="single" w:sz="6" w:space="0" w:color="auto"/>
            </w:tcBorders>
          </w:tcPr>
          <w:p w14:paraId="1106741E" w14:textId="77777777" w:rsidR="00AC0A93" w:rsidRPr="00581508" w:rsidRDefault="00AC0A93" w:rsidP="00DB499E">
            <w:pPr>
              <w:pStyle w:val="Tabletext"/>
              <w:rPr>
                <w:rFonts w:ascii="Calibri" w:hAnsi="Calibri"/>
                <w:sz w:val="22"/>
                <w:szCs w:val="22"/>
              </w:rPr>
            </w:pPr>
          </w:p>
        </w:tc>
      </w:tr>
      <w:tr w:rsidR="00AC0A93" w:rsidRPr="00C50983" w14:paraId="567B1F59" w14:textId="77777777" w:rsidTr="00DB499E">
        <w:trPr>
          <w:jc w:val="center"/>
        </w:trPr>
        <w:tc>
          <w:tcPr>
            <w:tcW w:w="3958" w:type="dxa"/>
            <w:tcBorders>
              <w:top w:val="single" w:sz="6" w:space="0" w:color="auto"/>
              <w:left w:val="single" w:sz="6" w:space="0" w:color="auto"/>
            </w:tcBorders>
          </w:tcPr>
          <w:p w14:paraId="2A36A12A"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Roles and responsibilities</w:t>
            </w:r>
          </w:p>
          <w:p w14:paraId="0CD1809B"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Ship masters</w:t>
            </w:r>
          </w:p>
          <w:p w14:paraId="5C3F8490"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Marine pilots</w:t>
            </w:r>
          </w:p>
          <w:p w14:paraId="0BCD626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VTS</w:t>
            </w:r>
          </w:p>
          <w:p w14:paraId="6143E37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Allied services</w:t>
            </w:r>
          </w:p>
        </w:tc>
        <w:tc>
          <w:tcPr>
            <w:tcW w:w="1962" w:type="dxa"/>
            <w:tcBorders>
              <w:top w:val="single" w:sz="6" w:space="0" w:color="auto"/>
              <w:left w:val="single" w:sz="6" w:space="0" w:color="auto"/>
            </w:tcBorders>
          </w:tcPr>
          <w:p w14:paraId="0479A62C" w14:textId="77777777" w:rsidR="00AC0A93" w:rsidRPr="00581508" w:rsidRDefault="00AC0A93" w:rsidP="00DB499E">
            <w:pPr>
              <w:pStyle w:val="Tabletext"/>
              <w:rPr>
                <w:rFonts w:ascii="Calibri" w:hAnsi="Calibri"/>
                <w:sz w:val="22"/>
                <w:szCs w:val="22"/>
              </w:rPr>
            </w:pPr>
          </w:p>
          <w:p w14:paraId="49E88EF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79C1A7A4"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15493FD5"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3</w:t>
            </w:r>
          </w:p>
          <w:p w14:paraId="36228E9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tc>
        <w:tc>
          <w:tcPr>
            <w:tcW w:w="1843" w:type="dxa"/>
            <w:tcBorders>
              <w:top w:val="single" w:sz="6" w:space="0" w:color="auto"/>
              <w:left w:val="single" w:sz="6" w:space="0" w:color="auto"/>
              <w:right w:val="single" w:sz="6" w:space="0" w:color="auto"/>
            </w:tcBorders>
          </w:tcPr>
          <w:p w14:paraId="66C52A3E"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right w:val="single" w:sz="6" w:space="0" w:color="auto"/>
            </w:tcBorders>
          </w:tcPr>
          <w:p w14:paraId="34F2823D" w14:textId="77777777" w:rsidR="00AC0A93" w:rsidRPr="00581508" w:rsidRDefault="00AC0A93" w:rsidP="00DB499E">
            <w:pPr>
              <w:pStyle w:val="Tabletext"/>
              <w:rPr>
                <w:rFonts w:ascii="Calibri" w:hAnsi="Calibri"/>
                <w:sz w:val="22"/>
                <w:szCs w:val="22"/>
              </w:rPr>
            </w:pPr>
          </w:p>
        </w:tc>
      </w:tr>
      <w:tr w:rsidR="00F4462B" w:rsidRPr="0076035F" w14:paraId="63EF0D11" w14:textId="77777777" w:rsidTr="00F4462B">
        <w:trPr>
          <w:jc w:val="center"/>
          <w:ins w:id="802" w:author="Jillian Carson-Jackson" w:date="2020-12-27T15:50:00Z"/>
        </w:trPr>
        <w:tc>
          <w:tcPr>
            <w:tcW w:w="3958" w:type="dxa"/>
            <w:tcBorders>
              <w:top w:val="single" w:sz="6" w:space="0" w:color="auto"/>
              <w:left w:val="single" w:sz="6" w:space="0" w:color="auto"/>
            </w:tcBorders>
          </w:tcPr>
          <w:p w14:paraId="06CB7EC4" w14:textId="77777777" w:rsidR="00F4462B" w:rsidRPr="0076035F" w:rsidRDefault="00F4462B" w:rsidP="00F4462B">
            <w:pPr>
              <w:pStyle w:val="Tabletext"/>
              <w:rPr>
                <w:ins w:id="803" w:author="Jillian Carson-Jackson" w:date="2020-12-27T15:50:00Z"/>
                <w:rFonts w:ascii="Calibri" w:hAnsi="Calibri"/>
                <w:b/>
                <w:sz w:val="22"/>
                <w:szCs w:val="22"/>
              </w:rPr>
            </w:pPr>
            <w:commentRangeStart w:id="804"/>
            <w:ins w:id="805" w:author="Jillian Carson-Jackson" w:date="2020-12-27T15:50:00Z">
              <w:r w:rsidRPr="0076035F">
                <w:rPr>
                  <w:rFonts w:ascii="Calibri" w:hAnsi="Calibri"/>
                  <w:b/>
                  <w:sz w:val="22"/>
                  <w:szCs w:val="22"/>
                </w:rPr>
                <w:t>Log and record keeping</w:t>
              </w:r>
              <w:commentRangeEnd w:id="804"/>
              <w:r>
                <w:rPr>
                  <w:rStyle w:val="CommentReference"/>
                  <w:color w:val="auto"/>
                </w:rPr>
                <w:commentReference w:id="804"/>
              </w:r>
            </w:ins>
          </w:p>
          <w:p w14:paraId="47CAD947" w14:textId="77777777" w:rsidR="00F4462B" w:rsidRPr="00F4462B" w:rsidRDefault="00F4462B" w:rsidP="00F4462B">
            <w:pPr>
              <w:pStyle w:val="Tabletext"/>
              <w:rPr>
                <w:ins w:id="806" w:author="Jillian Carson-Jackson" w:date="2020-12-27T15:50:00Z"/>
                <w:rFonts w:ascii="Calibri" w:hAnsi="Calibri"/>
                <w:bCs/>
                <w:sz w:val="22"/>
                <w:szCs w:val="22"/>
              </w:rPr>
            </w:pPr>
            <w:ins w:id="807" w:author="Jillian Carson-Jackson" w:date="2020-12-27T15:50:00Z">
              <w:r w:rsidRPr="00F4462B">
                <w:rPr>
                  <w:rFonts w:ascii="Calibri" w:hAnsi="Calibri"/>
                  <w:bCs/>
                  <w:sz w:val="22"/>
                  <w:szCs w:val="22"/>
                </w:rPr>
                <w:t>Objective</w:t>
              </w:r>
            </w:ins>
          </w:p>
          <w:p w14:paraId="4BFE5BD9" w14:textId="77777777" w:rsidR="00F4462B" w:rsidRPr="00F4462B" w:rsidRDefault="00F4462B" w:rsidP="00F4462B">
            <w:pPr>
              <w:pStyle w:val="Tabletext"/>
              <w:rPr>
                <w:ins w:id="808" w:author="Jillian Carson-Jackson" w:date="2020-12-27T15:50:00Z"/>
                <w:rFonts w:ascii="Calibri" w:hAnsi="Calibri"/>
                <w:bCs/>
                <w:sz w:val="22"/>
                <w:szCs w:val="22"/>
              </w:rPr>
            </w:pPr>
            <w:ins w:id="809" w:author="Jillian Carson-Jackson" w:date="2020-12-27T15:50:00Z">
              <w:r w:rsidRPr="00F4462B">
                <w:rPr>
                  <w:rFonts w:ascii="Calibri" w:hAnsi="Calibri"/>
                  <w:bCs/>
                  <w:sz w:val="22"/>
                  <w:szCs w:val="22"/>
                </w:rPr>
                <w:t>Manual log keeping</w:t>
              </w:r>
            </w:ins>
          </w:p>
          <w:p w14:paraId="7816729D" w14:textId="77777777" w:rsidR="00F4462B" w:rsidRPr="00F4462B" w:rsidRDefault="00F4462B" w:rsidP="00F4462B">
            <w:pPr>
              <w:pStyle w:val="Tabletext"/>
              <w:rPr>
                <w:ins w:id="810" w:author="Jillian Carson-Jackson" w:date="2020-12-27T15:50:00Z"/>
                <w:rFonts w:ascii="Calibri" w:hAnsi="Calibri"/>
                <w:bCs/>
                <w:sz w:val="22"/>
                <w:szCs w:val="22"/>
              </w:rPr>
            </w:pPr>
            <w:ins w:id="811" w:author="Jillian Carson-Jackson" w:date="2020-12-27T15:50:00Z">
              <w:r w:rsidRPr="00F4462B">
                <w:rPr>
                  <w:rFonts w:ascii="Calibri" w:hAnsi="Calibri"/>
                  <w:bCs/>
                  <w:sz w:val="22"/>
                  <w:szCs w:val="22"/>
                </w:rPr>
                <w:t>Electronic log keeping</w:t>
              </w:r>
            </w:ins>
          </w:p>
          <w:p w14:paraId="1037E8A0" w14:textId="77777777" w:rsidR="00F4462B" w:rsidRPr="00F4462B" w:rsidRDefault="00F4462B" w:rsidP="00F4462B">
            <w:pPr>
              <w:pStyle w:val="Tabletext"/>
              <w:rPr>
                <w:ins w:id="812" w:author="Jillian Carson-Jackson" w:date="2020-12-27T15:50:00Z"/>
                <w:rFonts w:ascii="Calibri" w:hAnsi="Calibri"/>
                <w:b/>
                <w:sz w:val="22"/>
                <w:szCs w:val="22"/>
              </w:rPr>
            </w:pPr>
            <w:ins w:id="813" w:author="Jillian Carson-Jackson" w:date="2020-12-27T15:50:00Z">
              <w:r w:rsidRPr="00F4462B">
                <w:rPr>
                  <w:rFonts w:ascii="Calibri" w:hAnsi="Calibri"/>
                  <w:bCs/>
                  <w:sz w:val="22"/>
                  <w:szCs w:val="22"/>
                </w:rPr>
                <w:t>Statement and report writing</w:t>
              </w:r>
            </w:ins>
          </w:p>
        </w:tc>
        <w:tc>
          <w:tcPr>
            <w:tcW w:w="1962" w:type="dxa"/>
            <w:tcBorders>
              <w:top w:val="single" w:sz="6" w:space="0" w:color="auto"/>
              <w:left w:val="single" w:sz="6" w:space="0" w:color="auto"/>
            </w:tcBorders>
          </w:tcPr>
          <w:p w14:paraId="4BE3F1B4" w14:textId="77777777" w:rsidR="00F4462B" w:rsidRPr="0076035F" w:rsidRDefault="00F4462B" w:rsidP="00F4462B">
            <w:pPr>
              <w:pStyle w:val="Tabletext"/>
              <w:rPr>
                <w:ins w:id="814" w:author="Jillian Carson-Jackson" w:date="2020-12-27T15:50:00Z"/>
                <w:rFonts w:ascii="Calibri" w:hAnsi="Calibri"/>
                <w:sz w:val="22"/>
                <w:szCs w:val="22"/>
              </w:rPr>
            </w:pPr>
            <w:ins w:id="815" w:author="Jillian Carson-Jackson" w:date="2020-12-27T15:50:00Z">
              <w:r w:rsidRPr="0076035F">
                <w:rPr>
                  <w:rFonts w:ascii="Calibri" w:hAnsi="Calibri"/>
                  <w:sz w:val="22"/>
                  <w:szCs w:val="22"/>
                </w:rPr>
                <w:t>Level 3</w:t>
              </w:r>
            </w:ins>
          </w:p>
        </w:tc>
        <w:tc>
          <w:tcPr>
            <w:tcW w:w="1843" w:type="dxa"/>
            <w:tcBorders>
              <w:top w:val="single" w:sz="6" w:space="0" w:color="auto"/>
              <w:left w:val="single" w:sz="6" w:space="0" w:color="auto"/>
              <w:right w:val="single" w:sz="6" w:space="0" w:color="auto"/>
            </w:tcBorders>
          </w:tcPr>
          <w:p w14:paraId="02BC6D59" w14:textId="77777777" w:rsidR="00F4462B" w:rsidRPr="0076035F" w:rsidRDefault="00F4462B" w:rsidP="00F4462B">
            <w:pPr>
              <w:pStyle w:val="Tabletext"/>
              <w:rPr>
                <w:ins w:id="816" w:author="Jillian Carson-Jackson" w:date="2020-12-27T15:50:00Z"/>
                <w:rFonts w:ascii="Calibri" w:hAnsi="Calibri"/>
                <w:sz w:val="22"/>
                <w:szCs w:val="22"/>
              </w:rPr>
            </w:pPr>
          </w:p>
        </w:tc>
        <w:tc>
          <w:tcPr>
            <w:tcW w:w="1701" w:type="dxa"/>
            <w:tcBorders>
              <w:top w:val="single" w:sz="6" w:space="0" w:color="auto"/>
              <w:right w:val="single" w:sz="6" w:space="0" w:color="auto"/>
            </w:tcBorders>
          </w:tcPr>
          <w:p w14:paraId="11BB927A" w14:textId="77777777" w:rsidR="00F4462B" w:rsidRPr="0076035F" w:rsidRDefault="00F4462B" w:rsidP="00F4462B">
            <w:pPr>
              <w:pStyle w:val="Tabletext"/>
              <w:rPr>
                <w:ins w:id="817" w:author="Jillian Carson-Jackson" w:date="2020-12-27T15:50:00Z"/>
                <w:rFonts w:ascii="Calibri" w:hAnsi="Calibri"/>
                <w:sz w:val="22"/>
                <w:szCs w:val="22"/>
              </w:rPr>
            </w:pPr>
          </w:p>
        </w:tc>
      </w:tr>
      <w:tr w:rsidR="00AC0A93" w:rsidRPr="00C50983" w14:paraId="3FBEDBB8" w14:textId="77777777" w:rsidTr="00DB499E">
        <w:trPr>
          <w:trHeight w:val="378"/>
          <w:jc w:val="center"/>
        </w:trPr>
        <w:tc>
          <w:tcPr>
            <w:tcW w:w="3958" w:type="dxa"/>
            <w:tcBorders>
              <w:top w:val="single" w:sz="6" w:space="0" w:color="auto"/>
              <w:left w:val="single" w:sz="6" w:space="0" w:color="auto"/>
              <w:bottom w:val="single" w:sz="6" w:space="0" w:color="auto"/>
            </w:tcBorders>
          </w:tcPr>
          <w:p w14:paraId="58D65D4C" w14:textId="77777777" w:rsidR="00AC0A93" w:rsidRPr="00581508" w:rsidRDefault="00AC0A93" w:rsidP="00DB499E">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32C60F37" w14:textId="77777777" w:rsidR="00AC0A93" w:rsidRPr="00581508" w:rsidRDefault="00AC0A93" w:rsidP="00DB499E">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73428C51" w14:textId="6FC8314F" w:rsidR="00AC0A93" w:rsidRPr="00581508" w:rsidRDefault="00AC0A93" w:rsidP="00DB499E">
            <w:pPr>
              <w:pStyle w:val="Tabletext"/>
              <w:rPr>
                <w:rFonts w:ascii="Calibri" w:hAnsi="Calibri"/>
                <w:sz w:val="22"/>
                <w:szCs w:val="22"/>
              </w:rPr>
            </w:pPr>
            <w:commentRangeStart w:id="818"/>
            <w:r w:rsidRPr="00581508">
              <w:rPr>
                <w:rFonts w:ascii="Calibri" w:hAnsi="Calibri"/>
                <w:sz w:val="22"/>
                <w:szCs w:val="22"/>
              </w:rPr>
              <w:t xml:space="preserve">Total </w:t>
            </w:r>
            <w:r w:rsidR="00504281">
              <w:rPr>
                <w:rFonts w:ascii="Calibri" w:hAnsi="Calibri"/>
                <w:sz w:val="22"/>
                <w:szCs w:val="22"/>
              </w:rPr>
              <w:t>10</w:t>
            </w:r>
            <w:r w:rsidRPr="00581508">
              <w:rPr>
                <w:rFonts w:ascii="Calibri" w:hAnsi="Calibri"/>
                <w:sz w:val="22"/>
                <w:szCs w:val="22"/>
              </w:rPr>
              <w:t xml:space="preserve"> </w:t>
            </w:r>
            <w:commentRangeEnd w:id="818"/>
            <w:r w:rsidR="00857B0D">
              <w:rPr>
                <w:rStyle w:val="CommentReference"/>
                <w:color w:val="auto"/>
              </w:rPr>
              <w:commentReference w:id="818"/>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5B0DE960" w14:textId="571387F7" w:rsidR="00AC0A93" w:rsidRPr="00581508" w:rsidRDefault="00AC0A93" w:rsidP="00DB499E">
            <w:pPr>
              <w:pStyle w:val="Tabletext"/>
              <w:rPr>
                <w:rFonts w:ascii="Calibri" w:hAnsi="Calibri"/>
                <w:sz w:val="22"/>
                <w:szCs w:val="22"/>
              </w:rPr>
            </w:pPr>
            <w:r w:rsidRPr="00581508">
              <w:rPr>
                <w:rFonts w:ascii="Calibri" w:hAnsi="Calibri"/>
                <w:sz w:val="22"/>
                <w:szCs w:val="22"/>
              </w:rPr>
              <w:t>Total</w:t>
            </w:r>
            <w:r w:rsidR="00504281">
              <w:rPr>
                <w:rFonts w:ascii="Calibri" w:hAnsi="Calibri"/>
                <w:sz w:val="22"/>
                <w:szCs w:val="22"/>
              </w:rPr>
              <w:t>8</w:t>
            </w:r>
            <w:r w:rsidRPr="00581508">
              <w:rPr>
                <w:rFonts w:ascii="Calibri" w:hAnsi="Calibri"/>
                <w:sz w:val="22"/>
                <w:szCs w:val="22"/>
              </w:rPr>
              <w:t xml:space="preserve"> hours</w:t>
            </w:r>
          </w:p>
        </w:tc>
      </w:tr>
    </w:tbl>
    <w:p w14:paraId="18000580" w14:textId="77777777" w:rsidR="00AC0A93" w:rsidRPr="00C50983" w:rsidRDefault="00AC0A93" w:rsidP="00AC0A93">
      <w:pPr>
        <w:jc w:val="both"/>
        <w:sectPr w:rsidR="00AC0A93" w:rsidRPr="00C50983" w:rsidSect="009862C5">
          <w:headerReference w:type="default" r:id="rId30"/>
          <w:pgSz w:w="11906" w:h="16838" w:code="9"/>
          <w:pgMar w:top="1134" w:right="1134" w:bottom="1134" w:left="1134" w:header="709" w:footer="709" w:gutter="0"/>
          <w:cols w:space="708"/>
          <w:docGrid w:linePitch="360"/>
        </w:sectPr>
      </w:pPr>
    </w:p>
    <w:p w14:paraId="6C06B03E" w14:textId="77777777" w:rsidR="00D2783E" w:rsidRDefault="00D2783E" w:rsidP="00D2783E">
      <w:pPr>
        <w:pStyle w:val="ModuleHeading1"/>
      </w:pPr>
      <w:r w:rsidRPr="00C50983">
        <w:t>DETAILED TEACHING SYLLABUS OF MODULE 2</w:t>
      </w:r>
    </w:p>
    <w:p w14:paraId="57A41CAE" w14:textId="77777777" w:rsidR="00D2783E" w:rsidRPr="006B0203" w:rsidRDefault="00D2783E" w:rsidP="00D2783E">
      <w:pPr>
        <w:pStyle w:val="Heading1separatationline"/>
      </w:pPr>
    </w:p>
    <w:p w14:paraId="4DED1740" w14:textId="1CB9BDC6" w:rsidR="00D2783E" w:rsidRPr="00934580" w:rsidRDefault="00D2783E" w:rsidP="00D2783E">
      <w:pPr>
        <w:pStyle w:val="Tablecaption"/>
      </w:pPr>
      <w:r w:rsidRPr="00934580">
        <w:t>Detailed teaching syllabus – Legal Framework</w:t>
      </w:r>
    </w:p>
    <w:p w14:paraId="11BF177E" w14:textId="29AA096A" w:rsidR="00D27E94" w:rsidRDefault="00D27E94" w:rsidP="00D27E94">
      <w:pPr>
        <w:pStyle w:val="BodyText"/>
        <w:rPr>
          <w:u w:color="009FD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D2783E" w:rsidRPr="00C50983" w14:paraId="21DD4A7E" w14:textId="77777777" w:rsidTr="00575E73">
        <w:trPr>
          <w:cantSplit/>
          <w:tblHeader/>
          <w:jc w:val="center"/>
        </w:trPr>
        <w:tc>
          <w:tcPr>
            <w:tcW w:w="8330" w:type="dxa"/>
            <w:tcBorders>
              <w:bottom w:val="single" w:sz="12" w:space="0" w:color="auto"/>
            </w:tcBorders>
            <w:shd w:val="clear" w:color="auto" w:fill="D9D9D9" w:themeFill="background1" w:themeFillShade="D9"/>
          </w:tcPr>
          <w:p w14:paraId="431E5FE1" w14:textId="77777777" w:rsidR="00D2783E" w:rsidRPr="00C50983" w:rsidRDefault="00D2783E" w:rsidP="00DB499E">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7F512150" w14:textId="77777777" w:rsidR="00D2783E" w:rsidRPr="00C50983" w:rsidRDefault="00D2783E" w:rsidP="00DB499E">
            <w:pPr>
              <w:pStyle w:val="Tableheading"/>
            </w:pPr>
            <w:r w:rsidRPr="00C50983">
              <w:t>Reference</w:t>
            </w:r>
          </w:p>
        </w:tc>
        <w:tc>
          <w:tcPr>
            <w:tcW w:w="2835" w:type="dxa"/>
            <w:tcBorders>
              <w:bottom w:val="single" w:sz="12" w:space="0" w:color="auto"/>
            </w:tcBorders>
            <w:shd w:val="clear" w:color="auto" w:fill="D9D9D9" w:themeFill="background1" w:themeFillShade="D9"/>
          </w:tcPr>
          <w:p w14:paraId="6677ED73" w14:textId="77777777" w:rsidR="00D2783E" w:rsidRPr="00C50983" w:rsidRDefault="00D2783E" w:rsidP="00DB499E">
            <w:pPr>
              <w:pStyle w:val="Tableheading"/>
            </w:pPr>
            <w:r w:rsidRPr="00C50983">
              <w:t>Teaching Aid</w:t>
            </w:r>
          </w:p>
        </w:tc>
      </w:tr>
      <w:tr w:rsidR="00D2783E" w:rsidRPr="006B0203" w14:paraId="5821E4F5" w14:textId="77777777" w:rsidTr="00575E73">
        <w:trPr>
          <w:cantSplit/>
          <w:trHeight w:val="463"/>
          <w:jc w:val="center"/>
        </w:trPr>
        <w:tc>
          <w:tcPr>
            <w:tcW w:w="8330" w:type="dxa"/>
            <w:shd w:val="clear" w:color="auto" w:fill="D9D9D9" w:themeFill="background1" w:themeFillShade="D9"/>
            <w:vAlign w:val="center"/>
          </w:tcPr>
          <w:p w14:paraId="417F84F6" w14:textId="5C1C2D15" w:rsidR="00D2783E" w:rsidRPr="006B0203" w:rsidRDefault="00D2783E" w:rsidP="00DB499E">
            <w:pPr>
              <w:pStyle w:val="Tablelevel1bold"/>
              <w:rPr>
                <w:rFonts w:ascii="Calibri" w:hAnsi="Calibri"/>
                <w:sz w:val="22"/>
                <w:szCs w:val="22"/>
              </w:rPr>
            </w:pPr>
            <w:r w:rsidRPr="006B0203">
              <w:rPr>
                <w:rFonts w:ascii="Calibri" w:hAnsi="Calibri"/>
                <w:sz w:val="22"/>
                <w:szCs w:val="22"/>
              </w:rPr>
              <w:t>Regulatory requirements</w:t>
            </w:r>
          </w:p>
        </w:tc>
        <w:tc>
          <w:tcPr>
            <w:tcW w:w="3118" w:type="dxa"/>
            <w:shd w:val="clear" w:color="auto" w:fill="D9D9D9" w:themeFill="background1" w:themeFillShade="D9"/>
            <w:vAlign w:val="center"/>
          </w:tcPr>
          <w:p w14:paraId="541CAC41" w14:textId="77777777" w:rsidR="00D2783E" w:rsidRPr="006B0203" w:rsidRDefault="00D2783E" w:rsidP="00DB499E">
            <w:pPr>
              <w:pStyle w:val="Tablelevel2"/>
              <w:ind w:left="0"/>
              <w:jc w:val="center"/>
              <w:rPr>
                <w:rFonts w:ascii="Calibri" w:hAnsi="Calibri"/>
                <w:sz w:val="22"/>
                <w:szCs w:val="22"/>
              </w:rPr>
            </w:pPr>
            <w:r w:rsidRPr="006B0203">
              <w:rPr>
                <w:rFonts w:ascii="Calibri" w:hAnsi="Calibri"/>
                <w:sz w:val="22"/>
                <w:szCs w:val="22"/>
              </w:rPr>
              <w:t>R1, R2, R3, R7, R12, R14, R16, R17, R35, R36, R37</w:t>
            </w:r>
          </w:p>
        </w:tc>
        <w:tc>
          <w:tcPr>
            <w:tcW w:w="2835" w:type="dxa"/>
            <w:shd w:val="clear" w:color="auto" w:fill="D9D9D9" w:themeFill="background1" w:themeFillShade="D9"/>
            <w:vAlign w:val="center"/>
          </w:tcPr>
          <w:p w14:paraId="6B09201D" w14:textId="77777777" w:rsidR="00D2783E" w:rsidRPr="006B0203" w:rsidRDefault="00D2783E" w:rsidP="00DB499E">
            <w:pPr>
              <w:pStyle w:val="Tablelevel2"/>
              <w:ind w:left="0"/>
              <w:jc w:val="center"/>
              <w:rPr>
                <w:rFonts w:ascii="Calibri" w:hAnsi="Calibri"/>
                <w:sz w:val="22"/>
                <w:szCs w:val="22"/>
              </w:rPr>
            </w:pPr>
          </w:p>
        </w:tc>
      </w:tr>
      <w:tr w:rsidR="00D2783E" w:rsidRPr="006B0203" w14:paraId="1AB2A2CA" w14:textId="77777777" w:rsidTr="00575E73">
        <w:trPr>
          <w:cantSplit/>
          <w:jc w:val="center"/>
        </w:trPr>
        <w:tc>
          <w:tcPr>
            <w:tcW w:w="8330" w:type="dxa"/>
            <w:tcBorders>
              <w:top w:val="single" w:sz="4" w:space="0" w:color="auto"/>
            </w:tcBorders>
            <w:shd w:val="clear" w:color="auto" w:fill="D9D9D9" w:themeFill="background1" w:themeFillShade="D9"/>
          </w:tcPr>
          <w:p w14:paraId="27595E8D" w14:textId="40D9610E" w:rsidR="00D2783E" w:rsidRPr="006B0203" w:rsidRDefault="00D2783E" w:rsidP="00DB499E">
            <w:pPr>
              <w:pStyle w:val="Tablelevel1"/>
              <w:rPr>
                <w:rFonts w:ascii="Calibri" w:hAnsi="Calibri"/>
                <w:i/>
                <w:szCs w:val="22"/>
                <w:lang w:eastAsia="en-GB"/>
              </w:rPr>
            </w:pPr>
            <w:r w:rsidRPr="006B0203">
              <w:rPr>
                <w:rFonts w:ascii="Calibri" w:hAnsi="Calibri"/>
                <w:i/>
                <w:szCs w:val="22"/>
                <w:lang w:eastAsia="en-GB"/>
              </w:rPr>
              <w:t xml:space="preserve">Identify the legislative requirements relating to </w:t>
            </w:r>
            <w:del w:id="819" w:author="Jillian Carson-Jackson" w:date="2021-01-30T20:51:00Z">
              <w:r w:rsidRPr="006B0203" w:rsidDel="007077C8">
                <w:rPr>
                  <w:rFonts w:ascii="Calibri" w:hAnsi="Calibri"/>
                  <w:i/>
                  <w:szCs w:val="22"/>
                  <w:lang w:eastAsia="en-GB"/>
                </w:rPr>
                <w:delText xml:space="preserve">the </w:delText>
              </w:r>
            </w:del>
            <w:r w:rsidRPr="006B0203">
              <w:rPr>
                <w:rFonts w:ascii="Calibri" w:hAnsi="Calibri"/>
                <w:i/>
                <w:szCs w:val="22"/>
                <w:lang w:eastAsia="en-GB"/>
              </w:rPr>
              <w:t xml:space="preserve">VTS </w:t>
            </w:r>
            <w:del w:id="820" w:author="Jillian Carson-Jackson" w:date="2021-01-30T20:51:00Z">
              <w:r w:rsidRPr="006B0203" w:rsidDel="007077C8">
                <w:rPr>
                  <w:rFonts w:ascii="Calibri" w:hAnsi="Calibri"/>
                  <w:i/>
                  <w:szCs w:val="22"/>
                  <w:lang w:eastAsia="en-GB"/>
                </w:rPr>
                <w:delText xml:space="preserve">area </w:delText>
              </w:r>
            </w:del>
            <w:r w:rsidRPr="006B0203">
              <w:rPr>
                <w:rFonts w:ascii="Calibri" w:hAnsi="Calibri"/>
                <w:i/>
                <w:szCs w:val="22"/>
                <w:lang w:eastAsia="en-GB"/>
              </w:rPr>
              <w:t xml:space="preserve">and protection of the marine environment </w:t>
            </w:r>
          </w:p>
        </w:tc>
        <w:tc>
          <w:tcPr>
            <w:tcW w:w="3118" w:type="dxa"/>
            <w:tcBorders>
              <w:top w:val="single" w:sz="4" w:space="0" w:color="auto"/>
            </w:tcBorders>
            <w:shd w:val="clear" w:color="auto" w:fill="D9D9D9" w:themeFill="background1" w:themeFillShade="D9"/>
          </w:tcPr>
          <w:p w14:paraId="2A8D0F01" w14:textId="77777777" w:rsidR="00D2783E" w:rsidRPr="006B0203" w:rsidRDefault="00D2783E" w:rsidP="00DB499E">
            <w:pPr>
              <w:pStyle w:val="Tablelevel2"/>
              <w:ind w:left="0"/>
              <w:jc w:val="center"/>
              <w:rPr>
                <w:rFonts w:ascii="Calibri" w:hAnsi="Calibri"/>
                <w:sz w:val="22"/>
                <w:szCs w:val="22"/>
              </w:rPr>
            </w:pPr>
          </w:p>
        </w:tc>
        <w:tc>
          <w:tcPr>
            <w:tcW w:w="2835" w:type="dxa"/>
            <w:tcBorders>
              <w:top w:val="single" w:sz="4" w:space="0" w:color="auto"/>
            </w:tcBorders>
            <w:shd w:val="clear" w:color="auto" w:fill="D9D9D9" w:themeFill="background1" w:themeFillShade="D9"/>
          </w:tcPr>
          <w:p w14:paraId="008573A8" w14:textId="77777777" w:rsidR="00D2783E" w:rsidRPr="006B0203" w:rsidRDefault="00D2783E" w:rsidP="00DB499E">
            <w:pPr>
              <w:pStyle w:val="Tablelevel2"/>
              <w:ind w:left="0"/>
              <w:jc w:val="center"/>
              <w:rPr>
                <w:rFonts w:ascii="Calibri" w:hAnsi="Calibri"/>
                <w:sz w:val="22"/>
                <w:szCs w:val="22"/>
              </w:rPr>
            </w:pPr>
          </w:p>
        </w:tc>
      </w:tr>
      <w:tr w:rsidR="00D2783E" w:rsidRPr="006B0203" w14:paraId="7B98B53F" w14:textId="77777777" w:rsidTr="00575E73">
        <w:trPr>
          <w:cantSplit/>
          <w:trHeight w:val="1294"/>
          <w:jc w:val="center"/>
        </w:trPr>
        <w:tc>
          <w:tcPr>
            <w:tcW w:w="8330" w:type="dxa"/>
            <w:shd w:val="clear" w:color="auto" w:fill="D9D9D9" w:themeFill="background1" w:themeFillShade="D9"/>
          </w:tcPr>
          <w:p w14:paraId="521BE00C"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 xml:space="preserve">International regulations </w:t>
            </w:r>
          </w:p>
          <w:p w14:paraId="126F0856" w14:textId="627CF486" w:rsidR="00D2783E" w:rsidDel="0027207F" w:rsidRDefault="00D2783E" w:rsidP="00DB499E">
            <w:pPr>
              <w:pStyle w:val="Tablelevel2"/>
              <w:rPr>
                <w:del w:id="821" w:author="Jillian Carson-Jackson" w:date="2021-01-30T20:51:00Z"/>
                <w:rFonts w:ascii="Calibri" w:hAnsi="Calibri"/>
                <w:sz w:val="22"/>
                <w:szCs w:val="22"/>
              </w:rPr>
            </w:pPr>
            <w:del w:id="822" w:author="Jillian Carson-Jackson" w:date="2021-01-30T20:51:00Z">
              <w:r w:rsidRPr="006B0203" w:rsidDel="0027207F">
                <w:rPr>
                  <w:rFonts w:ascii="Calibri" w:hAnsi="Calibri"/>
                  <w:sz w:val="22"/>
                  <w:szCs w:val="22"/>
                </w:rPr>
                <w:delText>Sources of literature on international legislative requirements</w:delText>
              </w:r>
            </w:del>
          </w:p>
          <w:p w14:paraId="2BE3AC02" w14:textId="77777777" w:rsidR="00BB714B" w:rsidRDefault="0027207F" w:rsidP="00DB499E">
            <w:pPr>
              <w:pStyle w:val="Tablelevel2"/>
              <w:rPr>
                <w:ins w:id="823" w:author="Jillian Carson-Jackson" w:date="2021-01-30T20:52:00Z"/>
                <w:rFonts w:ascii="Calibri" w:hAnsi="Calibri"/>
                <w:sz w:val="22"/>
                <w:szCs w:val="22"/>
              </w:rPr>
            </w:pPr>
            <w:ins w:id="824" w:author="Jillian Carson-Jackson" w:date="2021-01-30T20:52:00Z">
              <w:r>
                <w:rPr>
                  <w:rFonts w:ascii="Calibri" w:hAnsi="Calibri"/>
                  <w:sz w:val="22"/>
                  <w:szCs w:val="22"/>
                </w:rPr>
                <w:t xml:space="preserve">UN / UNCLOS; </w:t>
              </w:r>
            </w:ins>
          </w:p>
          <w:p w14:paraId="6EBDB3A2" w14:textId="09D93EFA" w:rsidR="0027207F" w:rsidRDefault="0027207F" w:rsidP="00DB499E">
            <w:pPr>
              <w:pStyle w:val="Tablelevel2"/>
              <w:rPr>
                <w:ins w:id="825" w:author="Jillian Carson-Jackson" w:date="2021-01-30T20:52:00Z"/>
                <w:rFonts w:ascii="Calibri" w:hAnsi="Calibri"/>
                <w:sz w:val="22"/>
                <w:szCs w:val="22"/>
              </w:rPr>
            </w:pPr>
            <w:ins w:id="826" w:author="Jillian Carson-Jackson" w:date="2021-01-30T20:52:00Z">
              <w:r>
                <w:rPr>
                  <w:rFonts w:ascii="Calibri" w:hAnsi="Calibri"/>
                  <w:sz w:val="22"/>
                  <w:szCs w:val="22"/>
                </w:rPr>
                <w:t>IMO</w:t>
              </w:r>
              <w:r w:rsidR="00BB714B">
                <w:rPr>
                  <w:rFonts w:ascii="Calibri" w:hAnsi="Calibri"/>
                  <w:sz w:val="22"/>
                  <w:szCs w:val="22"/>
                </w:rPr>
                <w:t xml:space="preserve"> Conventions (SOLAS, MARPOL, SAR, FAL); </w:t>
              </w:r>
            </w:ins>
            <w:ins w:id="827" w:author="Jillian Carson-Jackson" w:date="2021-01-30T20:53:00Z">
              <w:r w:rsidR="006D1686">
                <w:rPr>
                  <w:rFonts w:ascii="Calibri" w:hAnsi="Calibri"/>
                  <w:sz w:val="22"/>
                  <w:szCs w:val="22"/>
                </w:rPr>
                <w:t xml:space="preserve">IMDG; </w:t>
              </w:r>
            </w:ins>
            <w:ins w:id="828" w:author="Jillian Carson-Jackson" w:date="2021-01-30T20:52:00Z">
              <w:r w:rsidR="00BB714B">
                <w:rPr>
                  <w:rFonts w:ascii="Calibri" w:hAnsi="Calibri"/>
                  <w:sz w:val="22"/>
                  <w:szCs w:val="22"/>
                </w:rPr>
                <w:t>IMO Resolutions and Circulars</w:t>
              </w:r>
            </w:ins>
          </w:p>
          <w:p w14:paraId="6A40892D" w14:textId="51039621" w:rsidR="00BB714B" w:rsidRDefault="00BB714B" w:rsidP="00DB499E">
            <w:pPr>
              <w:pStyle w:val="Tablelevel2"/>
              <w:rPr>
                <w:ins w:id="829" w:author="Jillian Carson-Jackson" w:date="2021-01-30T20:53:00Z"/>
                <w:rFonts w:ascii="Calibri" w:hAnsi="Calibri"/>
                <w:sz w:val="22"/>
                <w:szCs w:val="22"/>
              </w:rPr>
            </w:pPr>
            <w:ins w:id="830" w:author="Jillian Carson-Jackson" w:date="2021-01-30T20:52:00Z">
              <w:r>
                <w:rPr>
                  <w:rFonts w:ascii="Calibri" w:hAnsi="Calibri"/>
                  <w:sz w:val="22"/>
                  <w:szCs w:val="22"/>
                </w:rPr>
                <w:t>ITU</w:t>
              </w:r>
              <w:r w:rsidR="00DC6B3F">
                <w:rPr>
                  <w:rFonts w:ascii="Calibri" w:hAnsi="Calibri"/>
                  <w:sz w:val="22"/>
                  <w:szCs w:val="22"/>
                </w:rPr>
                <w:t xml:space="preserve">, radio spectrum </w:t>
              </w:r>
            </w:ins>
          </w:p>
          <w:p w14:paraId="11A34C9A" w14:textId="0445E33A" w:rsidR="00DC6B3F" w:rsidRPr="006B0203" w:rsidRDefault="00DC6B3F" w:rsidP="00DB499E">
            <w:pPr>
              <w:pStyle w:val="Tablelevel2"/>
              <w:rPr>
                <w:ins w:id="831" w:author="Jillian Carson-Jackson" w:date="2021-01-30T20:52:00Z"/>
                <w:rFonts w:ascii="Calibri" w:hAnsi="Calibri"/>
                <w:sz w:val="22"/>
                <w:szCs w:val="22"/>
              </w:rPr>
            </w:pPr>
            <w:ins w:id="832" w:author="Jillian Carson-Jackson" w:date="2021-01-30T20:53:00Z">
              <w:r>
                <w:rPr>
                  <w:rFonts w:ascii="Calibri" w:hAnsi="Calibri"/>
                  <w:sz w:val="22"/>
                  <w:szCs w:val="22"/>
                </w:rPr>
                <w:t>IGOs and NGOs, including IALA, IHO, ISO, IEC</w:t>
              </w:r>
            </w:ins>
          </w:p>
          <w:p w14:paraId="489F907A" w14:textId="11E6BC4B" w:rsidR="00D2783E" w:rsidRPr="006B0203" w:rsidRDefault="00D2783E" w:rsidP="0027207F">
            <w:pPr>
              <w:pStyle w:val="Tablelevel2"/>
              <w:ind w:left="0"/>
              <w:rPr>
                <w:rFonts w:ascii="Calibri" w:hAnsi="Calibri"/>
                <w:sz w:val="22"/>
                <w:szCs w:val="22"/>
              </w:rPr>
            </w:pPr>
            <w:del w:id="833" w:author="Jillian Carson-Jackson" w:date="2021-01-30T20:53:00Z">
              <w:r w:rsidRPr="006B0203" w:rsidDel="00DC6B3F">
                <w:rPr>
                  <w:rFonts w:ascii="Calibri" w:hAnsi="Calibri"/>
                  <w:sz w:val="22"/>
                  <w:szCs w:val="22"/>
                </w:rPr>
                <w:delText>(IMO Resolution 857(20); Ship reporting systems; carriage of dangerous goods;</w:delText>
              </w:r>
            </w:del>
            <w:del w:id="834" w:author="Jillian Carson-Jackson" w:date="2021-01-30T20:51:00Z">
              <w:r w:rsidRPr="006B0203" w:rsidDel="0027207F">
                <w:rPr>
                  <w:rFonts w:ascii="Calibri" w:hAnsi="Calibri"/>
                  <w:sz w:val="22"/>
                  <w:szCs w:val="22"/>
                </w:rPr>
                <w:delText xml:space="preserve"> World VTS Guide; etc</w:delText>
              </w:r>
            </w:del>
            <w:r w:rsidRPr="006B0203">
              <w:rPr>
                <w:rFonts w:ascii="Calibri" w:hAnsi="Calibri"/>
                <w:sz w:val="22"/>
                <w:szCs w:val="22"/>
              </w:rPr>
              <w:t>.</w:t>
            </w:r>
          </w:p>
        </w:tc>
        <w:tc>
          <w:tcPr>
            <w:tcW w:w="3118" w:type="dxa"/>
            <w:shd w:val="clear" w:color="auto" w:fill="D9D9D9" w:themeFill="background1" w:themeFillShade="D9"/>
          </w:tcPr>
          <w:p w14:paraId="2C766BDE"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5614EB6E" w14:textId="77777777" w:rsidR="00D2783E" w:rsidRPr="006B0203" w:rsidRDefault="00D2783E" w:rsidP="00DB499E">
            <w:pPr>
              <w:pStyle w:val="Tablelevel2"/>
              <w:ind w:left="0"/>
              <w:jc w:val="center"/>
              <w:rPr>
                <w:rFonts w:ascii="Calibri" w:hAnsi="Calibri"/>
                <w:sz w:val="22"/>
                <w:szCs w:val="22"/>
              </w:rPr>
            </w:pPr>
          </w:p>
        </w:tc>
      </w:tr>
      <w:tr w:rsidR="00D2783E" w:rsidRPr="006B0203" w14:paraId="1B2052C3" w14:textId="77777777" w:rsidTr="00575E73">
        <w:trPr>
          <w:cantSplit/>
          <w:trHeight w:hRule="exact" w:val="1249"/>
          <w:jc w:val="center"/>
        </w:trPr>
        <w:tc>
          <w:tcPr>
            <w:tcW w:w="8330" w:type="dxa"/>
            <w:shd w:val="clear" w:color="auto" w:fill="D9D9D9" w:themeFill="background1" w:themeFillShade="D9"/>
          </w:tcPr>
          <w:p w14:paraId="2C6E2D5F" w14:textId="4B56AE63"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National regulations</w:t>
            </w:r>
            <w:del w:id="835" w:author="Jillian Carson-Jackson" w:date="2021-01-30T20:53:00Z">
              <w:r w:rsidRPr="006B0203" w:rsidDel="006D1686">
                <w:rPr>
                  <w:rFonts w:ascii="Calibri" w:hAnsi="Calibri"/>
                  <w:b w:val="0"/>
                  <w:sz w:val="22"/>
                  <w:szCs w:val="22"/>
                </w:rPr>
                <w:delText>, including local bye laws</w:delText>
              </w:r>
            </w:del>
          </w:p>
          <w:p w14:paraId="19CF562D"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Sources of national legislation and promulgation</w:t>
            </w:r>
          </w:p>
          <w:p w14:paraId="4229CCD2" w14:textId="0DA5986F" w:rsidR="00D2783E" w:rsidRPr="006B0203" w:rsidDel="006D1686" w:rsidRDefault="00D2783E" w:rsidP="00DB499E">
            <w:pPr>
              <w:pStyle w:val="Tablelevel2"/>
              <w:rPr>
                <w:del w:id="836" w:author="Jillian Carson-Jackson" w:date="2021-01-30T20:53:00Z"/>
                <w:rFonts w:ascii="Calibri" w:hAnsi="Calibri"/>
                <w:sz w:val="22"/>
                <w:szCs w:val="22"/>
              </w:rPr>
            </w:pPr>
            <w:del w:id="837" w:author="Jillian Carson-Jackson" w:date="2021-01-30T20:53:00Z">
              <w:r w:rsidRPr="006B0203" w:rsidDel="006D1686">
                <w:rPr>
                  <w:rFonts w:ascii="Calibri" w:hAnsi="Calibri"/>
                  <w:sz w:val="22"/>
                  <w:szCs w:val="22"/>
                </w:rPr>
                <w:delText>Bye laws</w:delText>
              </w:r>
            </w:del>
          </w:p>
          <w:p w14:paraId="58A37146" w14:textId="2B869C19" w:rsidR="00D2783E" w:rsidRPr="006B0203" w:rsidRDefault="00D2783E" w:rsidP="00DB499E">
            <w:pPr>
              <w:pStyle w:val="Tablelevel2"/>
              <w:rPr>
                <w:rFonts w:ascii="Calibri" w:hAnsi="Calibri"/>
                <w:sz w:val="22"/>
                <w:szCs w:val="22"/>
              </w:rPr>
            </w:pPr>
            <w:del w:id="838" w:author="Jillian Carson-Jackson" w:date="2021-01-30T20:54:00Z">
              <w:r w:rsidRPr="006B0203" w:rsidDel="006D1686">
                <w:rPr>
                  <w:rFonts w:ascii="Calibri" w:hAnsi="Calibri"/>
                  <w:sz w:val="22"/>
                  <w:szCs w:val="22"/>
                </w:rPr>
                <w:delText>Notices to Mariners and other nautical publications</w:delText>
              </w:r>
            </w:del>
          </w:p>
        </w:tc>
        <w:tc>
          <w:tcPr>
            <w:tcW w:w="3118" w:type="dxa"/>
            <w:shd w:val="clear" w:color="auto" w:fill="D9D9D9" w:themeFill="background1" w:themeFillShade="D9"/>
          </w:tcPr>
          <w:p w14:paraId="113D743B"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DA0C130" w14:textId="77777777" w:rsidR="00D2783E" w:rsidRPr="006B0203" w:rsidRDefault="00D2783E" w:rsidP="00DB499E">
            <w:pPr>
              <w:pStyle w:val="Tablelevel2"/>
              <w:ind w:left="0"/>
              <w:jc w:val="center"/>
              <w:rPr>
                <w:rFonts w:ascii="Calibri" w:hAnsi="Calibri"/>
                <w:sz w:val="22"/>
                <w:szCs w:val="22"/>
              </w:rPr>
            </w:pPr>
          </w:p>
        </w:tc>
      </w:tr>
      <w:tr w:rsidR="006D1686" w:rsidRPr="006B0203" w14:paraId="2B861341" w14:textId="77777777" w:rsidTr="006D1686">
        <w:trPr>
          <w:cantSplit/>
          <w:trHeight w:hRule="exact" w:val="1576"/>
          <w:jc w:val="center"/>
          <w:ins w:id="839" w:author="Jillian Carson-Jackson" w:date="2021-01-30T20:54:00Z"/>
        </w:trPr>
        <w:tc>
          <w:tcPr>
            <w:tcW w:w="8330" w:type="dxa"/>
            <w:shd w:val="clear" w:color="auto" w:fill="D9D9D9" w:themeFill="background1" w:themeFillShade="D9"/>
          </w:tcPr>
          <w:p w14:paraId="23EC148E" w14:textId="77777777" w:rsidR="006D1686" w:rsidRDefault="006D1686" w:rsidP="00DB499E">
            <w:pPr>
              <w:pStyle w:val="Tablelevel1bold"/>
              <w:rPr>
                <w:ins w:id="840" w:author="Jillian Carson-Jackson" w:date="2021-01-30T20:54:00Z"/>
                <w:rFonts w:ascii="Calibri" w:hAnsi="Calibri"/>
                <w:b w:val="0"/>
                <w:sz w:val="22"/>
                <w:szCs w:val="22"/>
              </w:rPr>
            </w:pPr>
            <w:ins w:id="841" w:author="Jillian Carson-Jackson" w:date="2021-01-30T20:54:00Z">
              <w:r>
                <w:rPr>
                  <w:rFonts w:ascii="Calibri" w:hAnsi="Calibri"/>
                  <w:b w:val="0"/>
                  <w:sz w:val="22"/>
                  <w:szCs w:val="22"/>
                </w:rPr>
                <w:t xml:space="preserve">Promulgation of maritime information </w:t>
              </w:r>
            </w:ins>
          </w:p>
          <w:p w14:paraId="7845AF46" w14:textId="77777777" w:rsidR="006D1686" w:rsidRDefault="006D1686" w:rsidP="006D1686">
            <w:pPr>
              <w:pStyle w:val="Tablelevel1bold"/>
              <w:ind w:left="337"/>
              <w:rPr>
                <w:ins w:id="842" w:author="Jillian Carson-Jackson" w:date="2021-01-30T20:54:00Z"/>
                <w:rFonts w:ascii="Calibri" w:hAnsi="Calibri"/>
                <w:b w:val="0"/>
                <w:sz w:val="22"/>
                <w:szCs w:val="22"/>
              </w:rPr>
            </w:pPr>
            <w:ins w:id="843" w:author="Jillian Carson-Jackson" w:date="2021-01-30T20:54:00Z">
              <w:r w:rsidRPr="006D1686">
                <w:rPr>
                  <w:rFonts w:ascii="Calibri" w:hAnsi="Calibri"/>
                  <w:b w:val="0"/>
                  <w:sz w:val="22"/>
                  <w:szCs w:val="22"/>
                </w:rPr>
                <w:t xml:space="preserve">Notices to Mariners </w:t>
              </w:r>
            </w:ins>
          </w:p>
          <w:p w14:paraId="24722BDE" w14:textId="77777777" w:rsidR="006D1686" w:rsidRDefault="006D1686" w:rsidP="006D1686">
            <w:pPr>
              <w:pStyle w:val="Tablelevel1bold"/>
              <w:ind w:left="337"/>
              <w:rPr>
                <w:ins w:id="844" w:author="Jillian Carson-Jackson" w:date="2021-01-30T20:55:00Z"/>
                <w:rFonts w:ascii="Calibri" w:hAnsi="Calibri"/>
                <w:b w:val="0"/>
                <w:sz w:val="22"/>
                <w:szCs w:val="22"/>
              </w:rPr>
            </w:pPr>
            <w:ins w:id="845" w:author="Jillian Carson-Jackson" w:date="2021-01-30T20:54:00Z">
              <w:r>
                <w:rPr>
                  <w:rFonts w:ascii="Calibri" w:hAnsi="Calibri"/>
                  <w:b w:val="0"/>
                  <w:sz w:val="22"/>
                  <w:szCs w:val="22"/>
                </w:rPr>
                <w:t>Admiralty List of Radio Signals</w:t>
              </w:r>
            </w:ins>
          </w:p>
          <w:p w14:paraId="13D669C1" w14:textId="27ED99C2" w:rsidR="006D1686" w:rsidRPr="006B0203" w:rsidRDefault="006D1686" w:rsidP="006D1686">
            <w:pPr>
              <w:pStyle w:val="Tablelevel1bold"/>
              <w:ind w:left="337"/>
              <w:rPr>
                <w:ins w:id="846" w:author="Jillian Carson-Jackson" w:date="2021-01-30T20:54:00Z"/>
                <w:rFonts w:ascii="Calibri" w:hAnsi="Calibri"/>
                <w:b w:val="0"/>
                <w:sz w:val="22"/>
                <w:szCs w:val="22"/>
              </w:rPr>
            </w:pPr>
            <w:ins w:id="847" w:author="Jillian Carson-Jackson" w:date="2021-01-30T20:55:00Z">
              <w:r>
                <w:rPr>
                  <w:rFonts w:ascii="Calibri" w:hAnsi="Calibri"/>
                  <w:b w:val="0"/>
                  <w:sz w:val="22"/>
                  <w:szCs w:val="22"/>
                </w:rPr>
                <w:t xml:space="preserve">Other publications. </w:t>
              </w:r>
            </w:ins>
          </w:p>
        </w:tc>
        <w:tc>
          <w:tcPr>
            <w:tcW w:w="3118" w:type="dxa"/>
            <w:shd w:val="clear" w:color="auto" w:fill="D9D9D9" w:themeFill="background1" w:themeFillShade="D9"/>
          </w:tcPr>
          <w:p w14:paraId="23A3D47A" w14:textId="77777777" w:rsidR="006D1686" w:rsidRPr="006B0203" w:rsidRDefault="006D1686" w:rsidP="00DB499E">
            <w:pPr>
              <w:pStyle w:val="Tablelevel2"/>
              <w:ind w:left="0"/>
              <w:jc w:val="center"/>
              <w:rPr>
                <w:ins w:id="848" w:author="Jillian Carson-Jackson" w:date="2021-01-30T20:54:00Z"/>
                <w:rFonts w:ascii="Calibri" w:hAnsi="Calibri"/>
                <w:sz w:val="22"/>
                <w:szCs w:val="22"/>
              </w:rPr>
            </w:pPr>
          </w:p>
        </w:tc>
        <w:tc>
          <w:tcPr>
            <w:tcW w:w="2835" w:type="dxa"/>
            <w:shd w:val="clear" w:color="auto" w:fill="D9D9D9" w:themeFill="background1" w:themeFillShade="D9"/>
          </w:tcPr>
          <w:p w14:paraId="5F1B0B1C" w14:textId="77777777" w:rsidR="006D1686" w:rsidRPr="006B0203" w:rsidRDefault="006D1686" w:rsidP="00DB499E">
            <w:pPr>
              <w:pStyle w:val="Tablelevel2"/>
              <w:ind w:left="0"/>
              <w:jc w:val="center"/>
              <w:rPr>
                <w:ins w:id="849" w:author="Jillian Carson-Jackson" w:date="2021-01-30T20:54:00Z"/>
                <w:rFonts w:ascii="Calibri" w:hAnsi="Calibri"/>
                <w:sz w:val="22"/>
                <w:szCs w:val="22"/>
              </w:rPr>
            </w:pPr>
          </w:p>
        </w:tc>
      </w:tr>
      <w:tr w:rsidR="00D2783E" w:rsidRPr="006B0203" w14:paraId="6094D47F" w14:textId="77777777" w:rsidTr="00575E73">
        <w:trPr>
          <w:cantSplit/>
          <w:trHeight w:hRule="exact" w:val="1442"/>
          <w:jc w:val="center"/>
        </w:trPr>
        <w:tc>
          <w:tcPr>
            <w:tcW w:w="8330" w:type="dxa"/>
            <w:shd w:val="clear" w:color="auto" w:fill="D9D9D9" w:themeFill="background1" w:themeFillShade="D9"/>
          </w:tcPr>
          <w:p w14:paraId="4213D449"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Legal liabilities of VTS functions</w:t>
            </w:r>
          </w:p>
          <w:p w14:paraId="0DC3DF5F"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 xml:space="preserve">Extent of </w:t>
            </w:r>
            <w:commentRangeStart w:id="850"/>
            <w:r w:rsidRPr="006B0203">
              <w:rPr>
                <w:rFonts w:ascii="Calibri" w:hAnsi="Calibri"/>
                <w:sz w:val="22"/>
                <w:szCs w:val="22"/>
              </w:rPr>
              <w:t>competence</w:t>
            </w:r>
            <w:commentRangeEnd w:id="850"/>
            <w:r w:rsidR="0015575B">
              <w:rPr>
                <w:rStyle w:val="CommentReference"/>
                <w:rFonts w:asciiTheme="minorHAnsi" w:eastAsiaTheme="minorHAnsi" w:hAnsiTheme="minorHAnsi"/>
              </w:rPr>
              <w:commentReference w:id="850"/>
            </w:r>
            <w:r w:rsidRPr="006B0203">
              <w:rPr>
                <w:rFonts w:ascii="Calibri" w:hAnsi="Calibri"/>
                <w:sz w:val="22"/>
                <w:szCs w:val="22"/>
              </w:rPr>
              <w:t>, authority and responsibility</w:t>
            </w:r>
          </w:p>
          <w:p w14:paraId="2E5CF3BD" w14:textId="77777777"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Competent authority</w:t>
            </w:r>
          </w:p>
          <w:p w14:paraId="3EFF644A" w14:textId="77777777"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VTS authority</w:t>
            </w:r>
          </w:p>
          <w:p w14:paraId="66B7416C" w14:textId="77777777"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Personnel</w:t>
            </w:r>
          </w:p>
          <w:p w14:paraId="1F55C492" w14:textId="77777777" w:rsidR="00D2783E" w:rsidRPr="006B0203" w:rsidRDefault="00D2783E" w:rsidP="00DB499E">
            <w:pPr>
              <w:pStyle w:val="BodyText"/>
              <w:rPr>
                <w:rFonts w:ascii="Calibri" w:hAnsi="Calibri"/>
                <w:szCs w:val="22"/>
              </w:rPr>
            </w:pPr>
          </w:p>
        </w:tc>
        <w:tc>
          <w:tcPr>
            <w:tcW w:w="3118" w:type="dxa"/>
            <w:shd w:val="clear" w:color="auto" w:fill="D9D9D9" w:themeFill="background1" w:themeFillShade="D9"/>
          </w:tcPr>
          <w:p w14:paraId="3862E3F0"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44CF524B" w14:textId="77777777" w:rsidR="00D2783E" w:rsidRPr="006B0203" w:rsidRDefault="00D2783E" w:rsidP="00DB499E">
            <w:pPr>
              <w:pStyle w:val="Tablelevel2"/>
              <w:ind w:left="0"/>
              <w:jc w:val="center"/>
              <w:rPr>
                <w:rFonts w:ascii="Calibri" w:hAnsi="Calibri"/>
                <w:sz w:val="22"/>
                <w:szCs w:val="22"/>
              </w:rPr>
            </w:pPr>
          </w:p>
        </w:tc>
      </w:tr>
      <w:tr w:rsidR="00D2783E" w:rsidRPr="006B0203" w14:paraId="44A295AB" w14:textId="77777777" w:rsidTr="00575E73">
        <w:trPr>
          <w:cantSplit/>
          <w:trHeight w:hRule="exact" w:val="340"/>
          <w:jc w:val="center"/>
        </w:trPr>
        <w:tc>
          <w:tcPr>
            <w:tcW w:w="8330" w:type="dxa"/>
            <w:shd w:val="clear" w:color="auto" w:fill="D9D9D9" w:themeFill="background1" w:themeFillShade="D9"/>
          </w:tcPr>
          <w:p w14:paraId="48A8F064" w14:textId="77777777" w:rsidR="00D2783E" w:rsidRPr="006B0203" w:rsidRDefault="00D2783E" w:rsidP="00DB499E">
            <w:pPr>
              <w:pStyle w:val="Tablelevel1"/>
              <w:rPr>
                <w:rFonts w:ascii="Calibri" w:hAnsi="Calibri"/>
                <w:szCs w:val="22"/>
                <w:lang w:eastAsia="en-GB"/>
              </w:rPr>
            </w:pPr>
            <w:commentRangeStart w:id="851"/>
            <w:r w:rsidRPr="006B0203">
              <w:rPr>
                <w:rFonts w:ascii="Calibri" w:hAnsi="Calibri"/>
                <w:szCs w:val="22"/>
                <w:lang w:eastAsia="en-GB"/>
              </w:rPr>
              <w:t xml:space="preserve">Carriage of relevant ship certificates </w:t>
            </w:r>
            <w:commentRangeEnd w:id="851"/>
            <w:r w:rsidR="00590C8F">
              <w:rPr>
                <w:rStyle w:val="CommentReference"/>
                <w:rFonts w:asciiTheme="minorHAnsi" w:eastAsiaTheme="minorHAnsi" w:hAnsiTheme="minorHAnsi"/>
                <w:lang w:eastAsia="en-GB"/>
              </w:rPr>
              <w:commentReference w:id="851"/>
            </w:r>
          </w:p>
        </w:tc>
        <w:tc>
          <w:tcPr>
            <w:tcW w:w="3118" w:type="dxa"/>
            <w:shd w:val="clear" w:color="auto" w:fill="D9D9D9" w:themeFill="background1" w:themeFillShade="D9"/>
          </w:tcPr>
          <w:p w14:paraId="141B0785"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6BFC2EF6" w14:textId="77777777" w:rsidR="00D2783E" w:rsidRPr="006B0203" w:rsidRDefault="00D2783E" w:rsidP="00DB499E">
            <w:pPr>
              <w:pStyle w:val="Tablelevel2"/>
              <w:ind w:left="0"/>
              <w:jc w:val="center"/>
              <w:rPr>
                <w:rFonts w:ascii="Calibri" w:hAnsi="Calibri"/>
                <w:sz w:val="22"/>
                <w:szCs w:val="22"/>
              </w:rPr>
            </w:pPr>
          </w:p>
        </w:tc>
      </w:tr>
      <w:tr w:rsidR="00D2783E" w:rsidRPr="006B0203" w14:paraId="3A92656E" w14:textId="77777777" w:rsidTr="00575E73">
        <w:trPr>
          <w:cantSplit/>
          <w:trHeight w:hRule="exact" w:val="467"/>
          <w:jc w:val="center"/>
        </w:trPr>
        <w:tc>
          <w:tcPr>
            <w:tcW w:w="8330" w:type="dxa"/>
            <w:shd w:val="clear" w:color="auto" w:fill="D9D9D9" w:themeFill="background1" w:themeFillShade="D9"/>
            <w:vAlign w:val="center"/>
          </w:tcPr>
          <w:p w14:paraId="2C54962B" w14:textId="77777777" w:rsidR="00D2783E" w:rsidRPr="006B0203" w:rsidRDefault="00D2783E" w:rsidP="00DB499E">
            <w:pPr>
              <w:pStyle w:val="Tablelevel1bold"/>
              <w:rPr>
                <w:rFonts w:ascii="Calibri" w:hAnsi="Calibri"/>
                <w:sz w:val="22"/>
                <w:szCs w:val="22"/>
              </w:rPr>
            </w:pPr>
            <w:r w:rsidRPr="006B0203">
              <w:rPr>
                <w:rFonts w:ascii="Calibri" w:hAnsi="Calibri"/>
                <w:sz w:val="22"/>
                <w:szCs w:val="22"/>
              </w:rPr>
              <w:t>Roles and responsibilities</w:t>
            </w:r>
          </w:p>
        </w:tc>
        <w:tc>
          <w:tcPr>
            <w:tcW w:w="3118" w:type="dxa"/>
            <w:shd w:val="clear" w:color="auto" w:fill="D9D9D9" w:themeFill="background1" w:themeFillShade="D9"/>
          </w:tcPr>
          <w:p w14:paraId="4411A951"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4995D04" w14:textId="77777777" w:rsidR="00D2783E" w:rsidRPr="006B0203" w:rsidRDefault="00D2783E" w:rsidP="00DB499E">
            <w:pPr>
              <w:pStyle w:val="Tablelevel2"/>
              <w:ind w:left="0"/>
              <w:jc w:val="center"/>
              <w:rPr>
                <w:rFonts w:ascii="Calibri" w:hAnsi="Calibri"/>
                <w:sz w:val="22"/>
                <w:szCs w:val="22"/>
              </w:rPr>
            </w:pPr>
          </w:p>
        </w:tc>
      </w:tr>
      <w:tr w:rsidR="00D2783E" w:rsidRPr="006B0203" w14:paraId="35C79282" w14:textId="77777777" w:rsidTr="00575E73">
        <w:trPr>
          <w:cantSplit/>
          <w:trHeight w:hRule="exact" w:val="568"/>
          <w:jc w:val="center"/>
        </w:trPr>
        <w:tc>
          <w:tcPr>
            <w:tcW w:w="8330" w:type="dxa"/>
            <w:shd w:val="clear" w:color="auto" w:fill="D9D9D9" w:themeFill="background1" w:themeFillShade="D9"/>
          </w:tcPr>
          <w:p w14:paraId="1D49F3EC" w14:textId="77777777" w:rsidR="00D2783E" w:rsidRPr="006B0203" w:rsidRDefault="00D2783E" w:rsidP="00DB499E">
            <w:pPr>
              <w:pStyle w:val="Tablelevel1"/>
              <w:rPr>
                <w:rFonts w:ascii="Calibri" w:hAnsi="Calibri"/>
                <w:i/>
                <w:szCs w:val="22"/>
                <w:lang w:eastAsia="en-GB"/>
              </w:rPr>
            </w:pPr>
            <w:r w:rsidRPr="006B0203">
              <w:rPr>
                <w:rFonts w:ascii="Calibri" w:hAnsi="Calibri"/>
                <w:i/>
                <w:szCs w:val="22"/>
                <w:lang w:eastAsia="en-GB"/>
              </w:rPr>
              <w:t>Explain the roles, responsibilities of and relationships between ship masters, marine pilots, VTS and allied services</w:t>
            </w:r>
          </w:p>
        </w:tc>
        <w:tc>
          <w:tcPr>
            <w:tcW w:w="3118" w:type="dxa"/>
            <w:shd w:val="clear" w:color="auto" w:fill="D9D9D9" w:themeFill="background1" w:themeFillShade="D9"/>
          </w:tcPr>
          <w:p w14:paraId="391F58B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029C0063" w14:textId="77777777" w:rsidR="00D2783E" w:rsidRPr="006B0203" w:rsidRDefault="00D2783E" w:rsidP="00DB499E">
            <w:pPr>
              <w:pStyle w:val="Tablelevel2"/>
              <w:ind w:left="0"/>
              <w:jc w:val="center"/>
              <w:rPr>
                <w:rFonts w:ascii="Calibri" w:hAnsi="Calibri"/>
                <w:sz w:val="22"/>
                <w:szCs w:val="22"/>
              </w:rPr>
            </w:pPr>
          </w:p>
        </w:tc>
      </w:tr>
      <w:tr w:rsidR="00D2783E" w:rsidRPr="006B0203" w14:paraId="1F643D20" w14:textId="77777777" w:rsidTr="00575E73">
        <w:trPr>
          <w:cantSplit/>
          <w:trHeight w:hRule="exact" w:val="937"/>
          <w:jc w:val="center"/>
        </w:trPr>
        <w:tc>
          <w:tcPr>
            <w:tcW w:w="8330" w:type="dxa"/>
            <w:shd w:val="clear" w:color="auto" w:fill="D9D9D9" w:themeFill="background1" w:themeFillShade="D9"/>
          </w:tcPr>
          <w:p w14:paraId="444C5614"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Ship masters</w:t>
            </w:r>
          </w:p>
          <w:p w14:paraId="3F8F075F"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ship master</w:t>
            </w:r>
          </w:p>
          <w:p w14:paraId="6D1A93A3"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ship master to VTS</w:t>
            </w:r>
          </w:p>
        </w:tc>
        <w:tc>
          <w:tcPr>
            <w:tcW w:w="3118" w:type="dxa"/>
            <w:shd w:val="clear" w:color="auto" w:fill="D9D9D9" w:themeFill="background1" w:themeFillShade="D9"/>
          </w:tcPr>
          <w:p w14:paraId="2F9EC309"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8ACFC9E" w14:textId="77777777" w:rsidR="00D2783E" w:rsidRPr="006B0203" w:rsidRDefault="00D2783E" w:rsidP="00DB499E">
            <w:pPr>
              <w:pStyle w:val="Tablelevel2"/>
              <w:ind w:left="0"/>
              <w:jc w:val="center"/>
              <w:rPr>
                <w:rFonts w:ascii="Calibri" w:hAnsi="Calibri"/>
                <w:sz w:val="22"/>
                <w:szCs w:val="22"/>
              </w:rPr>
            </w:pPr>
          </w:p>
        </w:tc>
      </w:tr>
      <w:tr w:rsidR="00D2783E" w:rsidRPr="006B0203" w14:paraId="7A07955B" w14:textId="77777777" w:rsidTr="00575E73">
        <w:trPr>
          <w:cantSplit/>
          <w:trHeight w:hRule="exact" w:val="978"/>
          <w:jc w:val="center"/>
        </w:trPr>
        <w:tc>
          <w:tcPr>
            <w:tcW w:w="8330" w:type="dxa"/>
            <w:shd w:val="clear" w:color="auto" w:fill="D9D9D9" w:themeFill="background1" w:themeFillShade="D9"/>
          </w:tcPr>
          <w:p w14:paraId="6389B4B0"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Marine pilots</w:t>
            </w:r>
          </w:p>
          <w:p w14:paraId="34E5A964"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pilot to the ship master</w:t>
            </w:r>
          </w:p>
          <w:p w14:paraId="69A038EB"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pilot to VTS</w:t>
            </w:r>
          </w:p>
        </w:tc>
        <w:tc>
          <w:tcPr>
            <w:tcW w:w="3118" w:type="dxa"/>
            <w:shd w:val="clear" w:color="auto" w:fill="D9D9D9" w:themeFill="background1" w:themeFillShade="D9"/>
          </w:tcPr>
          <w:p w14:paraId="42B4762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202657EB" w14:textId="77777777" w:rsidR="00D2783E" w:rsidRPr="006B0203" w:rsidRDefault="00D2783E" w:rsidP="00DB499E">
            <w:pPr>
              <w:pStyle w:val="Tablelevel2"/>
              <w:ind w:left="0"/>
              <w:jc w:val="center"/>
              <w:rPr>
                <w:rFonts w:ascii="Calibri" w:hAnsi="Calibri"/>
                <w:sz w:val="22"/>
                <w:szCs w:val="22"/>
              </w:rPr>
            </w:pPr>
          </w:p>
        </w:tc>
      </w:tr>
      <w:tr w:rsidR="00D2783E" w:rsidRPr="006B0203" w14:paraId="3574A1C8" w14:textId="77777777" w:rsidTr="00575E73">
        <w:trPr>
          <w:cantSplit/>
          <w:trHeight w:hRule="exact" w:val="985"/>
          <w:jc w:val="center"/>
        </w:trPr>
        <w:tc>
          <w:tcPr>
            <w:tcW w:w="8330" w:type="dxa"/>
            <w:shd w:val="clear" w:color="auto" w:fill="D9D9D9" w:themeFill="background1" w:themeFillShade="D9"/>
          </w:tcPr>
          <w:p w14:paraId="0FF9ACBD"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 xml:space="preserve">VTS </w:t>
            </w:r>
          </w:p>
          <w:p w14:paraId="786478B1"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to the master and pilot</w:t>
            </w:r>
          </w:p>
          <w:p w14:paraId="41771AAF"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 xml:space="preserve">Responsibility of VTS to </w:t>
            </w:r>
            <w:commentRangeStart w:id="852"/>
            <w:r w:rsidRPr="006B0203">
              <w:rPr>
                <w:rFonts w:ascii="Calibri" w:hAnsi="Calibri"/>
                <w:sz w:val="22"/>
                <w:szCs w:val="22"/>
              </w:rPr>
              <w:t>allied services</w:t>
            </w:r>
            <w:commentRangeEnd w:id="852"/>
            <w:r w:rsidR="009954E7">
              <w:rPr>
                <w:rStyle w:val="CommentReference"/>
                <w:rFonts w:asciiTheme="minorHAnsi" w:eastAsiaTheme="minorHAnsi" w:hAnsiTheme="minorHAnsi"/>
              </w:rPr>
              <w:commentReference w:id="852"/>
            </w:r>
          </w:p>
        </w:tc>
        <w:tc>
          <w:tcPr>
            <w:tcW w:w="3118" w:type="dxa"/>
            <w:shd w:val="clear" w:color="auto" w:fill="D9D9D9" w:themeFill="background1" w:themeFillShade="D9"/>
          </w:tcPr>
          <w:p w14:paraId="11477322"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D18A4BB" w14:textId="77777777" w:rsidR="00D2783E" w:rsidRPr="006B0203" w:rsidRDefault="00D2783E" w:rsidP="00DB499E">
            <w:pPr>
              <w:pStyle w:val="Tablelevel2"/>
              <w:ind w:left="0"/>
              <w:jc w:val="center"/>
              <w:rPr>
                <w:rFonts w:ascii="Calibri" w:hAnsi="Calibri"/>
                <w:sz w:val="22"/>
                <w:szCs w:val="22"/>
              </w:rPr>
            </w:pPr>
          </w:p>
        </w:tc>
      </w:tr>
      <w:tr w:rsidR="00D2783E" w:rsidRPr="006B0203" w14:paraId="6C4C5866" w14:textId="77777777" w:rsidTr="00575E73">
        <w:trPr>
          <w:cantSplit/>
          <w:trHeight w:hRule="exact" w:val="985"/>
          <w:jc w:val="center"/>
        </w:trPr>
        <w:tc>
          <w:tcPr>
            <w:tcW w:w="8330" w:type="dxa"/>
            <w:shd w:val="clear" w:color="auto" w:fill="D9D9D9" w:themeFill="background1" w:themeFillShade="D9"/>
          </w:tcPr>
          <w:p w14:paraId="566F3545"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Allied services</w:t>
            </w:r>
          </w:p>
          <w:p w14:paraId="035B7A14"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Knowledge of allied services (i.e. harbour master, port authority)</w:t>
            </w:r>
          </w:p>
          <w:p w14:paraId="6766F4DB"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Roles of allied services</w:t>
            </w:r>
          </w:p>
        </w:tc>
        <w:tc>
          <w:tcPr>
            <w:tcW w:w="3118" w:type="dxa"/>
            <w:shd w:val="clear" w:color="auto" w:fill="D9D9D9" w:themeFill="background1" w:themeFillShade="D9"/>
          </w:tcPr>
          <w:p w14:paraId="73CC5A1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01A9DB3D" w14:textId="77777777" w:rsidR="00D2783E" w:rsidRPr="006B0203" w:rsidRDefault="00D2783E" w:rsidP="00DB499E">
            <w:pPr>
              <w:pStyle w:val="Tablelevel2"/>
              <w:ind w:left="0"/>
              <w:jc w:val="center"/>
              <w:rPr>
                <w:rFonts w:ascii="Calibri" w:hAnsi="Calibri"/>
                <w:sz w:val="22"/>
                <w:szCs w:val="22"/>
              </w:rPr>
            </w:pPr>
          </w:p>
        </w:tc>
      </w:tr>
      <w:tr w:rsidR="00590C8F" w:rsidRPr="006B0203" w14:paraId="16C8FB20" w14:textId="77777777" w:rsidTr="00590C8F">
        <w:trPr>
          <w:cantSplit/>
          <w:trHeight w:hRule="exact" w:val="478"/>
          <w:jc w:val="center"/>
          <w:ins w:id="853" w:author="Jillian Carson-Jackson" w:date="2021-01-30T20:5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A9CD2" w14:textId="0900D834" w:rsidR="00590C8F" w:rsidRPr="00590C8F" w:rsidRDefault="00E5198B" w:rsidP="00CD5C9F">
            <w:pPr>
              <w:pStyle w:val="Tablelevel1bold"/>
              <w:rPr>
                <w:ins w:id="854" w:author="Jillian Carson-Jackson" w:date="2021-01-30T20:57:00Z"/>
                <w:rFonts w:ascii="Calibri" w:hAnsi="Calibri"/>
                <w:b w:val="0"/>
                <w:sz w:val="22"/>
                <w:szCs w:val="22"/>
              </w:rPr>
            </w:pPr>
            <w:ins w:id="855" w:author="Jillian Carson-Jackson" w:date="2021-01-30T21:06:00Z">
              <w:r>
                <w:rPr>
                  <w:rFonts w:ascii="Calibri" w:hAnsi="Calibri"/>
                  <w:sz w:val="22"/>
                  <w:szCs w:val="22"/>
                </w:rPr>
                <w:t>Log keeping and recording</w:t>
              </w:r>
            </w:ins>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EF4FD" w14:textId="77777777" w:rsidR="00590C8F" w:rsidRPr="006B0203" w:rsidRDefault="00590C8F" w:rsidP="00CD5C9F">
            <w:pPr>
              <w:pStyle w:val="Tablelevel2"/>
              <w:ind w:left="0"/>
              <w:jc w:val="center"/>
              <w:rPr>
                <w:ins w:id="856" w:author="Jillian Carson-Jackson" w:date="2021-01-30T20:57: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59596F" w14:textId="77777777" w:rsidR="00590C8F" w:rsidRPr="006B0203" w:rsidRDefault="00590C8F" w:rsidP="00CD5C9F">
            <w:pPr>
              <w:pStyle w:val="Tablelevel2"/>
              <w:ind w:left="0"/>
              <w:jc w:val="center"/>
              <w:rPr>
                <w:ins w:id="857" w:author="Jillian Carson-Jackson" w:date="2021-01-30T20:57:00Z"/>
                <w:rFonts w:ascii="Calibri" w:hAnsi="Calibri"/>
                <w:sz w:val="22"/>
                <w:szCs w:val="22"/>
              </w:rPr>
            </w:pPr>
          </w:p>
        </w:tc>
      </w:tr>
      <w:tr w:rsidR="00590C8F" w:rsidRPr="006B0203" w14:paraId="017C59CF" w14:textId="77777777" w:rsidTr="00590C8F">
        <w:trPr>
          <w:cantSplit/>
          <w:trHeight w:hRule="exact" w:val="478"/>
          <w:jc w:val="center"/>
          <w:ins w:id="858" w:author="Jillian Carson-Jackson" w:date="2021-01-30T20:5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95E63B" w14:textId="6C6EC562" w:rsidR="00590C8F" w:rsidRPr="00590C8F" w:rsidRDefault="00091845" w:rsidP="00CD5C9F">
            <w:pPr>
              <w:pStyle w:val="Tablelevel1bold"/>
              <w:rPr>
                <w:ins w:id="859" w:author="Jillian Carson-Jackson" w:date="2021-01-30T20:57:00Z"/>
                <w:rFonts w:ascii="Calibri" w:hAnsi="Calibri"/>
                <w:b w:val="0"/>
                <w:bCs/>
                <w:i/>
                <w:iCs/>
                <w:sz w:val="22"/>
                <w:szCs w:val="22"/>
              </w:rPr>
            </w:pPr>
            <w:ins w:id="860" w:author="Jillian Carson-Jackson" w:date="2021-01-30T20:58:00Z">
              <w:r>
                <w:rPr>
                  <w:rFonts w:ascii="Calibri" w:hAnsi="Calibri"/>
                  <w:b w:val="0"/>
                  <w:bCs/>
                  <w:i/>
                  <w:iCs/>
                  <w:sz w:val="22"/>
                  <w:szCs w:val="22"/>
                </w:rPr>
                <w:t xml:space="preserve">Describe the </w:t>
              </w:r>
              <w:r w:rsidR="00D77B40">
                <w:rPr>
                  <w:rFonts w:ascii="Calibri" w:hAnsi="Calibri"/>
                  <w:b w:val="0"/>
                  <w:bCs/>
                  <w:i/>
                  <w:iCs/>
                  <w:sz w:val="22"/>
                  <w:szCs w:val="22"/>
                </w:rPr>
                <w:t xml:space="preserve">objectives and requirements for log keeping </w:t>
              </w:r>
              <w:commentRangeStart w:id="861"/>
              <w:r w:rsidR="00D77B40">
                <w:rPr>
                  <w:rFonts w:ascii="Calibri" w:hAnsi="Calibri"/>
                  <w:b w:val="0"/>
                  <w:bCs/>
                  <w:i/>
                  <w:iCs/>
                  <w:sz w:val="22"/>
                  <w:szCs w:val="22"/>
                </w:rPr>
                <w:t>and recording in VTS</w:t>
              </w:r>
            </w:ins>
            <w:commentRangeEnd w:id="861"/>
            <w:ins w:id="862" w:author="Jillian Carson-Jackson" w:date="2021-01-30T20:59:00Z">
              <w:r w:rsidR="00385F39">
                <w:rPr>
                  <w:rStyle w:val="CommentReference"/>
                  <w:rFonts w:asciiTheme="minorHAnsi" w:eastAsiaTheme="minorHAnsi" w:hAnsiTheme="minorHAnsi"/>
                  <w:b w:val="0"/>
                </w:rPr>
                <w:commentReference w:id="861"/>
              </w:r>
            </w:ins>
            <w:ins w:id="863" w:author="Jillian Carson-Jackson" w:date="2021-01-30T20:58:00Z">
              <w:r w:rsidR="00D77B40">
                <w:rPr>
                  <w:rFonts w:ascii="Calibri" w:hAnsi="Calibri"/>
                  <w:b w:val="0"/>
                  <w:bCs/>
                  <w:i/>
                  <w:iCs/>
                  <w:sz w:val="22"/>
                  <w:szCs w:val="22"/>
                </w:rPr>
                <w:t xml:space="preserve">. </w:t>
              </w:r>
              <w:r>
                <w:rPr>
                  <w:rFonts w:ascii="Calibri" w:hAnsi="Calibri"/>
                  <w:b w:val="0"/>
                  <w:bCs/>
                  <w:i/>
                  <w:iCs/>
                  <w:sz w:val="22"/>
                  <w:szCs w:val="22"/>
                </w:rPr>
                <w:t xml:space="preserve"> </w:t>
              </w:r>
            </w:ins>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E21D4" w14:textId="77777777" w:rsidR="00590C8F" w:rsidRPr="006B0203" w:rsidRDefault="00590C8F" w:rsidP="00CD5C9F">
            <w:pPr>
              <w:pStyle w:val="Tablelevel2"/>
              <w:ind w:left="0"/>
              <w:jc w:val="center"/>
              <w:rPr>
                <w:ins w:id="864" w:author="Jillian Carson-Jackson" w:date="2021-01-30T20:57: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5484ED" w14:textId="77777777" w:rsidR="00590C8F" w:rsidRPr="006B0203" w:rsidRDefault="00590C8F" w:rsidP="00CD5C9F">
            <w:pPr>
              <w:pStyle w:val="Tablelevel2"/>
              <w:ind w:left="0"/>
              <w:jc w:val="center"/>
              <w:rPr>
                <w:ins w:id="865" w:author="Jillian Carson-Jackson" w:date="2021-01-30T20:57:00Z"/>
                <w:rFonts w:ascii="Calibri" w:hAnsi="Calibri"/>
                <w:sz w:val="22"/>
                <w:szCs w:val="22"/>
              </w:rPr>
            </w:pPr>
          </w:p>
        </w:tc>
      </w:tr>
      <w:tr w:rsidR="00385F39" w:rsidRPr="006B0203" w14:paraId="252C0D62" w14:textId="77777777" w:rsidTr="001C524D">
        <w:trPr>
          <w:cantSplit/>
          <w:trHeight w:hRule="exact" w:val="1684"/>
          <w:jc w:val="center"/>
          <w:ins w:id="866" w:author="Jillian Carson-Jackson" w:date="2021-01-30T20:59:00Z"/>
        </w:trPr>
        <w:tc>
          <w:tcPr>
            <w:tcW w:w="8330" w:type="dxa"/>
            <w:shd w:val="clear" w:color="auto" w:fill="D9D9D9" w:themeFill="background1" w:themeFillShade="D9"/>
          </w:tcPr>
          <w:p w14:paraId="055DA50E" w14:textId="173A82B3" w:rsidR="00385F39" w:rsidRDefault="00385F39" w:rsidP="00CD5C9F">
            <w:pPr>
              <w:pStyle w:val="Tablelevel1bold"/>
              <w:rPr>
                <w:ins w:id="867" w:author="Jillian Carson-Jackson" w:date="2021-01-30T20:59:00Z"/>
                <w:rFonts w:ascii="Calibri" w:hAnsi="Calibri"/>
                <w:b w:val="0"/>
                <w:sz w:val="22"/>
                <w:szCs w:val="22"/>
              </w:rPr>
            </w:pPr>
            <w:ins w:id="868" w:author="Jillian Carson-Jackson" w:date="2021-01-30T20:59:00Z">
              <w:r>
                <w:rPr>
                  <w:rFonts w:ascii="Calibri" w:hAnsi="Calibri"/>
                  <w:b w:val="0"/>
                  <w:sz w:val="22"/>
                  <w:szCs w:val="22"/>
                </w:rPr>
                <w:t>Objectives of log keeping and recording</w:t>
              </w:r>
            </w:ins>
          </w:p>
          <w:p w14:paraId="3AB4BD95" w14:textId="30E1BA5C" w:rsidR="001C524D" w:rsidRDefault="001C524D" w:rsidP="001C524D">
            <w:pPr>
              <w:pStyle w:val="Tablelevel1bold"/>
              <w:ind w:left="247"/>
              <w:rPr>
                <w:ins w:id="869" w:author="Jillian Carson-Jackson" w:date="2021-01-30T21:00:00Z"/>
                <w:rFonts w:ascii="Calibri" w:hAnsi="Calibri"/>
                <w:b w:val="0"/>
                <w:sz w:val="22"/>
                <w:szCs w:val="22"/>
              </w:rPr>
            </w:pPr>
            <w:ins w:id="870" w:author="Jillian Carson-Jackson" w:date="2021-01-30T20:59:00Z">
              <w:r>
                <w:rPr>
                  <w:rFonts w:ascii="Calibri" w:hAnsi="Calibri"/>
                  <w:b w:val="0"/>
                  <w:sz w:val="22"/>
                  <w:szCs w:val="22"/>
                </w:rPr>
                <w:t>M</w:t>
              </w:r>
            </w:ins>
            <w:ins w:id="871" w:author="Jillian Carson-Jackson" w:date="2021-01-30T21:00:00Z">
              <w:r>
                <w:rPr>
                  <w:rFonts w:ascii="Calibri" w:hAnsi="Calibri"/>
                  <w:b w:val="0"/>
                  <w:sz w:val="22"/>
                  <w:szCs w:val="22"/>
                </w:rPr>
                <w:t>ethods of log keeping</w:t>
              </w:r>
            </w:ins>
          </w:p>
          <w:p w14:paraId="5EB73662" w14:textId="2578336F" w:rsidR="001C524D" w:rsidRDefault="001C524D" w:rsidP="001C524D">
            <w:pPr>
              <w:pStyle w:val="Tablelevel1bold"/>
              <w:ind w:left="247"/>
              <w:rPr>
                <w:ins w:id="872" w:author="Jillian Carson-Jackson" w:date="2021-01-30T21:00:00Z"/>
                <w:rFonts w:ascii="Calibri" w:hAnsi="Calibri"/>
                <w:b w:val="0"/>
                <w:sz w:val="22"/>
                <w:szCs w:val="22"/>
              </w:rPr>
            </w:pPr>
            <w:ins w:id="873" w:author="Jillian Carson-Jackson" w:date="2021-01-30T21:00:00Z">
              <w:r>
                <w:rPr>
                  <w:rFonts w:ascii="Calibri" w:hAnsi="Calibri"/>
                  <w:b w:val="0"/>
                  <w:sz w:val="22"/>
                  <w:szCs w:val="22"/>
                </w:rPr>
                <w:t>Principles of log</w:t>
              </w:r>
            </w:ins>
            <w:r w:rsidR="00934580">
              <w:rPr>
                <w:rFonts w:ascii="Calibri" w:hAnsi="Calibri"/>
                <w:b w:val="0"/>
                <w:sz w:val="22"/>
                <w:szCs w:val="22"/>
              </w:rPr>
              <w:t xml:space="preserve"> </w:t>
            </w:r>
            <w:ins w:id="874" w:author="Jillian Carson-Jackson" w:date="2021-01-30T21:00:00Z">
              <w:r>
                <w:rPr>
                  <w:rFonts w:ascii="Calibri" w:hAnsi="Calibri"/>
                  <w:b w:val="0"/>
                  <w:sz w:val="22"/>
                  <w:szCs w:val="22"/>
                </w:rPr>
                <w:t xml:space="preserve">keeping </w:t>
              </w:r>
            </w:ins>
          </w:p>
          <w:p w14:paraId="65813242" w14:textId="7BE20EA9" w:rsidR="001C524D" w:rsidRPr="006B0203" w:rsidRDefault="001C524D" w:rsidP="001C524D">
            <w:pPr>
              <w:pStyle w:val="Tablelevel1bold"/>
              <w:ind w:left="247"/>
              <w:rPr>
                <w:ins w:id="875" w:author="Jillian Carson-Jackson" w:date="2021-01-30T20:59:00Z"/>
                <w:rFonts w:ascii="Calibri" w:hAnsi="Calibri"/>
                <w:b w:val="0"/>
                <w:sz w:val="22"/>
                <w:szCs w:val="22"/>
              </w:rPr>
            </w:pPr>
            <w:ins w:id="876" w:author="Jillian Carson-Jackson" w:date="2021-01-30T21:00:00Z">
              <w:r>
                <w:rPr>
                  <w:rFonts w:ascii="Calibri" w:hAnsi="Calibri"/>
                  <w:b w:val="0"/>
                  <w:sz w:val="22"/>
                  <w:szCs w:val="22"/>
                </w:rPr>
                <w:t xml:space="preserve">Retention of logs </w:t>
              </w:r>
            </w:ins>
          </w:p>
          <w:p w14:paraId="148FA118" w14:textId="566F5308" w:rsidR="00385F39" w:rsidRPr="006B0203" w:rsidRDefault="00385F39" w:rsidP="001C524D">
            <w:pPr>
              <w:pStyle w:val="Tablelevel2"/>
              <w:ind w:left="0"/>
              <w:rPr>
                <w:ins w:id="877" w:author="Jillian Carson-Jackson" w:date="2021-01-30T20:59:00Z"/>
                <w:rFonts w:ascii="Calibri" w:hAnsi="Calibri"/>
                <w:sz w:val="22"/>
                <w:szCs w:val="22"/>
              </w:rPr>
            </w:pPr>
          </w:p>
        </w:tc>
        <w:tc>
          <w:tcPr>
            <w:tcW w:w="3118" w:type="dxa"/>
            <w:shd w:val="clear" w:color="auto" w:fill="D9D9D9" w:themeFill="background1" w:themeFillShade="D9"/>
          </w:tcPr>
          <w:p w14:paraId="6523CA64" w14:textId="77777777" w:rsidR="00385F39" w:rsidRPr="006B0203" w:rsidRDefault="00385F39" w:rsidP="00CD5C9F">
            <w:pPr>
              <w:pStyle w:val="Tablelevel2"/>
              <w:ind w:left="0"/>
              <w:jc w:val="center"/>
              <w:rPr>
                <w:ins w:id="878" w:author="Jillian Carson-Jackson" w:date="2021-01-30T20:59:00Z"/>
                <w:rFonts w:ascii="Calibri" w:hAnsi="Calibri"/>
                <w:sz w:val="22"/>
                <w:szCs w:val="22"/>
              </w:rPr>
            </w:pPr>
          </w:p>
        </w:tc>
        <w:tc>
          <w:tcPr>
            <w:tcW w:w="2835" w:type="dxa"/>
            <w:shd w:val="clear" w:color="auto" w:fill="D9D9D9" w:themeFill="background1" w:themeFillShade="D9"/>
          </w:tcPr>
          <w:p w14:paraId="291852C5" w14:textId="77777777" w:rsidR="00385F39" w:rsidRPr="006B0203" w:rsidRDefault="00385F39" w:rsidP="00CD5C9F">
            <w:pPr>
              <w:pStyle w:val="Tablelevel2"/>
              <w:ind w:left="0"/>
              <w:jc w:val="center"/>
              <w:rPr>
                <w:ins w:id="879" w:author="Jillian Carson-Jackson" w:date="2021-01-30T20:59:00Z"/>
                <w:rFonts w:ascii="Calibri" w:hAnsi="Calibri"/>
                <w:sz w:val="22"/>
                <w:szCs w:val="22"/>
              </w:rPr>
            </w:pPr>
          </w:p>
        </w:tc>
      </w:tr>
      <w:tr w:rsidR="001C524D" w:rsidRPr="006B0203" w14:paraId="7446AB23" w14:textId="77777777" w:rsidTr="00CD5C9F">
        <w:trPr>
          <w:cantSplit/>
          <w:trHeight w:hRule="exact" w:val="985"/>
          <w:jc w:val="center"/>
          <w:ins w:id="880" w:author="Jillian Carson-Jackson" w:date="2021-01-30T21:00:00Z"/>
        </w:trPr>
        <w:tc>
          <w:tcPr>
            <w:tcW w:w="8330" w:type="dxa"/>
            <w:shd w:val="clear" w:color="auto" w:fill="D9D9D9" w:themeFill="background1" w:themeFillShade="D9"/>
          </w:tcPr>
          <w:p w14:paraId="1B97B92E" w14:textId="77777777" w:rsidR="001C524D" w:rsidRDefault="00791683" w:rsidP="00CD5C9F">
            <w:pPr>
              <w:pStyle w:val="Tablelevel1bold"/>
              <w:rPr>
                <w:ins w:id="881" w:author="Jillian Carson-Jackson" w:date="2021-01-30T21:01:00Z"/>
                <w:rFonts w:ascii="Calibri" w:hAnsi="Calibri"/>
                <w:b w:val="0"/>
                <w:sz w:val="22"/>
                <w:szCs w:val="22"/>
              </w:rPr>
            </w:pPr>
            <w:ins w:id="882" w:author="Jillian Carson-Jackson" w:date="2021-01-30T21:01:00Z">
              <w:r>
                <w:rPr>
                  <w:rFonts w:ascii="Calibri" w:hAnsi="Calibri"/>
                  <w:b w:val="0"/>
                  <w:sz w:val="22"/>
                  <w:szCs w:val="22"/>
                </w:rPr>
                <w:t xml:space="preserve">Incident reporting and investigation </w:t>
              </w:r>
            </w:ins>
          </w:p>
          <w:p w14:paraId="313BA38A" w14:textId="77777777" w:rsidR="00791683" w:rsidRDefault="00791683" w:rsidP="00791683">
            <w:pPr>
              <w:pStyle w:val="Tablelevel1bold"/>
              <w:ind w:left="247"/>
              <w:rPr>
                <w:ins w:id="883" w:author="Jillian Carson-Jackson" w:date="2021-01-30T21:01:00Z"/>
                <w:rFonts w:ascii="Calibri" w:hAnsi="Calibri"/>
                <w:b w:val="0"/>
                <w:sz w:val="22"/>
                <w:szCs w:val="22"/>
              </w:rPr>
            </w:pPr>
            <w:ins w:id="884" w:author="Jillian Carson-Jackson" w:date="2021-01-30T21:01:00Z">
              <w:r>
                <w:rPr>
                  <w:rFonts w:ascii="Calibri" w:hAnsi="Calibri"/>
                  <w:b w:val="0"/>
                  <w:sz w:val="22"/>
                  <w:szCs w:val="22"/>
                </w:rPr>
                <w:t xml:space="preserve">Role of VTS </w:t>
              </w:r>
            </w:ins>
          </w:p>
          <w:p w14:paraId="426FC57E" w14:textId="56A09BEA" w:rsidR="00791683" w:rsidRDefault="00791683" w:rsidP="00791683">
            <w:pPr>
              <w:pStyle w:val="Tablelevel1bold"/>
              <w:ind w:left="247"/>
              <w:rPr>
                <w:ins w:id="885" w:author="Jillian Carson-Jackson" w:date="2021-01-30T21:00:00Z"/>
                <w:rFonts w:ascii="Calibri" w:hAnsi="Calibri"/>
                <w:b w:val="0"/>
                <w:sz w:val="22"/>
                <w:szCs w:val="22"/>
              </w:rPr>
            </w:pPr>
            <w:ins w:id="886" w:author="Jillian Carson-Jackson" w:date="2021-01-30T21:01:00Z">
              <w:r>
                <w:rPr>
                  <w:rFonts w:ascii="Calibri" w:hAnsi="Calibri"/>
                  <w:b w:val="0"/>
                  <w:sz w:val="22"/>
                  <w:szCs w:val="22"/>
                </w:rPr>
                <w:t>Statement and report writing</w:t>
              </w:r>
            </w:ins>
          </w:p>
        </w:tc>
        <w:tc>
          <w:tcPr>
            <w:tcW w:w="3118" w:type="dxa"/>
            <w:shd w:val="clear" w:color="auto" w:fill="D9D9D9" w:themeFill="background1" w:themeFillShade="D9"/>
          </w:tcPr>
          <w:p w14:paraId="54F84305" w14:textId="77777777" w:rsidR="001C524D" w:rsidRPr="006B0203" w:rsidRDefault="001C524D" w:rsidP="00CD5C9F">
            <w:pPr>
              <w:pStyle w:val="Tablelevel2"/>
              <w:ind w:left="0"/>
              <w:jc w:val="center"/>
              <w:rPr>
                <w:ins w:id="887" w:author="Jillian Carson-Jackson" w:date="2021-01-30T21:00:00Z"/>
                <w:rFonts w:ascii="Calibri" w:hAnsi="Calibri"/>
                <w:sz w:val="22"/>
                <w:szCs w:val="22"/>
              </w:rPr>
            </w:pPr>
          </w:p>
        </w:tc>
        <w:tc>
          <w:tcPr>
            <w:tcW w:w="2835" w:type="dxa"/>
            <w:shd w:val="clear" w:color="auto" w:fill="D9D9D9" w:themeFill="background1" w:themeFillShade="D9"/>
          </w:tcPr>
          <w:p w14:paraId="53300543" w14:textId="77777777" w:rsidR="001C524D" w:rsidRPr="006B0203" w:rsidRDefault="001C524D" w:rsidP="00CD5C9F">
            <w:pPr>
              <w:pStyle w:val="Tablelevel2"/>
              <w:ind w:left="0"/>
              <w:jc w:val="center"/>
              <w:rPr>
                <w:ins w:id="888" w:author="Jillian Carson-Jackson" w:date="2021-01-30T21:00:00Z"/>
                <w:rFonts w:ascii="Calibri" w:hAnsi="Calibri"/>
                <w:sz w:val="22"/>
                <w:szCs w:val="22"/>
              </w:rPr>
            </w:pPr>
          </w:p>
        </w:tc>
      </w:tr>
    </w:tbl>
    <w:p w14:paraId="2FA82BF0" w14:textId="77777777" w:rsidR="00D2783E" w:rsidRDefault="00D2783E" w:rsidP="00D27E94">
      <w:pPr>
        <w:pStyle w:val="BodyText"/>
        <w:rPr>
          <w:ins w:id="889" w:author="Jillian Carson-Jackson" w:date="2021-01-30T20:47:00Z"/>
          <w:u w:color="009FDF"/>
        </w:rPr>
      </w:pPr>
    </w:p>
    <w:p w14:paraId="39C84FFF" w14:textId="77777777" w:rsidR="00C01863" w:rsidRDefault="00C01863" w:rsidP="00D27E94">
      <w:pPr>
        <w:pStyle w:val="BodyText"/>
        <w:rPr>
          <w:ins w:id="890" w:author="Jillian Carson-Jackson" w:date="2021-01-30T21:01:00Z"/>
          <w:u w:color="009FDF"/>
        </w:rPr>
      </w:pPr>
    </w:p>
    <w:p w14:paraId="55EFB0AE" w14:textId="2B7EC7EB" w:rsidR="00791683" w:rsidRDefault="00791683" w:rsidP="00D27E94">
      <w:pPr>
        <w:pStyle w:val="BodyText"/>
        <w:rPr>
          <w:u w:color="009FDF"/>
        </w:rPr>
        <w:sectPr w:rsidR="00791683" w:rsidSect="00D2783E">
          <w:headerReference w:type="default" r:id="rId31"/>
          <w:pgSz w:w="16838" w:h="11906" w:orient="landscape" w:code="9"/>
          <w:pgMar w:top="1134" w:right="1134" w:bottom="1134" w:left="1134" w:header="709" w:footer="709" w:gutter="0"/>
          <w:cols w:space="708"/>
          <w:docGrid w:linePitch="360"/>
        </w:sectPr>
      </w:pPr>
    </w:p>
    <w:p w14:paraId="7B37DDAD" w14:textId="022EBC05" w:rsidR="00D2783E" w:rsidRDefault="00D2783E" w:rsidP="00D27E94">
      <w:pPr>
        <w:pStyle w:val="BodyText"/>
        <w:rPr>
          <w:u w:color="009FDF"/>
        </w:rPr>
      </w:pPr>
    </w:p>
    <w:p w14:paraId="50BB48FA" w14:textId="2CD67ED4" w:rsidR="00AC0A93" w:rsidRDefault="00AC0A93" w:rsidP="00AC0A93">
      <w:pPr>
        <w:pStyle w:val="Module"/>
      </w:pPr>
      <w:commentRangeStart w:id="891"/>
      <w:r>
        <w:t>TRAFFIC</w:t>
      </w:r>
      <w:commentRangeEnd w:id="891"/>
      <w:r w:rsidR="0059504D">
        <w:rPr>
          <w:rStyle w:val="CommentReference"/>
          <w:rFonts w:eastAsiaTheme="minorHAnsi"/>
          <w:b w:val="0"/>
          <w:color w:val="auto"/>
          <w:u w:val="none"/>
        </w:rPr>
        <w:commentReference w:id="891"/>
      </w:r>
      <w:r>
        <w:t xml:space="preserve"> MANAGEMENT</w:t>
      </w:r>
      <w:r w:rsidRPr="00093294">
        <w:t xml:space="preserve"> </w:t>
      </w:r>
    </w:p>
    <w:p w14:paraId="3BEB8D6B" w14:textId="77777777" w:rsidR="00AC0A93" w:rsidRDefault="00AC0A93" w:rsidP="00AC0A93">
      <w:pPr>
        <w:pStyle w:val="ModuleHeading1"/>
      </w:pPr>
      <w:r w:rsidRPr="00011E6F">
        <w:t>INTRODUCTION</w:t>
      </w:r>
    </w:p>
    <w:p w14:paraId="569D103F" w14:textId="77777777" w:rsidR="00AC0A93" w:rsidRDefault="00AC0A93" w:rsidP="00AC0A93">
      <w:pPr>
        <w:pStyle w:val="Heading1separatationline"/>
      </w:pPr>
    </w:p>
    <w:p w14:paraId="62851A93" w14:textId="77777777" w:rsidR="00AC0A93" w:rsidRDefault="00AC0A93" w:rsidP="00AC0A93">
      <w:pPr>
        <w:pStyle w:val="BodyText"/>
      </w:pPr>
      <w:r>
        <w:t>Instructors for this module should have experience in traffic routeing and traffic management as well as in the general VTS and maritime fields.  If this cannot be achieved then an appropriate expert should cover certain sections of the module.  Every instructor should have full access to simulated VTS.  In addition, arrangements should be made, if practicable, for trainees to visit operations VTS centres.</w:t>
      </w:r>
    </w:p>
    <w:p w14:paraId="27596381" w14:textId="77777777" w:rsidR="00AC0A93" w:rsidRDefault="00AC0A93" w:rsidP="00AC0A93">
      <w:pPr>
        <w:pStyle w:val="ModuleHeading1"/>
      </w:pPr>
      <w:r>
        <w:t>SUBJECT FRAMEWORK</w:t>
      </w:r>
    </w:p>
    <w:p w14:paraId="2B4B0722" w14:textId="77777777" w:rsidR="00AC0A93" w:rsidRPr="00B94E6E" w:rsidRDefault="00AC0A93" w:rsidP="00AC0A93">
      <w:pPr>
        <w:pStyle w:val="Heading1separatationline"/>
      </w:pPr>
    </w:p>
    <w:p w14:paraId="785D70D3" w14:textId="77777777" w:rsidR="00AC0A93" w:rsidRDefault="00AC0A93" w:rsidP="00AC0A93">
      <w:pPr>
        <w:pStyle w:val="ModuleHeading2"/>
      </w:pPr>
      <w:r>
        <w:t>Scope</w:t>
      </w:r>
    </w:p>
    <w:p w14:paraId="33BE47D0" w14:textId="77777777" w:rsidR="00AC0A93" w:rsidRDefault="00AC0A93" w:rsidP="00AC0A93">
      <w:pPr>
        <w:pStyle w:val="BodyText"/>
      </w:pPr>
      <w:r>
        <w:t>This syllabus covers the theory and practice of managing traffic in a VTS area, including area limits, shipping lanes, safety zones, traffic separation schemes and geographical constraints.</w:t>
      </w:r>
    </w:p>
    <w:p w14:paraId="25D5C577" w14:textId="6A6A9A0D" w:rsidR="00AC0A93" w:rsidRDefault="00AC0A93" w:rsidP="00AC0A93">
      <w:pPr>
        <w:pStyle w:val="BodyText"/>
      </w:pPr>
      <w:r>
        <w:t>It also deals with the theory and practice of monitoring and organising traffic</w:t>
      </w:r>
      <w:del w:id="892" w:author="Jillian Carson-Jackson" w:date="2020-12-27T15:56:00Z">
        <w:r w:rsidDel="00E358C4">
          <w:delText>, as well as providing knowledge of applicable international and national regulations and ships’ safety certificates</w:delText>
        </w:r>
      </w:del>
      <w:r>
        <w:t>.</w:t>
      </w:r>
    </w:p>
    <w:p w14:paraId="150523F9" w14:textId="77777777" w:rsidR="00AC0A93" w:rsidRDefault="00AC0A93" w:rsidP="00AC0A93">
      <w:pPr>
        <w:pStyle w:val="ModuleHeading2"/>
      </w:pPr>
      <w:r>
        <w:t>Aims</w:t>
      </w:r>
    </w:p>
    <w:p w14:paraId="0141D4B6" w14:textId="3FC2C363" w:rsidR="00AC0A93" w:rsidRDefault="00AC0A93" w:rsidP="00AC0A93">
      <w:pPr>
        <w:pStyle w:val="BodyText"/>
      </w:pPr>
      <w:r>
        <w:t xml:space="preserve">On completion of the course the trainee will possess a thorough knowledge of the principles of traffic management and the skills to analyse and apply the knowledge.  </w:t>
      </w:r>
      <w:del w:id="893" w:author="Jillian Carson-Jackson" w:date="2020-12-27T15:56:00Z">
        <w:r w:rsidDel="00E358C4">
          <w:delText>In addition, the trainee will have a good understanding of national and international regulations as pertaining to the provision and conduct of vessel traffic services</w:delText>
        </w:r>
      </w:del>
      <w:r>
        <w:t>.</w:t>
      </w:r>
    </w:p>
    <w:p w14:paraId="558A0802" w14:textId="77777777" w:rsidR="00AC0A93" w:rsidRDefault="00AC0A93" w:rsidP="00AC0A93">
      <w:pPr>
        <w:pStyle w:val="BodyText"/>
      </w:pPr>
      <w:r>
        <w:t>The understanding by trainees of the subject and knowledge and skills gained in other areas, including on-the-job training, will enable the routine day-to-day duties of a VTS Operator to be carried out in an efficient and safe manner.</w:t>
      </w:r>
    </w:p>
    <w:p w14:paraId="2B620FEB" w14:textId="77777777" w:rsidR="00AC0A93" w:rsidRDefault="00AC0A93" w:rsidP="00AC0A93">
      <w:pPr>
        <w:pStyle w:val="BodyText"/>
      </w:pPr>
      <w:r>
        <w:t>They will also have sufficient knowledge, comprehension and skills in the subject to serve as the basis for further training to the level of VTS Supervisor.</w:t>
      </w:r>
    </w:p>
    <w:p w14:paraId="6C096B7B" w14:textId="77777777" w:rsidR="00AC0A93" w:rsidRDefault="00AC0A93" w:rsidP="00AC0A93">
      <w:pPr>
        <w:pStyle w:val="BodyText"/>
      </w:pPr>
      <w:r>
        <w:t>Every effort should be made to give the trainees realistic exercises on the role of VTS in assisting a ship to navigate safely and expeditiously through a VTS area.  Integrated exercises on handling emergency situations should also be carried out.</w:t>
      </w:r>
    </w:p>
    <w:p w14:paraId="406D47F8" w14:textId="77777777" w:rsidR="00AC0A93" w:rsidRDefault="00AC0A93" w:rsidP="00AC0A93">
      <w:pPr>
        <w:spacing w:after="200" w:line="276" w:lineRule="auto"/>
        <w:rPr>
          <w:sz w:val="22"/>
        </w:rPr>
      </w:pPr>
      <w:r>
        <w:br w:type="page"/>
      </w:r>
    </w:p>
    <w:p w14:paraId="3B6EB95B" w14:textId="1DB5EC3F" w:rsidR="00AC0A93" w:rsidRDefault="00AC0A93" w:rsidP="00AC0A93">
      <w:pPr>
        <w:pStyle w:val="ModuleHeading1"/>
      </w:pPr>
      <w:r w:rsidRPr="00C50983">
        <w:t xml:space="preserve">SUBJECT OUTLINE OF MODULE </w:t>
      </w:r>
      <w:del w:id="894" w:author="Jillian Carson-Jackson" w:date="2020-12-27T16:01:00Z">
        <w:r w:rsidRPr="00C50983" w:rsidDel="00080C06">
          <w:delText>2</w:delText>
        </w:r>
      </w:del>
      <w:ins w:id="895" w:author="Jillian Carson-Jackson" w:date="2020-12-27T16:01:00Z">
        <w:r w:rsidR="00080C06">
          <w:t>3</w:t>
        </w:r>
      </w:ins>
    </w:p>
    <w:p w14:paraId="21C99DBE" w14:textId="77777777" w:rsidR="00AC0A93" w:rsidRPr="006B0203" w:rsidRDefault="00AC0A93" w:rsidP="00AC0A93">
      <w:pPr>
        <w:pStyle w:val="Heading1separatationline"/>
      </w:pPr>
    </w:p>
    <w:p w14:paraId="4EB55904" w14:textId="77777777" w:rsidR="00AC0A93" w:rsidRPr="00C50983" w:rsidRDefault="00AC0A93" w:rsidP="00AC0A93">
      <w:pPr>
        <w:pStyle w:val="Tablecaption"/>
      </w:pPr>
      <w:r w:rsidRPr="006B0203">
        <w:t>Subject</w:t>
      </w:r>
      <w:r w:rsidRPr="00C50983">
        <w:t xml:space="preserve"> outline – Traffic </w:t>
      </w:r>
      <w:r>
        <w:t>m</w:t>
      </w:r>
      <w:r w:rsidRPr="00C50983">
        <w:t>anagement</w:t>
      </w:r>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009A411B" w14:textId="77777777" w:rsidTr="00DB499E">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1E24C3E0" w14:textId="77777777" w:rsidR="00AC0A93" w:rsidRPr="00C50983" w:rsidRDefault="00AC0A93" w:rsidP="00DB499E">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037B1E8D" w14:textId="77777777" w:rsidR="00AC0A93" w:rsidRPr="00C50983" w:rsidRDefault="00AC0A93" w:rsidP="00DB499E">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54FC737" w14:textId="77777777" w:rsidR="00AC0A93" w:rsidRPr="00C50983" w:rsidRDefault="00AC0A93" w:rsidP="00DB499E">
            <w:pPr>
              <w:pStyle w:val="Tableheading"/>
            </w:pPr>
            <w:r w:rsidRPr="00C50983">
              <w:rPr>
                <w:szCs w:val="22"/>
              </w:rPr>
              <w:t>Recommended Hours</w:t>
            </w:r>
          </w:p>
        </w:tc>
      </w:tr>
      <w:tr w:rsidR="00AC0A93" w:rsidRPr="00C50983" w14:paraId="6DEB56F0" w14:textId="77777777" w:rsidTr="00DB499E">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38C05E29" w14:textId="77777777" w:rsidR="00AC0A93" w:rsidRPr="00C50983" w:rsidRDefault="00AC0A93" w:rsidP="00DB499E">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46E90AF6" w14:textId="77777777" w:rsidR="00AC0A93" w:rsidRPr="00C50983" w:rsidRDefault="00AC0A93" w:rsidP="00DB499E">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755649EB" w14:textId="77777777" w:rsidR="00AC0A93" w:rsidRPr="00B67457" w:rsidRDefault="00AC0A93" w:rsidP="00DB499E">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A5EB250" w14:textId="77777777" w:rsidR="00AC0A93" w:rsidRPr="00B67457" w:rsidRDefault="00AC0A93" w:rsidP="00DB499E">
            <w:pPr>
              <w:pStyle w:val="Tableheading"/>
              <w:rPr>
                <w:szCs w:val="22"/>
              </w:rPr>
            </w:pPr>
            <w:r w:rsidRPr="00B67457">
              <w:rPr>
                <w:szCs w:val="22"/>
              </w:rPr>
              <w:t>Exercises/ Simulation</w:t>
            </w:r>
          </w:p>
        </w:tc>
      </w:tr>
      <w:tr w:rsidR="00AC0A93" w:rsidRPr="00C50983" w:rsidDel="00E358C4" w14:paraId="3E007D7F" w14:textId="35116F42" w:rsidTr="00DB499E">
        <w:trPr>
          <w:jc w:val="center"/>
          <w:del w:id="896" w:author="Jillian Carson-Jackson" w:date="2020-12-27T15:57:00Z"/>
        </w:trPr>
        <w:tc>
          <w:tcPr>
            <w:tcW w:w="3958" w:type="dxa"/>
            <w:tcBorders>
              <w:top w:val="single" w:sz="4" w:space="0" w:color="auto"/>
              <w:left w:val="single" w:sz="6" w:space="0" w:color="auto"/>
            </w:tcBorders>
          </w:tcPr>
          <w:p w14:paraId="78733802" w14:textId="2DAB6F11" w:rsidR="00AC0A93" w:rsidRPr="00581508" w:rsidDel="00E358C4" w:rsidRDefault="00AC0A93" w:rsidP="00DB499E">
            <w:pPr>
              <w:pStyle w:val="Tabletext"/>
              <w:rPr>
                <w:del w:id="897" w:author="Jillian Carson-Jackson" w:date="2020-12-27T15:57:00Z"/>
                <w:rFonts w:ascii="Calibri" w:hAnsi="Calibri"/>
                <w:b/>
                <w:sz w:val="22"/>
                <w:szCs w:val="22"/>
              </w:rPr>
            </w:pPr>
            <w:commentRangeStart w:id="898"/>
            <w:del w:id="899" w:author="Jillian Carson-Jackson" w:date="2020-12-27T15:57:00Z">
              <w:r w:rsidRPr="00581508" w:rsidDel="00E358C4">
                <w:rPr>
                  <w:rFonts w:ascii="Calibri" w:hAnsi="Calibri"/>
                  <w:b/>
                  <w:sz w:val="22"/>
                  <w:szCs w:val="22"/>
                </w:rPr>
                <w:delText>Regulatory requirements</w:delText>
              </w:r>
            </w:del>
            <w:commentRangeEnd w:id="898"/>
            <w:r w:rsidR="00E358C4">
              <w:rPr>
                <w:rStyle w:val="CommentReference"/>
                <w:color w:val="auto"/>
              </w:rPr>
              <w:commentReference w:id="898"/>
            </w:r>
          </w:p>
          <w:p w14:paraId="7738AA9F" w14:textId="72996B30" w:rsidR="00AC0A93" w:rsidRPr="00581508" w:rsidDel="00E358C4" w:rsidRDefault="00AC0A93" w:rsidP="00DB499E">
            <w:pPr>
              <w:pStyle w:val="Tabletext"/>
              <w:rPr>
                <w:del w:id="900" w:author="Jillian Carson-Jackson" w:date="2020-12-27T15:57:00Z"/>
                <w:rFonts w:ascii="Calibri" w:hAnsi="Calibri"/>
                <w:sz w:val="22"/>
                <w:szCs w:val="22"/>
              </w:rPr>
            </w:pPr>
            <w:del w:id="901" w:author="Jillian Carson-Jackson" w:date="2020-12-27T15:57:00Z">
              <w:r w:rsidRPr="00581508" w:rsidDel="00E358C4">
                <w:rPr>
                  <w:rFonts w:ascii="Calibri" w:hAnsi="Calibri"/>
                  <w:sz w:val="22"/>
                  <w:szCs w:val="22"/>
                </w:rPr>
                <w:delText>International regulations</w:delText>
              </w:r>
            </w:del>
          </w:p>
          <w:p w14:paraId="53F68661" w14:textId="02D3A529" w:rsidR="00AC0A93" w:rsidRPr="00581508" w:rsidDel="00E358C4" w:rsidRDefault="00AC0A93" w:rsidP="00DB499E">
            <w:pPr>
              <w:pStyle w:val="Tabletext"/>
              <w:rPr>
                <w:del w:id="902" w:author="Jillian Carson-Jackson" w:date="2020-12-27T15:57:00Z"/>
                <w:rFonts w:ascii="Calibri" w:hAnsi="Calibri"/>
                <w:sz w:val="22"/>
                <w:szCs w:val="22"/>
              </w:rPr>
            </w:pPr>
            <w:del w:id="903" w:author="Jillian Carson-Jackson" w:date="2020-12-27T15:57:00Z">
              <w:r w:rsidRPr="00581508" w:rsidDel="00E358C4">
                <w:rPr>
                  <w:rFonts w:ascii="Calibri" w:hAnsi="Calibri"/>
                  <w:sz w:val="22"/>
                  <w:szCs w:val="22"/>
                </w:rPr>
                <w:delText>National regulations including local bye laws</w:delText>
              </w:r>
            </w:del>
          </w:p>
          <w:p w14:paraId="338E1161" w14:textId="52293CDC" w:rsidR="00AC0A93" w:rsidRPr="00581508" w:rsidDel="00E358C4" w:rsidRDefault="00AC0A93" w:rsidP="00DB499E">
            <w:pPr>
              <w:pStyle w:val="Tabletext"/>
              <w:rPr>
                <w:del w:id="904" w:author="Jillian Carson-Jackson" w:date="2020-12-27T15:57:00Z"/>
                <w:rFonts w:ascii="Calibri" w:hAnsi="Calibri"/>
                <w:sz w:val="22"/>
                <w:szCs w:val="22"/>
              </w:rPr>
            </w:pPr>
            <w:del w:id="905" w:author="Jillian Carson-Jackson" w:date="2020-12-27T15:57:00Z">
              <w:r w:rsidRPr="00581508" w:rsidDel="00E358C4">
                <w:rPr>
                  <w:rFonts w:ascii="Calibri" w:hAnsi="Calibri"/>
                  <w:sz w:val="22"/>
                  <w:szCs w:val="22"/>
                </w:rPr>
                <w:delText>Legal liabilities of VTS functions</w:delText>
              </w:r>
            </w:del>
          </w:p>
          <w:p w14:paraId="6C3D7D6B" w14:textId="02506B22" w:rsidR="00AC0A93" w:rsidRPr="00581508" w:rsidDel="00E358C4" w:rsidRDefault="00AC0A93" w:rsidP="00DB499E">
            <w:pPr>
              <w:pStyle w:val="Tabletext"/>
              <w:rPr>
                <w:del w:id="906" w:author="Jillian Carson-Jackson" w:date="2020-12-27T15:57:00Z"/>
                <w:rFonts w:ascii="Calibri" w:hAnsi="Calibri"/>
                <w:sz w:val="22"/>
                <w:szCs w:val="22"/>
              </w:rPr>
            </w:pPr>
            <w:del w:id="907" w:author="Jillian Carson-Jackson" w:date="2020-12-27T15:57:00Z">
              <w:r w:rsidRPr="00581508" w:rsidDel="00E358C4">
                <w:rPr>
                  <w:rFonts w:ascii="Calibri" w:hAnsi="Calibri"/>
                  <w:sz w:val="22"/>
                  <w:szCs w:val="22"/>
                </w:rPr>
                <w:delText xml:space="preserve">Safety related ship certificates </w:delText>
              </w:r>
            </w:del>
          </w:p>
        </w:tc>
        <w:tc>
          <w:tcPr>
            <w:tcW w:w="1962" w:type="dxa"/>
            <w:tcBorders>
              <w:top w:val="single" w:sz="4" w:space="0" w:color="auto"/>
              <w:left w:val="single" w:sz="6" w:space="0" w:color="auto"/>
            </w:tcBorders>
          </w:tcPr>
          <w:p w14:paraId="0E016125" w14:textId="622AAD26" w:rsidR="00AC0A93" w:rsidRPr="00581508" w:rsidDel="00E358C4" w:rsidRDefault="00AC0A93" w:rsidP="00DB499E">
            <w:pPr>
              <w:pStyle w:val="Tabletext"/>
              <w:rPr>
                <w:del w:id="908" w:author="Jillian Carson-Jackson" w:date="2020-12-27T15:57:00Z"/>
                <w:rFonts w:ascii="Calibri" w:hAnsi="Calibri"/>
                <w:sz w:val="22"/>
                <w:szCs w:val="22"/>
              </w:rPr>
            </w:pPr>
          </w:p>
          <w:p w14:paraId="65F871E0" w14:textId="5C261AF0" w:rsidR="00AC0A93" w:rsidRPr="00581508" w:rsidDel="00E358C4" w:rsidRDefault="00AC0A93" w:rsidP="00DB499E">
            <w:pPr>
              <w:pStyle w:val="Tabletext"/>
              <w:rPr>
                <w:del w:id="909" w:author="Jillian Carson-Jackson" w:date="2020-12-27T15:57:00Z"/>
                <w:rFonts w:ascii="Calibri" w:hAnsi="Calibri"/>
                <w:sz w:val="22"/>
                <w:szCs w:val="22"/>
              </w:rPr>
            </w:pPr>
            <w:del w:id="910" w:author="Jillian Carson-Jackson" w:date="2020-12-27T15:57:00Z">
              <w:r w:rsidRPr="00581508" w:rsidDel="00E358C4">
                <w:rPr>
                  <w:rFonts w:ascii="Calibri" w:hAnsi="Calibri"/>
                  <w:sz w:val="22"/>
                  <w:szCs w:val="22"/>
                </w:rPr>
                <w:delText>Level 2</w:delText>
              </w:r>
            </w:del>
          </w:p>
          <w:p w14:paraId="07358960" w14:textId="205022A7" w:rsidR="00AC0A93" w:rsidRPr="00581508" w:rsidDel="00E358C4" w:rsidRDefault="00AC0A93" w:rsidP="00DB499E">
            <w:pPr>
              <w:pStyle w:val="Tabletext"/>
              <w:rPr>
                <w:del w:id="911" w:author="Jillian Carson-Jackson" w:date="2020-12-27T15:57:00Z"/>
                <w:rFonts w:ascii="Calibri" w:hAnsi="Calibri"/>
                <w:sz w:val="22"/>
                <w:szCs w:val="22"/>
              </w:rPr>
            </w:pPr>
            <w:del w:id="912" w:author="Jillian Carson-Jackson" w:date="2020-12-27T15:57:00Z">
              <w:r w:rsidRPr="00581508" w:rsidDel="00E358C4">
                <w:rPr>
                  <w:rFonts w:ascii="Calibri" w:hAnsi="Calibri"/>
                  <w:sz w:val="22"/>
                  <w:szCs w:val="22"/>
                </w:rPr>
                <w:delText>Level 1</w:delText>
              </w:r>
            </w:del>
          </w:p>
          <w:p w14:paraId="2BE3EA0A" w14:textId="77538204" w:rsidR="00AC0A93" w:rsidRPr="00581508" w:rsidDel="00E358C4" w:rsidRDefault="00AC0A93" w:rsidP="00DB499E">
            <w:pPr>
              <w:pStyle w:val="Tabletext"/>
              <w:rPr>
                <w:del w:id="913" w:author="Jillian Carson-Jackson" w:date="2020-12-27T15:57:00Z"/>
                <w:rFonts w:ascii="Calibri" w:hAnsi="Calibri"/>
                <w:sz w:val="22"/>
                <w:szCs w:val="22"/>
              </w:rPr>
            </w:pPr>
            <w:del w:id="914" w:author="Jillian Carson-Jackson" w:date="2020-12-27T15:57:00Z">
              <w:r w:rsidRPr="00581508" w:rsidDel="00E358C4">
                <w:rPr>
                  <w:rFonts w:ascii="Calibri" w:hAnsi="Calibri"/>
                  <w:sz w:val="22"/>
                  <w:szCs w:val="22"/>
                </w:rPr>
                <w:delText>Level 1</w:delText>
              </w:r>
            </w:del>
          </w:p>
          <w:p w14:paraId="61964404" w14:textId="47D9570E" w:rsidR="00AC0A93" w:rsidRPr="00581508" w:rsidDel="00E358C4" w:rsidRDefault="00AC0A93" w:rsidP="00DB499E">
            <w:pPr>
              <w:pStyle w:val="Tabletext"/>
              <w:rPr>
                <w:del w:id="915" w:author="Jillian Carson-Jackson" w:date="2020-12-27T15:57:00Z"/>
                <w:rFonts w:ascii="Calibri" w:hAnsi="Calibri"/>
                <w:sz w:val="22"/>
                <w:szCs w:val="22"/>
              </w:rPr>
            </w:pPr>
            <w:del w:id="916" w:author="Jillian Carson-Jackson" w:date="2020-12-27T15:57:00Z">
              <w:r w:rsidRPr="00581508" w:rsidDel="00E358C4">
                <w:rPr>
                  <w:rFonts w:ascii="Calibri" w:hAnsi="Calibri"/>
                  <w:sz w:val="22"/>
                  <w:szCs w:val="22"/>
                </w:rPr>
                <w:delText>Level 1</w:delText>
              </w:r>
            </w:del>
          </w:p>
        </w:tc>
        <w:tc>
          <w:tcPr>
            <w:tcW w:w="1843" w:type="dxa"/>
            <w:tcBorders>
              <w:top w:val="single" w:sz="4" w:space="0" w:color="auto"/>
              <w:left w:val="single" w:sz="6" w:space="0" w:color="auto"/>
              <w:right w:val="single" w:sz="6" w:space="0" w:color="auto"/>
            </w:tcBorders>
          </w:tcPr>
          <w:p w14:paraId="5CBC4B1B" w14:textId="77ED800F" w:rsidR="00AC0A93" w:rsidRPr="00581508" w:rsidDel="00E358C4" w:rsidRDefault="00AC0A93" w:rsidP="00DB499E">
            <w:pPr>
              <w:pStyle w:val="Tabletext"/>
              <w:rPr>
                <w:del w:id="917" w:author="Jillian Carson-Jackson" w:date="2020-12-27T15:57:00Z"/>
                <w:rFonts w:ascii="Calibri" w:hAnsi="Calibri"/>
                <w:sz w:val="22"/>
                <w:szCs w:val="22"/>
              </w:rPr>
            </w:pPr>
          </w:p>
        </w:tc>
        <w:tc>
          <w:tcPr>
            <w:tcW w:w="1701" w:type="dxa"/>
            <w:tcBorders>
              <w:top w:val="single" w:sz="4" w:space="0" w:color="auto"/>
              <w:right w:val="single" w:sz="6" w:space="0" w:color="auto"/>
            </w:tcBorders>
          </w:tcPr>
          <w:p w14:paraId="3E9A3C1A" w14:textId="6D56C6B1" w:rsidR="00AC0A93" w:rsidRPr="00581508" w:rsidDel="00E358C4" w:rsidRDefault="00AC0A93" w:rsidP="00DB499E">
            <w:pPr>
              <w:pStyle w:val="Tabletext"/>
              <w:rPr>
                <w:del w:id="918" w:author="Jillian Carson-Jackson" w:date="2020-12-27T15:57:00Z"/>
                <w:rFonts w:ascii="Calibri" w:hAnsi="Calibri"/>
                <w:sz w:val="22"/>
                <w:szCs w:val="22"/>
              </w:rPr>
            </w:pPr>
          </w:p>
        </w:tc>
      </w:tr>
      <w:tr w:rsidR="00AC0A93" w:rsidRPr="00C50983" w:rsidDel="00E358C4" w14:paraId="5D960731" w14:textId="4CAC2443" w:rsidTr="00DB499E">
        <w:trPr>
          <w:jc w:val="center"/>
          <w:del w:id="919" w:author="Jillian Carson-Jackson" w:date="2020-12-27T15:57:00Z"/>
        </w:trPr>
        <w:tc>
          <w:tcPr>
            <w:tcW w:w="3958" w:type="dxa"/>
            <w:tcBorders>
              <w:top w:val="single" w:sz="6" w:space="0" w:color="auto"/>
              <w:left w:val="single" w:sz="6" w:space="0" w:color="auto"/>
            </w:tcBorders>
          </w:tcPr>
          <w:p w14:paraId="33DB58FD" w14:textId="2D8D2EAF" w:rsidR="00AC0A93" w:rsidRPr="00581508" w:rsidDel="00E358C4" w:rsidRDefault="00AC0A93" w:rsidP="00DB499E">
            <w:pPr>
              <w:pStyle w:val="Tabletext"/>
              <w:rPr>
                <w:del w:id="920" w:author="Jillian Carson-Jackson" w:date="2020-12-27T15:57:00Z"/>
                <w:rFonts w:ascii="Calibri" w:hAnsi="Calibri"/>
                <w:b/>
                <w:sz w:val="22"/>
                <w:szCs w:val="22"/>
              </w:rPr>
            </w:pPr>
            <w:del w:id="921" w:author="Jillian Carson-Jackson" w:date="2020-12-27T15:57:00Z">
              <w:r w:rsidRPr="00581508" w:rsidDel="00E358C4">
                <w:rPr>
                  <w:rFonts w:ascii="Calibri" w:hAnsi="Calibri"/>
                  <w:b/>
                  <w:sz w:val="22"/>
                  <w:szCs w:val="22"/>
                </w:rPr>
                <w:delText>Roles and responsibilities</w:delText>
              </w:r>
            </w:del>
          </w:p>
          <w:p w14:paraId="00F1B250" w14:textId="1565BF64" w:rsidR="00AC0A93" w:rsidRPr="00581508" w:rsidDel="00E358C4" w:rsidRDefault="00AC0A93" w:rsidP="00DB499E">
            <w:pPr>
              <w:pStyle w:val="Tabletext"/>
              <w:rPr>
                <w:del w:id="922" w:author="Jillian Carson-Jackson" w:date="2020-12-27T15:57:00Z"/>
                <w:rFonts w:ascii="Calibri" w:hAnsi="Calibri"/>
                <w:sz w:val="22"/>
                <w:szCs w:val="22"/>
              </w:rPr>
            </w:pPr>
            <w:del w:id="923" w:author="Jillian Carson-Jackson" w:date="2020-12-27T15:57:00Z">
              <w:r w:rsidRPr="00581508" w:rsidDel="00E358C4">
                <w:rPr>
                  <w:rFonts w:ascii="Calibri" w:hAnsi="Calibri"/>
                  <w:sz w:val="22"/>
                  <w:szCs w:val="22"/>
                </w:rPr>
                <w:delText>Ship masters</w:delText>
              </w:r>
            </w:del>
          </w:p>
          <w:p w14:paraId="535256B7" w14:textId="7CEEF0EF" w:rsidR="00AC0A93" w:rsidRPr="00581508" w:rsidDel="00E358C4" w:rsidRDefault="00AC0A93" w:rsidP="00DB499E">
            <w:pPr>
              <w:pStyle w:val="Tabletext"/>
              <w:rPr>
                <w:del w:id="924" w:author="Jillian Carson-Jackson" w:date="2020-12-27T15:57:00Z"/>
                <w:rFonts w:ascii="Calibri" w:hAnsi="Calibri"/>
                <w:sz w:val="22"/>
                <w:szCs w:val="22"/>
              </w:rPr>
            </w:pPr>
            <w:del w:id="925" w:author="Jillian Carson-Jackson" w:date="2020-12-27T15:57:00Z">
              <w:r w:rsidRPr="00581508" w:rsidDel="00E358C4">
                <w:rPr>
                  <w:rFonts w:ascii="Calibri" w:hAnsi="Calibri"/>
                  <w:sz w:val="22"/>
                  <w:szCs w:val="22"/>
                </w:rPr>
                <w:delText>Marine pilots</w:delText>
              </w:r>
            </w:del>
          </w:p>
          <w:p w14:paraId="18D59867" w14:textId="49D3B8B4" w:rsidR="00AC0A93" w:rsidRPr="00581508" w:rsidDel="00E358C4" w:rsidRDefault="00AC0A93" w:rsidP="00DB499E">
            <w:pPr>
              <w:pStyle w:val="Tabletext"/>
              <w:rPr>
                <w:del w:id="926" w:author="Jillian Carson-Jackson" w:date="2020-12-27T15:57:00Z"/>
                <w:rFonts w:ascii="Calibri" w:hAnsi="Calibri"/>
                <w:sz w:val="22"/>
                <w:szCs w:val="22"/>
              </w:rPr>
            </w:pPr>
            <w:del w:id="927" w:author="Jillian Carson-Jackson" w:date="2020-12-27T15:57:00Z">
              <w:r w:rsidRPr="00581508" w:rsidDel="00E358C4">
                <w:rPr>
                  <w:rFonts w:ascii="Calibri" w:hAnsi="Calibri"/>
                  <w:sz w:val="22"/>
                  <w:szCs w:val="22"/>
                </w:rPr>
                <w:delText>VTS</w:delText>
              </w:r>
            </w:del>
          </w:p>
          <w:p w14:paraId="55447844" w14:textId="7015468D" w:rsidR="00AC0A93" w:rsidRPr="00581508" w:rsidDel="00E358C4" w:rsidRDefault="00AC0A93" w:rsidP="00DB499E">
            <w:pPr>
              <w:pStyle w:val="Tabletext"/>
              <w:rPr>
                <w:del w:id="928" w:author="Jillian Carson-Jackson" w:date="2020-12-27T15:57:00Z"/>
                <w:rFonts w:ascii="Calibri" w:hAnsi="Calibri"/>
                <w:sz w:val="22"/>
                <w:szCs w:val="22"/>
              </w:rPr>
            </w:pPr>
            <w:del w:id="929" w:author="Jillian Carson-Jackson" w:date="2020-12-27T15:57:00Z">
              <w:r w:rsidRPr="00581508" w:rsidDel="00E358C4">
                <w:rPr>
                  <w:rFonts w:ascii="Calibri" w:hAnsi="Calibri"/>
                  <w:sz w:val="22"/>
                  <w:szCs w:val="22"/>
                </w:rPr>
                <w:delText>Allied services</w:delText>
              </w:r>
            </w:del>
          </w:p>
        </w:tc>
        <w:tc>
          <w:tcPr>
            <w:tcW w:w="1962" w:type="dxa"/>
            <w:tcBorders>
              <w:top w:val="single" w:sz="6" w:space="0" w:color="auto"/>
              <w:left w:val="single" w:sz="6" w:space="0" w:color="auto"/>
            </w:tcBorders>
          </w:tcPr>
          <w:p w14:paraId="3EC6A22B" w14:textId="7B4083E2" w:rsidR="00AC0A93" w:rsidRPr="00581508" w:rsidDel="00E358C4" w:rsidRDefault="00AC0A93" w:rsidP="00DB499E">
            <w:pPr>
              <w:pStyle w:val="Tabletext"/>
              <w:rPr>
                <w:del w:id="930" w:author="Jillian Carson-Jackson" w:date="2020-12-27T15:57:00Z"/>
                <w:rFonts w:ascii="Calibri" w:hAnsi="Calibri"/>
                <w:sz w:val="22"/>
                <w:szCs w:val="22"/>
              </w:rPr>
            </w:pPr>
          </w:p>
          <w:p w14:paraId="654820D0" w14:textId="1262CF3E" w:rsidR="00AC0A93" w:rsidRPr="00581508" w:rsidDel="00E358C4" w:rsidRDefault="00AC0A93" w:rsidP="00DB499E">
            <w:pPr>
              <w:pStyle w:val="Tabletext"/>
              <w:rPr>
                <w:del w:id="931" w:author="Jillian Carson-Jackson" w:date="2020-12-27T15:57:00Z"/>
                <w:rFonts w:ascii="Calibri" w:hAnsi="Calibri"/>
                <w:sz w:val="22"/>
                <w:szCs w:val="22"/>
              </w:rPr>
            </w:pPr>
            <w:del w:id="932" w:author="Jillian Carson-Jackson" w:date="2020-12-27T15:57:00Z">
              <w:r w:rsidRPr="00581508" w:rsidDel="00E358C4">
                <w:rPr>
                  <w:rFonts w:ascii="Calibri" w:hAnsi="Calibri"/>
                  <w:sz w:val="22"/>
                  <w:szCs w:val="22"/>
                </w:rPr>
                <w:delText>Level 1</w:delText>
              </w:r>
            </w:del>
          </w:p>
          <w:p w14:paraId="1B1FB98F" w14:textId="0AB24CD4" w:rsidR="00AC0A93" w:rsidRPr="00581508" w:rsidDel="00E358C4" w:rsidRDefault="00AC0A93" w:rsidP="00DB499E">
            <w:pPr>
              <w:pStyle w:val="Tabletext"/>
              <w:rPr>
                <w:del w:id="933" w:author="Jillian Carson-Jackson" w:date="2020-12-27T15:57:00Z"/>
                <w:rFonts w:ascii="Calibri" w:hAnsi="Calibri"/>
                <w:sz w:val="22"/>
                <w:szCs w:val="22"/>
              </w:rPr>
            </w:pPr>
            <w:del w:id="934" w:author="Jillian Carson-Jackson" w:date="2020-12-27T15:57:00Z">
              <w:r w:rsidRPr="00581508" w:rsidDel="00E358C4">
                <w:rPr>
                  <w:rFonts w:ascii="Calibri" w:hAnsi="Calibri"/>
                  <w:sz w:val="22"/>
                  <w:szCs w:val="22"/>
                </w:rPr>
                <w:delText>Level 1</w:delText>
              </w:r>
            </w:del>
          </w:p>
          <w:p w14:paraId="2B1E6F4E" w14:textId="51226C95" w:rsidR="00AC0A93" w:rsidRPr="00581508" w:rsidDel="00E358C4" w:rsidRDefault="00AC0A93" w:rsidP="00DB499E">
            <w:pPr>
              <w:pStyle w:val="Tabletext"/>
              <w:rPr>
                <w:del w:id="935" w:author="Jillian Carson-Jackson" w:date="2020-12-27T15:57:00Z"/>
                <w:rFonts w:ascii="Calibri" w:hAnsi="Calibri"/>
                <w:sz w:val="22"/>
                <w:szCs w:val="22"/>
              </w:rPr>
            </w:pPr>
            <w:del w:id="936" w:author="Jillian Carson-Jackson" w:date="2020-12-27T15:57:00Z">
              <w:r w:rsidRPr="00581508" w:rsidDel="00E358C4">
                <w:rPr>
                  <w:rFonts w:ascii="Calibri" w:hAnsi="Calibri"/>
                  <w:sz w:val="22"/>
                  <w:szCs w:val="22"/>
                </w:rPr>
                <w:delText>Level 3</w:delText>
              </w:r>
            </w:del>
          </w:p>
          <w:p w14:paraId="49A0BA55" w14:textId="613C22D5" w:rsidR="00AC0A93" w:rsidRPr="00581508" w:rsidDel="00E358C4" w:rsidRDefault="00AC0A93" w:rsidP="00DB499E">
            <w:pPr>
              <w:pStyle w:val="Tabletext"/>
              <w:rPr>
                <w:del w:id="937" w:author="Jillian Carson-Jackson" w:date="2020-12-27T15:57:00Z"/>
                <w:rFonts w:ascii="Calibri" w:hAnsi="Calibri"/>
                <w:sz w:val="22"/>
                <w:szCs w:val="22"/>
              </w:rPr>
            </w:pPr>
            <w:del w:id="938" w:author="Jillian Carson-Jackson" w:date="2020-12-27T15:57:00Z">
              <w:r w:rsidRPr="00581508" w:rsidDel="00E358C4">
                <w:rPr>
                  <w:rFonts w:ascii="Calibri" w:hAnsi="Calibri"/>
                  <w:sz w:val="22"/>
                  <w:szCs w:val="22"/>
                </w:rPr>
                <w:delText>Level 1</w:delText>
              </w:r>
            </w:del>
          </w:p>
        </w:tc>
        <w:tc>
          <w:tcPr>
            <w:tcW w:w="1843" w:type="dxa"/>
            <w:tcBorders>
              <w:top w:val="single" w:sz="6" w:space="0" w:color="auto"/>
              <w:left w:val="single" w:sz="6" w:space="0" w:color="auto"/>
              <w:right w:val="single" w:sz="6" w:space="0" w:color="auto"/>
            </w:tcBorders>
          </w:tcPr>
          <w:p w14:paraId="36193528" w14:textId="5B113A57" w:rsidR="00AC0A93" w:rsidRPr="00581508" w:rsidDel="00E358C4" w:rsidRDefault="00AC0A93" w:rsidP="00DB499E">
            <w:pPr>
              <w:pStyle w:val="Tabletext"/>
              <w:rPr>
                <w:del w:id="939" w:author="Jillian Carson-Jackson" w:date="2020-12-27T15:57:00Z"/>
                <w:rFonts w:ascii="Calibri" w:hAnsi="Calibri"/>
                <w:sz w:val="22"/>
                <w:szCs w:val="22"/>
              </w:rPr>
            </w:pPr>
          </w:p>
        </w:tc>
        <w:tc>
          <w:tcPr>
            <w:tcW w:w="1701" w:type="dxa"/>
            <w:tcBorders>
              <w:top w:val="single" w:sz="6" w:space="0" w:color="auto"/>
              <w:right w:val="single" w:sz="6" w:space="0" w:color="auto"/>
            </w:tcBorders>
          </w:tcPr>
          <w:p w14:paraId="0019170D" w14:textId="3EF80A33" w:rsidR="00AC0A93" w:rsidRPr="00581508" w:rsidDel="00E358C4" w:rsidRDefault="00AC0A93" w:rsidP="00DB499E">
            <w:pPr>
              <w:pStyle w:val="Tabletext"/>
              <w:rPr>
                <w:del w:id="940" w:author="Jillian Carson-Jackson" w:date="2020-12-27T15:57:00Z"/>
                <w:rFonts w:ascii="Calibri" w:hAnsi="Calibri"/>
                <w:sz w:val="22"/>
                <w:szCs w:val="22"/>
              </w:rPr>
            </w:pPr>
          </w:p>
        </w:tc>
      </w:tr>
      <w:tr w:rsidR="00AC0A93" w:rsidRPr="00C50983" w14:paraId="5FAC6173" w14:textId="77777777" w:rsidTr="00DB499E">
        <w:trPr>
          <w:jc w:val="center"/>
        </w:trPr>
        <w:tc>
          <w:tcPr>
            <w:tcW w:w="3958" w:type="dxa"/>
            <w:tcBorders>
              <w:top w:val="single" w:sz="6" w:space="0" w:color="auto"/>
              <w:left w:val="single" w:sz="6" w:space="0" w:color="auto"/>
            </w:tcBorders>
          </w:tcPr>
          <w:p w14:paraId="5F9EC8DA"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VTS environment</w:t>
            </w:r>
          </w:p>
          <w:p w14:paraId="698C49CE"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Area limits, boundaries, separation zones, shipping lanes and channels</w:t>
            </w:r>
          </w:p>
          <w:p w14:paraId="45F8524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Prohibited or dangerous areas, safety zones, anchorages and restricted areas</w:t>
            </w:r>
          </w:p>
          <w:p w14:paraId="627963F4"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separation schemes</w:t>
            </w:r>
          </w:p>
          <w:p w14:paraId="65FC72A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separation criteria</w:t>
            </w:r>
          </w:p>
          <w:p w14:paraId="20C6BFBE"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Geographical constraints</w:t>
            </w:r>
          </w:p>
        </w:tc>
        <w:tc>
          <w:tcPr>
            <w:tcW w:w="1962" w:type="dxa"/>
            <w:tcBorders>
              <w:top w:val="single" w:sz="6" w:space="0" w:color="auto"/>
              <w:left w:val="single" w:sz="6" w:space="0" w:color="auto"/>
            </w:tcBorders>
          </w:tcPr>
          <w:p w14:paraId="03B69E6A"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2</w:t>
            </w:r>
          </w:p>
        </w:tc>
        <w:tc>
          <w:tcPr>
            <w:tcW w:w="1843" w:type="dxa"/>
            <w:tcBorders>
              <w:top w:val="single" w:sz="6" w:space="0" w:color="auto"/>
              <w:left w:val="single" w:sz="6" w:space="0" w:color="auto"/>
              <w:right w:val="single" w:sz="6" w:space="0" w:color="auto"/>
            </w:tcBorders>
          </w:tcPr>
          <w:p w14:paraId="0FE7F970"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right w:val="single" w:sz="6" w:space="0" w:color="auto"/>
            </w:tcBorders>
          </w:tcPr>
          <w:p w14:paraId="5159089D" w14:textId="77777777" w:rsidR="00AC0A93" w:rsidRPr="00581508" w:rsidRDefault="00AC0A93" w:rsidP="00DB499E">
            <w:pPr>
              <w:pStyle w:val="Tabletext"/>
              <w:rPr>
                <w:rFonts w:ascii="Calibri" w:hAnsi="Calibri"/>
                <w:sz w:val="22"/>
                <w:szCs w:val="22"/>
              </w:rPr>
            </w:pPr>
          </w:p>
        </w:tc>
      </w:tr>
      <w:tr w:rsidR="00AC0A93" w:rsidRPr="00C50983" w14:paraId="0D5385BA" w14:textId="77777777" w:rsidTr="00DB499E">
        <w:trPr>
          <w:jc w:val="center"/>
        </w:trPr>
        <w:tc>
          <w:tcPr>
            <w:tcW w:w="3958" w:type="dxa"/>
            <w:tcBorders>
              <w:top w:val="single" w:sz="6" w:space="0" w:color="auto"/>
              <w:left w:val="single" w:sz="6" w:space="0" w:color="auto"/>
              <w:bottom w:val="single" w:sz="6" w:space="0" w:color="auto"/>
            </w:tcBorders>
          </w:tcPr>
          <w:p w14:paraId="732360A0"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Principles of waterway and traffic management</w:t>
            </w:r>
          </w:p>
          <w:p w14:paraId="2F3ED0E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Planning</w:t>
            </w:r>
          </w:p>
          <w:p w14:paraId="17E06A8F"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Risk management</w:t>
            </w:r>
          </w:p>
          <w:p w14:paraId="1764BE7A"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Allocation of space</w:t>
            </w:r>
          </w:p>
          <w:p w14:paraId="0EEC0F96"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Criteria which determines the parameters for the safe passage of shipping</w:t>
            </w:r>
          </w:p>
          <w:p w14:paraId="111EA8FD"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Aids to navigation</w:t>
            </w:r>
          </w:p>
        </w:tc>
        <w:tc>
          <w:tcPr>
            <w:tcW w:w="1962" w:type="dxa"/>
            <w:tcBorders>
              <w:top w:val="single" w:sz="6" w:space="0" w:color="auto"/>
              <w:left w:val="single" w:sz="6" w:space="0" w:color="auto"/>
              <w:bottom w:val="single" w:sz="6" w:space="0" w:color="auto"/>
            </w:tcBorders>
          </w:tcPr>
          <w:p w14:paraId="6045ADED"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6C2E49E4"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46D5A624" w14:textId="77777777" w:rsidR="00AC0A93" w:rsidRPr="00581508" w:rsidRDefault="00AC0A93" w:rsidP="00DB499E">
            <w:pPr>
              <w:pStyle w:val="Tabletext"/>
              <w:rPr>
                <w:rFonts w:ascii="Calibri" w:hAnsi="Calibri"/>
                <w:sz w:val="22"/>
                <w:szCs w:val="22"/>
              </w:rPr>
            </w:pPr>
          </w:p>
        </w:tc>
      </w:tr>
      <w:tr w:rsidR="005B4F95" w:rsidRPr="00C50983" w14:paraId="5F7BC846" w14:textId="77777777" w:rsidTr="00CD5C9F">
        <w:trPr>
          <w:jc w:val="center"/>
          <w:ins w:id="941" w:author="Jillian Carson-Jackson" w:date="2021-01-31T10:57:00Z"/>
        </w:trPr>
        <w:tc>
          <w:tcPr>
            <w:tcW w:w="3958" w:type="dxa"/>
            <w:tcBorders>
              <w:top w:val="single" w:sz="6" w:space="0" w:color="auto"/>
              <w:left w:val="single" w:sz="6" w:space="0" w:color="auto"/>
              <w:bottom w:val="single" w:sz="6" w:space="0" w:color="auto"/>
            </w:tcBorders>
          </w:tcPr>
          <w:p w14:paraId="25B8C550" w14:textId="77777777" w:rsidR="005B4F95" w:rsidRDefault="005B4F95" w:rsidP="00CD5C9F">
            <w:pPr>
              <w:pStyle w:val="Tabletext"/>
              <w:rPr>
                <w:ins w:id="942" w:author="Jillian Carson-Jackson" w:date="2021-01-31T10:57:00Z"/>
                <w:rFonts w:ascii="Calibri" w:hAnsi="Calibri"/>
                <w:b/>
                <w:sz w:val="22"/>
                <w:szCs w:val="22"/>
              </w:rPr>
            </w:pPr>
            <w:ins w:id="943" w:author="Jillian Carson-Jackson" w:date="2021-01-31T10:57:00Z">
              <w:r>
                <w:rPr>
                  <w:rFonts w:ascii="Calibri" w:hAnsi="Calibri"/>
                  <w:b/>
                  <w:sz w:val="22"/>
                  <w:szCs w:val="22"/>
                </w:rPr>
                <w:t>Provision of</w:t>
              </w:r>
              <w:commentRangeStart w:id="944"/>
              <w:r>
                <w:rPr>
                  <w:rFonts w:ascii="Calibri" w:hAnsi="Calibri"/>
                  <w:b/>
                  <w:sz w:val="22"/>
                  <w:szCs w:val="22"/>
                </w:rPr>
                <w:t xml:space="preserve"> Information</w:t>
              </w:r>
              <w:commentRangeEnd w:id="944"/>
              <w:r>
                <w:rPr>
                  <w:rStyle w:val="CommentReference"/>
                  <w:color w:val="auto"/>
                </w:rPr>
                <w:commentReference w:id="944"/>
              </w:r>
            </w:ins>
          </w:p>
          <w:p w14:paraId="511AC9DB" w14:textId="77777777" w:rsidR="005B4F95" w:rsidRDefault="005B4F95" w:rsidP="00CD5C9F">
            <w:pPr>
              <w:pStyle w:val="Tabletext"/>
              <w:rPr>
                <w:ins w:id="945" w:author="Jillian Carson-Jackson" w:date="2021-01-31T10:58:00Z"/>
                <w:rFonts w:ascii="Calibri" w:hAnsi="Calibri"/>
                <w:bCs/>
                <w:sz w:val="22"/>
                <w:szCs w:val="22"/>
              </w:rPr>
            </w:pPr>
            <w:ins w:id="946" w:author="Jillian Carson-Jackson" w:date="2021-01-31T10:58:00Z">
              <w:r>
                <w:rPr>
                  <w:rFonts w:ascii="Calibri" w:hAnsi="Calibri"/>
                  <w:bCs/>
                  <w:sz w:val="22"/>
                  <w:szCs w:val="22"/>
                </w:rPr>
                <w:t xml:space="preserve">Types of information </w:t>
              </w:r>
            </w:ins>
          </w:p>
          <w:p w14:paraId="0C2BFDF1" w14:textId="77777777" w:rsidR="005B4F95" w:rsidRDefault="005B4F95" w:rsidP="00CD5C9F">
            <w:pPr>
              <w:pStyle w:val="Tabletext"/>
              <w:rPr>
                <w:ins w:id="947" w:author="Jillian Carson-Jackson" w:date="2021-01-31T10:58:00Z"/>
                <w:rFonts w:ascii="Calibri" w:hAnsi="Calibri"/>
                <w:bCs/>
                <w:sz w:val="22"/>
                <w:szCs w:val="22"/>
              </w:rPr>
            </w:pPr>
            <w:ins w:id="948" w:author="Jillian Carson-Jackson" w:date="2021-01-31T10:58:00Z">
              <w:r>
                <w:rPr>
                  <w:rFonts w:ascii="Calibri" w:hAnsi="Calibri"/>
                  <w:bCs/>
                  <w:sz w:val="22"/>
                  <w:szCs w:val="22"/>
                </w:rPr>
                <w:t xml:space="preserve">Limitations </w:t>
              </w:r>
            </w:ins>
          </w:p>
          <w:p w14:paraId="3C764429" w14:textId="19BEA0FF" w:rsidR="005B4F95" w:rsidRPr="00970A45" w:rsidRDefault="005B4F95" w:rsidP="00CD5C9F">
            <w:pPr>
              <w:pStyle w:val="Tabletext"/>
              <w:rPr>
                <w:ins w:id="949" w:author="Jillian Carson-Jackson" w:date="2021-01-31T10:57:00Z"/>
                <w:rFonts w:ascii="Calibri" w:hAnsi="Calibri"/>
                <w:bCs/>
                <w:sz w:val="22"/>
                <w:szCs w:val="22"/>
              </w:rPr>
            </w:pPr>
            <w:commentRangeStart w:id="950"/>
            <w:ins w:id="951" w:author="Jillian Carson-Jackson" w:date="2021-01-31T10:58:00Z">
              <w:r>
                <w:rPr>
                  <w:rFonts w:ascii="Calibri" w:hAnsi="Calibri"/>
                  <w:bCs/>
                  <w:sz w:val="22"/>
                  <w:szCs w:val="22"/>
                </w:rPr>
                <w:t>Procedures</w:t>
              </w:r>
            </w:ins>
            <w:commentRangeEnd w:id="950"/>
            <w:ins w:id="952" w:author="Jillian Carson-Jackson" w:date="2021-01-31T10:59:00Z">
              <w:r w:rsidR="006742C7">
                <w:rPr>
                  <w:rStyle w:val="CommentReference"/>
                  <w:color w:val="auto"/>
                </w:rPr>
                <w:commentReference w:id="950"/>
              </w:r>
            </w:ins>
          </w:p>
        </w:tc>
        <w:tc>
          <w:tcPr>
            <w:tcW w:w="1962" w:type="dxa"/>
            <w:tcBorders>
              <w:top w:val="single" w:sz="6" w:space="0" w:color="auto"/>
              <w:left w:val="single" w:sz="6" w:space="0" w:color="auto"/>
              <w:bottom w:val="single" w:sz="6" w:space="0" w:color="auto"/>
            </w:tcBorders>
          </w:tcPr>
          <w:p w14:paraId="2021B848" w14:textId="77777777" w:rsidR="005B4F95" w:rsidRPr="00581508" w:rsidRDefault="005B4F95" w:rsidP="00CD5C9F">
            <w:pPr>
              <w:pStyle w:val="Tabletext"/>
              <w:rPr>
                <w:ins w:id="953" w:author="Jillian Carson-Jackson" w:date="2021-01-31T10:57: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48A75E66" w14:textId="77777777" w:rsidR="005B4F95" w:rsidRPr="00581508" w:rsidRDefault="005B4F95" w:rsidP="00CD5C9F">
            <w:pPr>
              <w:pStyle w:val="Tabletext"/>
              <w:rPr>
                <w:ins w:id="954" w:author="Jillian Carson-Jackson" w:date="2021-01-31T10:57:00Z"/>
                <w:rFonts w:ascii="Calibri" w:hAnsi="Calibri"/>
                <w:sz w:val="22"/>
                <w:szCs w:val="22"/>
              </w:rPr>
            </w:pPr>
          </w:p>
        </w:tc>
        <w:tc>
          <w:tcPr>
            <w:tcW w:w="1701" w:type="dxa"/>
            <w:tcBorders>
              <w:top w:val="single" w:sz="6" w:space="0" w:color="auto"/>
              <w:bottom w:val="single" w:sz="6" w:space="0" w:color="auto"/>
              <w:right w:val="single" w:sz="6" w:space="0" w:color="auto"/>
            </w:tcBorders>
          </w:tcPr>
          <w:p w14:paraId="57DD4A64" w14:textId="77777777" w:rsidR="005B4F95" w:rsidRPr="00581508" w:rsidRDefault="005B4F95" w:rsidP="00CD5C9F">
            <w:pPr>
              <w:pStyle w:val="Tabletext"/>
              <w:rPr>
                <w:ins w:id="955" w:author="Jillian Carson-Jackson" w:date="2021-01-31T10:57:00Z"/>
                <w:rFonts w:ascii="Calibri" w:hAnsi="Calibri"/>
                <w:sz w:val="22"/>
                <w:szCs w:val="22"/>
              </w:rPr>
            </w:pPr>
          </w:p>
        </w:tc>
      </w:tr>
      <w:tr w:rsidR="00AC0A93" w:rsidRPr="00C50983" w14:paraId="1E597FA1" w14:textId="77777777" w:rsidTr="00DB499E">
        <w:trPr>
          <w:jc w:val="center"/>
        </w:trPr>
        <w:tc>
          <w:tcPr>
            <w:tcW w:w="3958" w:type="dxa"/>
            <w:tcBorders>
              <w:top w:val="single" w:sz="6" w:space="0" w:color="auto"/>
              <w:left w:val="single" w:sz="6" w:space="0" w:color="auto"/>
              <w:bottom w:val="single" w:sz="6" w:space="0" w:color="auto"/>
            </w:tcBorders>
          </w:tcPr>
          <w:p w14:paraId="583DF175" w14:textId="08DCE32A" w:rsidR="00AC0A93" w:rsidRPr="00581508" w:rsidRDefault="00AC0A93" w:rsidP="00DB499E">
            <w:pPr>
              <w:pStyle w:val="Tabletext"/>
              <w:rPr>
                <w:rFonts w:ascii="Calibri" w:hAnsi="Calibri"/>
                <w:b/>
                <w:sz w:val="22"/>
                <w:szCs w:val="22"/>
              </w:rPr>
            </w:pPr>
            <w:del w:id="956" w:author="Jillian Carson-Jackson" w:date="2020-12-27T16:00:00Z">
              <w:r w:rsidRPr="00581508" w:rsidDel="00AE167E">
                <w:rPr>
                  <w:rFonts w:ascii="Calibri" w:hAnsi="Calibri"/>
                  <w:b/>
                  <w:sz w:val="22"/>
                  <w:szCs w:val="22"/>
                </w:rPr>
                <w:delText>Traffic monitoring and organisation</w:delText>
              </w:r>
            </w:del>
            <w:ins w:id="957" w:author="Jillian Carson-Jackson" w:date="2020-12-27T16:00:00Z">
              <w:r w:rsidR="00AE167E">
                <w:rPr>
                  <w:rFonts w:ascii="Calibri" w:hAnsi="Calibri"/>
                  <w:b/>
                  <w:sz w:val="22"/>
                  <w:szCs w:val="22"/>
                </w:rPr>
                <w:t>Monitoring and Management of Vessel Traffic</w:t>
              </w:r>
            </w:ins>
          </w:p>
          <w:p w14:paraId="5B64FAE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patterns</w:t>
            </w:r>
          </w:p>
          <w:p w14:paraId="4BF980B9"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VTS sailing or route plans</w:t>
            </w:r>
          </w:p>
          <w:p w14:paraId="311C5467" w14:textId="77777777" w:rsidR="00AC0A93" w:rsidRDefault="00AC0A93" w:rsidP="00DB499E">
            <w:pPr>
              <w:pStyle w:val="Tabletext"/>
              <w:rPr>
                <w:ins w:id="958" w:author="Jillian Carson-Jackson" w:date="2021-01-31T10:58:00Z"/>
                <w:rFonts w:ascii="Calibri" w:hAnsi="Calibri"/>
                <w:sz w:val="22"/>
                <w:szCs w:val="22"/>
              </w:rPr>
            </w:pPr>
            <w:r w:rsidRPr="00581508">
              <w:rPr>
                <w:rFonts w:ascii="Calibri" w:hAnsi="Calibri"/>
                <w:sz w:val="22"/>
                <w:szCs w:val="22"/>
              </w:rPr>
              <w:t>Situation analysis</w:t>
            </w:r>
          </w:p>
          <w:p w14:paraId="3DCC2421" w14:textId="6D35C2A6" w:rsidR="005B4F95" w:rsidRPr="00581508" w:rsidRDefault="005B4F95" w:rsidP="00DB499E">
            <w:pPr>
              <w:pStyle w:val="Tabletext"/>
              <w:rPr>
                <w:rFonts w:ascii="Calibri" w:hAnsi="Calibri"/>
                <w:sz w:val="22"/>
                <w:szCs w:val="22"/>
              </w:rPr>
            </w:pPr>
            <w:ins w:id="959" w:author="Jillian Carson-Jackson" w:date="2021-01-31T10:58:00Z">
              <w:r>
                <w:rPr>
                  <w:rFonts w:ascii="Calibri" w:hAnsi="Calibri"/>
                  <w:sz w:val="22"/>
                  <w:szCs w:val="22"/>
                </w:rPr>
                <w:t>Procedures</w:t>
              </w:r>
            </w:ins>
          </w:p>
        </w:tc>
        <w:tc>
          <w:tcPr>
            <w:tcW w:w="1962" w:type="dxa"/>
            <w:tcBorders>
              <w:top w:val="single" w:sz="6" w:space="0" w:color="auto"/>
              <w:left w:val="single" w:sz="6" w:space="0" w:color="auto"/>
              <w:bottom w:val="single" w:sz="6" w:space="0" w:color="auto"/>
            </w:tcBorders>
          </w:tcPr>
          <w:p w14:paraId="5B92E78B"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2DC9AC5E"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2CE66911" w14:textId="77777777" w:rsidR="00AC0A93" w:rsidRPr="00581508" w:rsidRDefault="00AC0A93" w:rsidP="00DB499E">
            <w:pPr>
              <w:pStyle w:val="Tabletext"/>
              <w:rPr>
                <w:rFonts w:ascii="Calibri" w:hAnsi="Calibri"/>
                <w:sz w:val="22"/>
                <w:szCs w:val="22"/>
              </w:rPr>
            </w:pPr>
          </w:p>
        </w:tc>
      </w:tr>
      <w:tr w:rsidR="00AE167E" w:rsidRPr="00C50983" w14:paraId="465BC028" w14:textId="77777777" w:rsidTr="00DB499E">
        <w:trPr>
          <w:jc w:val="center"/>
          <w:ins w:id="960" w:author="Jillian Carson-Jackson" w:date="2020-12-27T16:00:00Z"/>
        </w:trPr>
        <w:tc>
          <w:tcPr>
            <w:tcW w:w="3958" w:type="dxa"/>
            <w:tcBorders>
              <w:top w:val="single" w:sz="6" w:space="0" w:color="auto"/>
              <w:left w:val="single" w:sz="6" w:space="0" w:color="auto"/>
              <w:bottom w:val="single" w:sz="6" w:space="0" w:color="auto"/>
            </w:tcBorders>
          </w:tcPr>
          <w:p w14:paraId="616A5269" w14:textId="77777777" w:rsidR="00AE167E" w:rsidRDefault="00080C06" w:rsidP="00DB499E">
            <w:pPr>
              <w:pStyle w:val="Tabletext"/>
              <w:rPr>
                <w:ins w:id="961" w:author="Jillian Carson-Jackson" w:date="2020-12-27T16:00:00Z"/>
                <w:rFonts w:ascii="Calibri" w:hAnsi="Calibri"/>
                <w:b/>
                <w:sz w:val="22"/>
                <w:szCs w:val="22"/>
              </w:rPr>
            </w:pPr>
            <w:ins w:id="962" w:author="Jillian Carson-Jackson" w:date="2020-12-27T16:00:00Z">
              <w:r>
                <w:rPr>
                  <w:rFonts w:ascii="Calibri" w:hAnsi="Calibri"/>
                  <w:b/>
                  <w:sz w:val="22"/>
                  <w:szCs w:val="22"/>
                </w:rPr>
                <w:t xml:space="preserve">Responding to unsafe </w:t>
              </w:r>
              <w:commentRangeStart w:id="963"/>
              <w:r>
                <w:rPr>
                  <w:rFonts w:ascii="Calibri" w:hAnsi="Calibri"/>
                  <w:b/>
                  <w:sz w:val="22"/>
                  <w:szCs w:val="22"/>
                </w:rPr>
                <w:t>situations</w:t>
              </w:r>
              <w:commentRangeEnd w:id="963"/>
              <w:r>
                <w:rPr>
                  <w:rStyle w:val="CommentReference"/>
                  <w:color w:val="auto"/>
                </w:rPr>
                <w:commentReference w:id="963"/>
              </w:r>
            </w:ins>
          </w:p>
          <w:p w14:paraId="1D0AD5FD" w14:textId="77777777" w:rsidR="00080C06" w:rsidRDefault="006742C7" w:rsidP="00DB499E">
            <w:pPr>
              <w:pStyle w:val="Tabletext"/>
              <w:rPr>
                <w:ins w:id="964" w:author="Jillian Carson-Jackson" w:date="2021-01-31T10:59:00Z"/>
                <w:rFonts w:ascii="Calibri" w:hAnsi="Calibri"/>
                <w:bCs/>
                <w:sz w:val="22"/>
                <w:szCs w:val="22"/>
              </w:rPr>
            </w:pPr>
            <w:ins w:id="965" w:author="Jillian Carson-Jackson" w:date="2021-01-31T10:59:00Z">
              <w:r>
                <w:rPr>
                  <w:rFonts w:ascii="Calibri" w:hAnsi="Calibri"/>
                  <w:bCs/>
                  <w:sz w:val="22"/>
                  <w:szCs w:val="22"/>
                </w:rPr>
                <w:t>Situations for intervention</w:t>
              </w:r>
            </w:ins>
          </w:p>
          <w:p w14:paraId="632074E6" w14:textId="31E362EA" w:rsidR="006742C7" w:rsidRPr="00080C06" w:rsidDel="00AE167E" w:rsidRDefault="006742C7" w:rsidP="00DB499E">
            <w:pPr>
              <w:pStyle w:val="Tabletext"/>
              <w:rPr>
                <w:ins w:id="966" w:author="Jillian Carson-Jackson" w:date="2020-12-27T16:00:00Z"/>
                <w:rFonts w:ascii="Calibri" w:hAnsi="Calibri"/>
                <w:bCs/>
                <w:sz w:val="22"/>
                <w:szCs w:val="22"/>
              </w:rPr>
            </w:pPr>
            <w:ins w:id="967" w:author="Jillian Carson-Jackson" w:date="2021-01-31T10:59:00Z">
              <w:r>
                <w:rPr>
                  <w:rFonts w:ascii="Calibri" w:hAnsi="Calibri"/>
                  <w:bCs/>
                  <w:sz w:val="22"/>
                  <w:szCs w:val="22"/>
                </w:rPr>
                <w:t>Procedures</w:t>
              </w:r>
            </w:ins>
          </w:p>
        </w:tc>
        <w:tc>
          <w:tcPr>
            <w:tcW w:w="1962" w:type="dxa"/>
            <w:tcBorders>
              <w:top w:val="single" w:sz="6" w:space="0" w:color="auto"/>
              <w:left w:val="single" w:sz="6" w:space="0" w:color="auto"/>
              <w:bottom w:val="single" w:sz="6" w:space="0" w:color="auto"/>
            </w:tcBorders>
          </w:tcPr>
          <w:p w14:paraId="6F317BFC" w14:textId="77777777" w:rsidR="00AE167E" w:rsidRPr="00581508" w:rsidRDefault="00AE167E" w:rsidP="00DB499E">
            <w:pPr>
              <w:pStyle w:val="Tabletext"/>
              <w:rPr>
                <w:ins w:id="968" w:author="Jillian Carson-Jackson" w:date="2020-12-27T16:00: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586E69FB" w14:textId="77777777" w:rsidR="00AE167E" w:rsidRPr="00581508" w:rsidRDefault="00AE167E" w:rsidP="00DB499E">
            <w:pPr>
              <w:pStyle w:val="Tabletext"/>
              <w:rPr>
                <w:ins w:id="969" w:author="Jillian Carson-Jackson" w:date="2020-12-27T16:00:00Z"/>
                <w:rFonts w:ascii="Calibri" w:hAnsi="Calibri"/>
                <w:sz w:val="22"/>
                <w:szCs w:val="22"/>
              </w:rPr>
            </w:pPr>
          </w:p>
        </w:tc>
        <w:tc>
          <w:tcPr>
            <w:tcW w:w="1701" w:type="dxa"/>
            <w:tcBorders>
              <w:top w:val="single" w:sz="6" w:space="0" w:color="auto"/>
              <w:bottom w:val="single" w:sz="6" w:space="0" w:color="auto"/>
              <w:right w:val="single" w:sz="6" w:space="0" w:color="auto"/>
            </w:tcBorders>
          </w:tcPr>
          <w:p w14:paraId="1EE4B0B5" w14:textId="77777777" w:rsidR="00AE167E" w:rsidRPr="00581508" w:rsidRDefault="00AE167E" w:rsidP="00DB499E">
            <w:pPr>
              <w:pStyle w:val="Tabletext"/>
              <w:rPr>
                <w:ins w:id="970" w:author="Jillian Carson-Jackson" w:date="2020-12-27T16:00:00Z"/>
                <w:rFonts w:ascii="Calibri" w:hAnsi="Calibri"/>
                <w:sz w:val="22"/>
                <w:szCs w:val="22"/>
              </w:rPr>
            </w:pPr>
          </w:p>
        </w:tc>
      </w:tr>
      <w:tr w:rsidR="00AC0A93" w:rsidRPr="00C50983" w14:paraId="3C58DDEE" w14:textId="77777777" w:rsidTr="00DB499E">
        <w:trPr>
          <w:trHeight w:val="378"/>
          <w:jc w:val="center"/>
        </w:trPr>
        <w:tc>
          <w:tcPr>
            <w:tcW w:w="3958" w:type="dxa"/>
            <w:tcBorders>
              <w:top w:val="single" w:sz="6" w:space="0" w:color="auto"/>
              <w:left w:val="single" w:sz="6" w:space="0" w:color="auto"/>
              <w:bottom w:val="single" w:sz="6" w:space="0" w:color="auto"/>
            </w:tcBorders>
          </w:tcPr>
          <w:p w14:paraId="6A81FDC8" w14:textId="77777777" w:rsidR="00AC0A93" w:rsidRPr="00581508" w:rsidRDefault="00AC0A93" w:rsidP="00DB499E">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17F1C7A3" w14:textId="77777777" w:rsidR="00AC0A93" w:rsidRPr="00581508" w:rsidRDefault="00AC0A93" w:rsidP="00DB499E">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318473DC" w14:textId="24F512B0" w:rsidR="00AC0A93" w:rsidRPr="00581508" w:rsidRDefault="00AC0A93" w:rsidP="00DB499E">
            <w:pPr>
              <w:pStyle w:val="Tabletext"/>
              <w:rPr>
                <w:rFonts w:ascii="Calibri" w:hAnsi="Calibri"/>
                <w:sz w:val="22"/>
                <w:szCs w:val="22"/>
              </w:rPr>
            </w:pPr>
            <w:commentRangeStart w:id="971"/>
            <w:r w:rsidRPr="00581508">
              <w:rPr>
                <w:rFonts w:ascii="Calibri" w:hAnsi="Calibri"/>
                <w:sz w:val="22"/>
                <w:szCs w:val="22"/>
              </w:rPr>
              <w:t xml:space="preserve">Total </w:t>
            </w:r>
            <w:del w:id="972" w:author="Jillian Carson-Jackson" w:date="2020-12-27T16:04:00Z">
              <w:r w:rsidRPr="00581508" w:rsidDel="00FA670D">
                <w:rPr>
                  <w:rFonts w:ascii="Calibri" w:hAnsi="Calibri"/>
                  <w:sz w:val="22"/>
                  <w:szCs w:val="22"/>
                </w:rPr>
                <w:delText xml:space="preserve">26 </w:delText>
              </w:r>
            </w:del>
            <w:commentRangeEnd w:id="971"/>
            <w:ins w:id="973" w:author="Jillian Carson-Jackson" w:date="2020-12-27T16:04:00Z">
              <w:r w:rsidR="00FA670D">
                <w:rPr>
                  <w:rFonts w:ascii="Calibri" w:hAnsi="Calibri"/>
                  <w:sz w:val="22"/>
                  <w:szCs w:val="22"/>
                </w:rPr>
                <w:t>42</w:t>
              </w:r>
              <w:r w:rsidR="00FA670D" w:rsidRPr="00581508">
                <w:rPr>
                  <w:rFonts w:ascii="Calibri" w:hAnsi="Calibri"/>
                  <w:sz w:val="22"/>
                  <w:szCs w:val="22"/>
                </w:rPr>
                <w:t xml:space="preserve"> </w:t>
              </w:r>
            </w:ins>
            <w:r w:rsidR="00F02991">
              <w:rPr>
                <w:rStyle w:val="CommentReference"/>
                <w:color w:val="auto"/>
              </w:rPr>
              <w:commentReference w:id="971"/>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415D88E0" w14:textId="41133C36"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Total </w:t>
            </w:r>
            <w:del w:id="974" w:author="Jillian Carson-Jackson" w:date="2020-12-27T16:04:00Z">
              <w:r w:rsidRPr="00581508" w:rsidDel="00FA670D">
                <w:rPr>
                  <w:rFonts w:ascii="Calibri" w:hAnsi="Calibri"/>
                  <w:sz w:val="22"/>
                  <w:szCs w:val="22"/>
                </w:rPr>
                <w:delText xml:space="preserve">52 </w:delText>
              </w:r>
            </w:del>
            <w:ins w:id="975" w:author="Jillian Carson-Jackson" w:date="2020-12-27T16:05:00Z">
              <w:r w:rsidR="000C679A">
                <w:rPr>
                  <w:rFonts w:ascii="Calibri" w:hAnsi="Calibri"/>
                  <w:sz w:val="22"/>
                  <w:szCs w:val="22"/>
                </w:rPr>
                <w:t>44</w:t>
              </w:r>
            </w:ins>
            <w:ins w:id="976" w:author="Jillian Carson-Jackson" w:date="2020-12-27T16:04:00Z">
              <w:r w:rsidR="00FA670D" w:rsidRPr="00581508">
                <w:rPr>
                  <w:rFonts w:ascii="Calibri" w:hAnsi="Calibri"/>
                  <w:sz w:val="22"/>
                  <w:szCs w:val="22"/>
                </w:rPr>
                <w:t xml:space="preserve"> </w:t>
              </w:r>
            </w:ins>
            <w:r w:rsidRPr="00581508">
              <w:rPr>
                <w:rFonts w:ascii="Calibri" w:hAnsi="Calibri"/>
                <w:sz w:val="22"/>
                <w:szCs w:val="22"/>
              </w:rPr>
              <w:t>hours</w:t>
            </w:r>
          </w:p>
        </w:tc>
      </w:tr>
    </w:tbl>
    <w:p w14:paraId="3846C429" w14:textId="77777777" w:rsidR="00AC0A93" w:rsidRPr="00C50983" w:rsidRDefault="00AC0A93" w:rsidP="00AC0A93">
      <w:pPr>
        <w:jc w:val="both"/>
        <w:sectPr w:rsidR="00AC0A93" w:rsidRPr="00C50983" w:rsidSect="009862C5">
          <w:pgSz w:w="11906" w:h="16838" w:code="9"/>
          <w:pgMar w:top="1134" w:right="1134" w:bottom="1134" w:left="1134" w:header="709" w:footer="709" w:gutter="0"/>
          <w:cols w:space="708"/>
          <w:docGrid w:linePitch="360"/>
        </w:sectPr>
      </w:pPr>
    </w:p>
    <w:bookmarkEnd w:id="763"/>
    <w:p w14:paraId="279EF293" w14:textId="77777777" w:rsidR="00F211ED" w:rsidRPr="00C50983" w:rsidRDefault="00F211ED" w:rsidP="00F211ED">
      <w:pPr>
        <w:jc w:val="both"/>
        <w:sectPr w:rsidR="00F211ED" w:rsidRPr="00C50983" w:rsidSect="009862C5">
          <w:headerReference w:type="default" r:id="rId32"/>
          <w:pgSz w:w="11906" w:h="16838" w:code="9"/>
          <w:pgMar w:top="1134" w:right="1134" w:bottom="1134" w:left="1134" w:header="709" w:footer="709" w:gutter="0"/>
          <w:cols w:space="708"/>
          <w:docGrid w:linePitch="360"/>
        </w:sectPr>
      </w:pPr>
    </w:p>
    <w:p w14:paraId="17CCC1E1" w14:textId="08EA30C1" w:rsidR="00F211ED" w:rsidRDefault="00F211ED" w:rsidP="00F64B31">
      <w:pPr>
        <w:pStyle w:val="ModuleHeading1"/>
      </w:pPr>
      <w:bookmarkStart w:id="977" w:name="_Toc443221661"/>
      <w:bookmarkStart w:id="978" w:name="_Toc446917119"/>
      <w:bookmarkStart w:id="979" w:name="_Toc111617399"/>
      <w:bookmarkStart w:id="980" w:name="_Toc245254434"/>
      <w:bookmarkStart w:id="981" w:name="_Toc6299033"/>
      <w:r w:rsidRPr="00C50983">
        <w:t>DETAILED TEACHING SYLLABUS</w:t>
      </w:r>
      <w:bookmarkEnd w:id="977"/>
      <w:bookmarkEnd w:id="978"/>
      <w:bookmarkEnd w:id="979"/>
      <w:r w:rsidRPr="00C50983">
        <w:t xml:space="preserve"> OF MODULE </w:t>
      </w:r>
      <w:del w:id="982" w:author="Jillian Carson-Jackson" w:date="2020-12-27T16:11:00Z">
        <w:r w:rsidRPr="00C50983" w:rsidDel="001665A3">
          <w:delText>2</w:delText>
        </w:r>
      </w:del>
      <w:bookmarkEnd w:id="980"/>
      <w:bookmarkEnd w:id="981"/>
      <w:ins w:id="983" w:author="Jillian Carson-Jackson" w:date="2020-12-27T16:11:00Z">
        <w:r w:rsidR="001665A3">
          <w:t>3</w:t>
        </w:r>
      </w:ins>
    </w:p>
    <w:p w14:paraId="1B34C371" w14:textId="77777777" w:rsidR="006B0203" w:rsidRPr="006B0203" w:rsidRDefault="006B0203" w:rsidP="006B0203">
      <w:pPr>
        <w:pStyle w:val="Heading1separatationline"/>
      </w:pPr>
    </w:p>
    <w:p w14:paraId="25368B5D" w14:textId="77777777" w:rsidR="00F211ED" w:rsidRPr="00C50983" w:rsidRDefault="00F211ED" w:rsidP="006B0203">
      <w:pPr>
        <w:pStyle w:val="Tablecaption"/>
      </w:pPr>
      <w:bookmarkStart w:id="984" w:name="_Toc245254472"/>
      <w:bookmarkStart w:id="985" w:name="_Toc531423232"/>
      <w:r w:rsidRPr="00C50983">
        <w:t>Detailed teaching syllabus – Traffic management</w:t>
      </w:r>
      <w:bookmarkEnd w:id="984"/>
      <w:bookmarkEnd w:id="98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C50983" w14:paraId="536AFA19" w14:textId="77777777" w:rsidTr="00575E73">
        <w:trPr>
          <w:cantSplit/>
          <w:tblHeader/>
          <w:jc w:val="center"/>
        </w:trPr>
        <w:tc>
          <w:tcPr>
            <w:tcW w:w="8330" w:type="dxa"/>
            <w:tcBorders>
              <w:bottom w:val="single" w:sz="12" w:space="0" w:color="auto"/>
            </w:tcBorders>
            <w:shd w:val="clear" w:color="auto" w:fill="D9D9D9" w:themeFill="background1" w:themeFillShade="D9"/>
          </w:tcPr>
          <w:p w14:paraId="388D3239" w14:textId="77777777" w:rsidR="00F211ED" w:rsidRPr="00C50983" w:rsidRDefault="00F211ED" w:rsidP="006B0203">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1BCC7A78" w14:textId="77777777" w:rsidR="00F211ED" w:rsidRPr="00C50983" w:rsidRDefault="00F211ED" w:rsidP="006B0203">
            <w:pPr>
              <w:pStyle w:val="Tableheading"/>
            </w:pPr>
            <w:r w:rsidRPr="00C50983">
              <w:t>Reference</w:t>
            </w:r>
          </w:p>
        </w:tc>
        <w:tc>
          <w:tcPr>
            <w:tcW w:w="2835" w:type="dxa"/>
            <w:tcBorders>
              <w:bottom w:val="single" w:sz="12" w:space="0" w:color="auto"/>
            </w:tcBorders>
            <w:shd w:val="clear" w:color="auto" w:fill="D9D9D9" w:themeFill="background1" w:themeFillShade="D9"/>
          </w:tcPr>
          <w:p w14:paraId="0E830532" w14:textId="77777777" w:rsidR="00F211ED" w:rsidRPr="00C50983" w:rsidRDefault="00F211ED" w:rsidP="006B0203">
            <w:pPr>
              <w:pStyle w:val="Tableheading"/>
            </w:pPr>
            <w:r w:rsidRPr="00C50983">
              <w:t>Teaching Aid</w:t>
            </w:r>
          </w:p>
        </w:tc>
      </w:tr>
      <w:tr w:rsidR="00F211ED" w:rsidRPr="006B0203" w:rsidDel="00E9698E" w14:paraId="5BA18A86" w14:textId="597B7F56" w:rsidTr="00575E73">
        <w:trPr>
          <w:cantSplit/>
          <w:trHeight w:val="463"/>
          <w:jc w:val="center"/>
          <w:del w:id="986" w:author="Jillian Carson-Jackson" w:date="2020-12-27T16:08:00Z"/>
        </w:trPr>
        <w:tc>
          <w:tcPr>
            <w:tcW w:w="8330" w:type="dxa"/>
            <w:shd w:val="clear" w:color="auto" w:fill="D9D9D9" w:themeFill="background1" w:themeFillShade="D9"/>
            <w:vAlign w:val="center"/>
          </w:tcPr>
          <w:p w14:paraId="4A096DFE" w14:textId="66B9EA69" w:rsidR="00F211ED" w:rsidRPr="006B0203" w:rsidDel="00E9698E" w:rsidRDefault="00F211ED" w:rsidP="009862C5">
            <w:pPr>
              <w:pStyle w:val="Tablelevel1bold"/>
              <w:rPr>
                <w:del w:id="987" w:author="Jillian Carson-Jackson" w:date="2020-12-27T16:08:00Z"/>
                <w:rFonts w:ascii="Calibri" w:hAnsi="Calibri"/>
                <w:sz w:val="22"/>
                <w:szCs w:val="22"/>
              </w:rPr>
            </w:pPr>
            <w:commentRangeStart w:id="988"/>
            <w:del w:id="989" w:author="Jillian Carson-Jackson" w:date="2020-12-27T16:08:00Z">
              <w:r w:rsidRPr="006B0203" w:rsidDel="00E9698E">
                <w:rPr>
                  <w:rFonts w:ascii="Calibri" w:hAnsi="Calibri"/>
                  <w:sz w:val="22"/>
                  <w:szCs w:val="22"/>
                </w:rPr>
                <w:delText>Regulatory requirements</w:delText>
              </w:r>
            </w:del>
            <w:commentRangeEnd w:id="988"/>
            <w:r w:rsidR="00E9698E">
              <w:rPr>
                <w:rStyle w:val="CommentReference"/>
                <w:rFonts w:asciiTheme="minorHAnsi" w:eastAsiaTheme="minorHAnsi" w:hAnsiTheme="minorHAnsi"/>
                <w:b w:val="0"/>
              </w:rPr>
              <w:commentReference w:id="988"/>
            </w:r>
          </w:p>
        </w:tc>
        <w:tc>
          <w:tcPr>
            <w:tcW w:w="3118" w:type="dxa"/>
            <w:shd w:val="clear" w:color="auto" w:fill="D9D9D9" w:themeFill="background1" w:themeFillShade="D9"/>
            <w:vAlign w:val="center"/>
          </w:tcPr>
          <w:p w14:paraId="66CD8C1A" w14:textId="35BD6A12" w:rsidR="00F211ED" w:rsidRPr="006B0203" w:rsidDel="00E9698E" w:rsidRDefault="00F211ED" w:rsidP="009862C5">
            <w:pPr>
              <w:pStyle w:val="Tablelevel2"/>
              <w:ind w:left="0"/>
              <w:jc w:val="center"/>
              <w:rPr>
                <w:del w:id="990" w:author="Jillian Carson-Jackson" w:date="2020-12-27T16:08:00Z"/>
                <w:rFonts w:ascii="Calibri" w:hAnsi="Calibri"/>
                <w:sz w:val="22"/>
                <w:szCs w:val="22"/>
              </w:rPr>
            </w:pPr>
            <w:del w:id="991" w:author="Jillian Carson-Jackson" w:date="2020-12-27T16:08:00Z">
              <w:r w:rsidRPr="006B0203" w:rsidDel="00E9698E">
                <w:rPr>
                  <w:rFonts w:ascii="Calibri" w:hAnsi="Calibri"/>
                  <w:sz w:val="22"/>
                  <w:szCs w:val="22"/>
                </w:rPr>
                <w:delText>R1, R2, R3, R7, R12, R14, R16, R17, R35, R36, R37</w:delText>
              </w:r>
            </w:del>
          </w:p>
        </w:tc>
        <w:tc>
          <w:tcPr>
            <w:tcW w:w="2835" w:type="dxa"/>
            <w:shd w:val="clear" w:color="auto" w:fill="D9D9D9" w:themeFill="background1" w:themeFillShade="D9"/>
            <w:vAlign w:val="center"/>
          </w:tcPr>
          <w:p w14:paraId="7684B1AF" w14:textId="3E9AF37B" w:rsidR="00F211ED" w:rsidRPr="006B0203" w:rsidDel="00E9698E" w:rsidRDefault="00F211ED" w:rsidP="009862C5">
            <w:pPr>
              <w:pStyle w:val="Tablelevel2"/>
              <w:ind w:left="0"/>
              <w:jc w:val="center"/>
              <w:rPr>
                <w:del w:id="992" w:author="Jillian Carson-Jackson" w:date="2020-12-27T16:08:00Z"/>
                <w:rFonts w:ascii="Calibri" w:hAnsi="Calibri"/>
                <w:sz w:val="22"/>
                <w:szCs w:val="22"/>
              </w:rPr>
            </w:pPr>
          </w:p>
        </w:tc>
      </w:tr>
      <w:tr w:rsidR="00F211ED" w:rsidRPr="006B0203" w:rsidDel="00E9698E" w14:paraId="1F83C8D1" w14:textId="5D3B1207" w:rsidTr="00575E73">
        <w:trPr>
          <w:cantSplit/>
          <w:jc w:val="center"/>
          <w:del w:id="993" w:author="Jillian Carson-Jackson" w:date="2020-12-27T16:08:00Z"/>
        </w:trPr>
        <w:tc>
          <w:tcPr>
            <w:tcW w:w="8330" w:type="dxa"/>
            <w:tcBorders>
              <w:top w:val="single" w:sz="4" w:space="0" w:color="auto"/>
            </w:tcBorders>
            <w:shd w:val="clear" w:color="auto" w:fill="D9D9D9" w:themeFill="background1" w:themeFillShade="D9"/>
          </w:tcPr>
          <w:p w14:paraId="5F4C0B92" w14:textId="785ED2B3" w:rsidR="00F211ED" w:rsidRPr="006B0203" w:rsidDel="00E9698E" w:rsidRDefault="00F211ED" w:rsidP="009862C5">
            <w:pPr>
              <w:pStyle w:val="Tablelevel1"/>
              <w:rPr>
                <w:del w:id="994" w:author="Jillian Carson-Jackson" w:date="2020-12-27T16:08:00Z"/>
                <w:rFonts w:ascii="Calibri" w:hAnsi="Calibri"/>
                <w:i/>
                <w:szCs w:val="22"/>
                <w:lang w:eastAsia="en-GB"/>
              </w:rPr>
            </w:pPr>
            <w:del w:id="995" w:author="Jillian Carson-Jackson" w:date="2020-12-27T16:08:00Z">
              <w:r w:rsidRPr="006B0203" w:rsidDel="00E9698E">
                <w:rPr>
                  <w:rFonts w:ascii="Calibri" w:hAnsi="Calibri"/>
                  <w:i/>
                  <w:szCs w:val="22"/>
                  <w:lang w:eastAsia="en-GB"/>
                </w:rPr>
                <w:delText xml:space="preserve">Identify the legislative requirements relating to the VTS area and protection of the marine environment </w:delText>
              </w:r>
            </w:del>
          </w:p>
        </w:tc>
        <w:tc>
          <w:tcPr>
            <w:tcW w:w="3118" w:type="dxa"/>
            <w:tcBorders>
              <w:top w:val="single" w:sz="4" w:space="0" w:color="auto"/>
            </w:tcBorders>
            <w:shd w:val="clear" w:color="auto" w:fill="D9D9D9" w:themeFill="background1" w:themeFillShade="D9"/>
          </w:tcPr>
          <w:p w14:paraId="0364D887" w14:textId="68C60D7E" w:rsidR="00F211ED" w:rsidRPr="006B0203" w:rsidDel="00E9698E" w:rsidRDefault="00F211ED" w:rsidP="009862C5">
            <w:pPr>
              <w:pStyle w:val="Tablelevel2"/>
              <w:ind w:left="0"/>
              <w:jc w:val="center"/>
              <w:rPr>
                <w:del w:id="996" w:author="Jillian Carson-Jackson" w:date="2020-12-27T16:08:00Z"/>
                <w:rFonts w:ascii="Calibri" w:hAnsi="Calibri"/>
                <w:sz w:val="22"/>
                <w:szCs w:val="22"/>
              </w:rPr>
            </w:pPr>
          </w:p>
        </w:tc>
        <w:tc>
          <w:tcPr>
            <w:tcW w:w="2835" w:type="dxa"/>
            <w:tcBorders>
              <w:top w:val="single" w:sz="4" w:space="0" w:color="auto"/>
            </w:tcBorders>
            <w:shd w:val="clear" w:color="auto" w:fill="D9D9D9" w:themeFill="background1" w:themeFillShade="D9"/>
          </w:tcPr>
          <w:p w14:paraId="4ED36984" w14:textId="11008D58" w:rsidR="00F211ED" w:rsidRPr="006B0203" w:rsidDel="00E9698E" w:rsidRDefault="00F211ED" w:rsidP="009862C5">
            <w:pPr>
              <w:pStyle w:val="Tablelevel2"/>
              <w:ind w:left="0"/>
              <w:jc w:val="center"/>
              <w:rPr>
                <w:del w:id="997" w:author="Jillian Carson-Jackson" w:date="2020-12-27T16:08:00Z"/>
                <w:rFonts w:ascii="Calibri" w:hAnsi="Calibri"/>
                <w:sz w:val="22"/>
                <w:szCs w:val="22"/>
              </w:rPr>
            </w:pPr>
          </w:p>
        </w:tc>
      </w:tr>
      <w:tr w:rsidR="00F211ED" w:rsidRPr="006B0203" w:rsidDel="00E9698E" w14:paraId="57DDA63D" w14:textId="4EB0D7BD" w:rsidTr="00575E73">
        <w:trPr>
          <w:cantSplit/>
          <w:trHeight w:val="1294"/>
          <w:jc w:val="center"/>
          <w:del w:id="998" w:author="Jillian Carson-Jackson" w:date="2020-12-27T16:08:00Z"/>
        </w:trPr>
        <w:tc>
          <w:tcPr>
            <w:tcW w:w="8330" w:type="dxa"/>
            <w:shd w:val="clear" w:color="auto" w:fill="D9D9D9" w:themeFill="background1" w:themeFillShade="D9"/>
          </w:tcPr>
          <w:p w14:paraId="1DBBC7EE" w14:textId="40108D94" w:rsidR="00F211ED" w:rsidRPr="006B0203" w:rsidDel="00E9698E" w:rsidRDefault="00F211ED" w:rsidP="009862C5">
            <w:pPr>
              <w:pStyle w:val="Tablelevel1bold"/>
              <w:rPr>
                <w:del w:id="999" w:author="Jillian Carson-Jackson" w:date="2020-12-27T16:08:00Z"/>
                <w:rFonts w:ascii="Calibri" w:hAnsi="Calibri"/>
                <w:b w:val="0"/>
                <w:sz w:val="22"/>
                <w:szCs w:val="22"/>
              </w:rPr>
            </w:pPr>
            <w:bookmarkStart w:id="1000" w:name="_Toc446917121"/>
            <w:del w:id="1001" w:author="Jillian Carson-Jackson" w:date="2020-12-27T16:08:00Z">
              <w:r w:rsidRPr="006B0203" w:rsidDel="00E9698E">
                <w:rPr>
                  <w:rFonts w:ascii="Calibri" w:hAnsi="Calibri"/>
                  <w:b w:val="0"/>
                  <w:sz w:val="22"/>
                  <w:szCs w:val="22"/>
                </w:rPr>
                <w:delText>International regulations</w:delText>
              </w:r>
              <w:bookmarkEnd w:id="1000"/>
              <w:r w:rsidRPr="006B0203" w:rsidDel="00E9698E">
                <w:rPr>
                  <w:rFonts w:ascii="Calibri" w:hAnsi="Calibri"/>
                  <w:b w:val="0"/>
                  <w:sz w:val="22"/>
                  <w:szCs w:val="22"/>
                </w:rPr>
                <w:delText xml:space="preserve"> </w:delText>
              </w:r>
            </w:del>
          </w:p>
          <w:p w14:paraId="47F1AC4F" w14:textId="63F3757A" w:rsidR="00F211ED" w:rsidRPr="006B0203" w:rsidDel="00E9698E" w:rsidRDefault="00F211ED" w:rsidP="009862C5">
            <w:pPr>
              <w:pStyle w:val="Tablelevel2"/>
              <w:rPr>
                <w:del w:id="1002" w:author="Jillian Carson-Jackson" w:date="2020-12-27T16:08:00Z"/>
                <w:rFonts w:ascii="Calibri" w:hAnsi="Calibri"/>
                <w:sz w:val="22"/>
                <w:szCs w:val="22"/>
              </w:rPr>
            </w:pPr>
            <w:del w:id="1003" w:author="Jillian Carson-Jackson" w:date="2020-12-27T16:08:00Z">
              <w:r w:rsidRPr="006B0203" w:rsidDel="00E9698E">
                <w:rPr>
                  <w:rFonts w:ascii="Calibri" w:hAnsi="Calibri"/>
                  <w:sz w:val="22"/>
                  <w:szCs w:val="22"/>
                </w:rPr>
                <w:delText>Sources of literature on international legislative requirements</w:delText>
              </w:r>
            </w:del>
          </w:p>
          <w:p w14:paraId="1D6C2B0B" w14:textId="770DCC71" w:rsidR="00F211ED" w:rsidRPr="006B0203" w:rsidDel="00E9698E" w:rsidRDefault="00F211ED" w:rsidP="009862C5">
            <w:pPr>
              <w:pStyle w:val="Tablelevel2"/>
              <w:rPr>
                <w:del w:id="1004" w:author="Jillian Carson-Jackson" w:date="2020-12-27T16:08:00Z"/>
                <w:rFonts w:ascii="Calibri" w:hAnsi="Calibri"/>
                <w:sz w:val="22"/>
                <w:szCs w:val="22"/>
              </w:rPr>
            </w:pPr>
            <w:del w:id="1005" w:author="Jillian Carson-Jackson" w:date="2020-12-27T16:08:00Z">
              <w:r w:rsidRPr="006B0203" w:rsidDel="00E9698E">
                <w:rPr>
                  <w:rFonts w:ascii="Calibri" w:hAnsi="Calibri"/>
                  <w:sz w:val="22"/>
                  <w:szCs w:val="22"/>
                </w:rPr>
                <w:delText>(IMO Resolution 857(20); Ship reporting systems; carriage of dangerous goods; World VTS Guide; etc.</w:delText>
              </w:r>
            </w:del>
          </w:p>
        </w:tc>
        <w:tc>
          <w:tcPr>
            <w:tcW w:w="3118" w:type="dxa"/>
            <w:shd w:val="clear" w:color="auto" w:fill="D9D9D9" w:themeFill="background1" w:themeFillShade="D9"/>
          </w:tcPr>
          <w:p w14:paraId="59BBFE64" w14:textId="67691238" w:rsidR="00F211ED" w:rsidRPr="006B0203" w:rsidDel="00E9698E" w:rsidRDefault="00F211ED" w:rsidP="009862C5">
            <w:pPr>
              <w:pStyle w:val="Tablelevel2"/>
              <w:ind w:left="0"/>
              <w:jc w:val="center"/>
              <w:rPr>
                <w:del w:id="1006" w:author="Jillian Carson-Jackson" w:date="2020-12-27T16:08:00Z"/>
                <w:rFonts w:ascii="Calibri" w:hAnsi="Calibri"/>
                <w:sz w:val="22"/>
                <w:szCs w:val="22"/>
              </w:rPr>
            </w:pPr>
          </w:p>
        </w:tc>
        <w:tc>
          <w:tcPr>
            <w:tcW w:w="2835" w:type="dxa"/>
            <w:shd w:val="clear" w:color="auto" w:fill="D9D9D9" w:themeFill="background1" w:themeFillShade="D9"/>
          </w:tcPr>
          <w:p w14:paraId="1C1B216A" w14:textId="44ECE242" w:rsidR="00F211ED" w:rsidRPr="006B0203" w:rsidDel="00E9698E" w:rsidRDefault="00F211ED" w:rsidP="009862C5">
            <w:pPr>
              <w:pStyle w:val="Tablelevel2"/>
              <w:ind w:left="0"/>
              <w:jc w:val="center"/>
              <w:rPr>
                <w:del w:id="1007" w:author="Jillian Carson-Jackson" w:date="2020-12-27T16:08:00Z"/>
                <w:rFonts w:ascii="Calibri" w:hAnsi="Calibri"/>
                <w:sz w:val="22"/>
                <w:szCs w:val="22"/>
              </w:rPr>
            </w:pPr>
          </w:p>
        </w:tc>
      </w:tr>
      <w:tr w:rsidR="00F211ED" w:rsidRPr="006B0203" w:rsidDel="00E9698E" w14:paraId="0E041BD7" w14:textId="20B2930A" w:rsidTr="00575E73">
        <w:trPr>
          <w:cantSplit/>
          <w:trHeight w:hRule="exact" w:val="1249"/>
          <w:jc w:val="center"/>
          <w:del w:id="1008" w:author="Jillian Carson-Jackson" w:date="2020-12-27T16:08:00Z"/>
        </w:trPr>
        <w:tc>
          <w:tcPr>
            <w:tcW w:w="8330" w:type="dxa"/>
            <w:shd w:val="clear" w:color="auto" w:fill="D9D9D9" w:themeFill="background1" w:themeFillShade="D9"/>
          </w:tcPr>
          <w:p w14:paraId="6D3F5DFB" w14:textId="59ABE314" w:rsidR="00F211ED" w:rsidRPr="006B0203" w:rsidDel="00E9698E" w:rsidRDefault="00F211ED" w:rsidP="009862C5">
            <w:pPr>
              <w:pStyle w:val="Tablelevel1bold"/>
              <w:rPr>
                <w:del w:id="1009" w:author="Jillian Carson-Jackson" w:date="2020-12-27T16:08:00Z"/>
                <w:rFonts w:ascii="Calibri" w:hAnsi="Calibri"/>
                <w:b w:val="0"/>
                <w:sz w:val="22"/>
                <w:szCs w:val="22"/>
              </w:rPr>
            </w:pPr>
            <w:bookmarkStart w:id="1010" w:name="_Toc443221664"/>
            <w:bookmarkStart w:id="1011" w:name="_Toc446917122"/>
            <w:del w:id="1012" w:author="Jillian Carson-Jackson" w:date="2020-12-27T16:08:00Z">
              <w:r w:rsidRPr="006B0203" w:rsidDel="00E9698E">
                <w:rPr>
                  <w:rFonts w:ascii="Calibri" w:hAnsi="Calibri"/>
                  <w:b w:val="0"/>
                  <w:sz w:val="22"/>
                  <w:szCs w:val="22"/>
                </w:rPr>
                <w:delText>National regulations, including local bye laws</w:delText>
              </w:r>
              <w:bookmarkEnd w:id="1010"/>
              <w:bookmarkEnd w:id="1011"/>
            </w:del>
          </w:p>
          <w:p w14:paraId="33054EA2" w14:textId="7988BFF4" w:rsidR="00F211ED" w:rsidRPr="006B0203" w:rsidDel="00E9698E" w:rsidRDefault="00F211ED" w:rsidP="009862C5">
            <w:pPr>
              <w:pStyle w:val="Tablelevel2"/>
              <w:rPr>
                <w:del w:id="1013" w:author="Jillian Carson-Jackson" w:date="2020-12-27T16:08:00Z"/>
                <w:rFonts w:ascii="Calibri" w:hAnsi="Calibri"/>
                <w:sz w:val="22"/>
                <w:szCs w:val="22"/>
              </w:rPr>
            </w:pPr>
            <w:del w:id="1014" w:author="Jillian Carson-Jackson" w:date="2020-12-27T16:08:00Z">
              <w:r w:rsidRPr="006B0203" w:rsidDel="00E9698E">
                <w:rPr>
                  <w:rFonts w:ascii="Calibri" w:hAnsi="Calibri"/>
                  <w:sz w:val="22"/>
                  <w:szCs w:val="22"/>
                </w:rPr>
                <w:delText>Sources of national legislation and promulgation</w:delText>
              </w:r>
            </w:del>
          </w:p>
          <w:p w14:paraId="6DA67EC8" w14:textId="3AF22B94" w:rsidR="00F211ED" w:rsidRPr="006B0203" w:rsidDel="00E9698E" w:rsidRDefault="00F211ED" w:rsidP="009862C5">
            <w:pPr>
              <w:pStyle w:val="Tablelevel2"/>
              <w:rPr>
                <w:del w:id="1015" w:author="Jillian Carson-Jackson" w:date="2020-12-27T16:08:00Z"/>
                <w:rFonts w:ascii="Calibri" w:hAnsi="Calibri"/>
                <w:sz w:val="22"/>
                <w:szCs w:val="22"/>
              </w:rPr>
            </w:pPr>
            <w:del w:id="1016" w:author="Jillian Carson-Jackson" w:date="2020-12-27T16:08:00Z">
              <w:r w:rsidRPr="006B0203" w:rsidDel="00E9698E">
                <w:rPr>
                  <w:rFonts w:ascii="Calibri" w:hAnsi="Calibri"/>
                  <w:sz w:val="22"/>
                  <w:szCs w:val="22"/>
                </w:rPr>
                <w:delText>Bye laws</w:delText>
              </w:r>
            </w:del>
          </w:p>
          <w:p w14:paraId="275AA802" w14:textId="4DED5AF5" w:rsidR="00F211ED" w:rsidRPr="006B0203" w:rsidDel="00E9698E" w:rsidRDefault="00F211ED" w:rsidP="009862C5">
            <w:pPr>
              <w:pStyle w:val="Tablelevel2"/>
              <w:rPr>
                <w:del w:id="1017" w:author="Jillian Carson-Jackson" w:date="2020-12-27T16:08:00Z"/>
                <w:rFonts w:ascii="Calibri" w:hAnsi="Calibri"/>
                <w:sz w:val="22"/>
                <w:szCs w:val="22"/>
              </w:rPr>
            </w:pPr>
            <w:del w:id="1018" w:author="Jillian Carson-Jackson" w:date="2020-12-27T16:08:00Z">
              <w:r w:rsidRPr="006B0203" w:rsidDel="00E9698E">
                <w:rPr>
                  <w:rFonts w:ascii="Calibri" w:hAnsi="Calibri"/>
                  <w:sz w:val="22"/>
                  <w:szCs w:val="22"/>
                </w:rPr>
                <w:delText>Notices to Mariners and other nautical publications</w:delText>
              </w:r>
            </w:del>
          </w:p>
        </w:tc>
        <w:tc>
          <w:tcPr>
            <w:tcW w:w="3118" w:type="dxa"/>
            <w:shd w:val="clear" w:color="auto" w:fill="D9D9D9" w:themeFill="background1" w:themeFillShade="D9"/>
          </w:tcPr>
          <w:p w14:paraId="5BEC1730" w14:textId="25C75188" w:rsidR="00F211ED" w:rsidRPr="006B0203" w:rsidDel="00E9698E" w:rsidRDefault="00F211ED" w:rsidP="009862C5">
            <w:pPr>
              <w:pStyle w:val="Tablelevel2"/>
              <w:ind w:left="0"/>
              <w:jc w:val="center"/>
              <w:rPr>
                <w:del w:id="1019" w:author="Jillian Carson-Jackson" w:date="2020-12-27T16:08:00Z"/>
                <w:rFonts w:ascii="Calibri" w:hAnsi="Calibri"/>
                <w:sz w:val="22"/>
                <w:szCs w:val="22"/>
              </w:rPr>
            </w:pPr>
          </w:p>
        </w:tc>
        <w:tc>
          <w:tcPr>
            <w:tcW w:w="2835" w:type="dxa"/>
            <w:shd w:val="clear" w:color="auto" w:fill="D9D9D9" w:themeFill="background1" w:themeFillShade="D9"/>
          </w:tcPr>
          <w:p w14:paraId="0B426AB3" w14:textId="6A8F90CA" w:rsidR="00F211ED" w:rsidRPr="006B0203" w:rsidDel="00E9698E" w:rsidRDefault="00F211ED" w:rsidP="009862C5">
            <w:pPr>
              <w:pStyle w:val="Tablelevel2"/>
              <w:ind w:left="0"/>
              <w:jc w:val="center"/>
              <w:rPr>
                <w:del w:id="1020" w:author="Jillian Carson-Jackson" w:date="2020-12-27T16:08:00Z"/>
                <w:rFonts w:ascii="Calibri" w:hAnsi="Calibri"/>
                <w:sz w:val="22"/>
                <w:szCs w:val="22"/>
              </w:rPr>
            </w:pPr>
          </w:p>
        </w:tc>
      </w:tr>
      <w:tr w:rsidR="00F211ED" w:rsidRPr="006B0203" w:rsidDel="00E9698E" w14:paraId="05F22653" w14:textId="0D955604" w:rsidTr="00575E73">
        <w:trPr>
          <w:cantSplit/>
          <w:trHeight w:hRule="exact" w:val="1442"/>
          <w:jc w:val="center"/>
          <w:del w:id="1021" w:author="Jillian Carson-Jackson" w:date="2020-12-27T16:08:00Z"/>
        </w:trPr>
        <w:tc>
          <w:tcPr>
            <w:tcW w:w="8330" w:type="dxa"/>
            <w:shd w:val="clear" w:color="auto" w:fill="D9D9D9" w:themeFill="background1" w:themeFillShade="D9"/>
          </w:tcPr>
          <w:p w14:paraId="4EACAD2B" w14:textId="3E0BAD5D" w:rsidR="00F211ED" w:rsidRPr="006B0203" w:rsidDel="00E9698E" w:rsidRDefault="00F211ED" w:rsidP="009862C5">
            <w:pPr>
              <w:pStyle w:val="Tablelevel1bold"/>
              <w:rPr>
                <w:del w:id="1022" w:author="Jillian Carson-Jackson" w:date="2020-12-27T16:08:00Z"/>
                <w:rFonts w:ascii="Calibri" w:hAnsi="Calibri"/>
                <w:b w:val="0"/>
                <w:sz w:val="22"/>
                <w:szCs w:val="22"/>
              </w:rPr>
            </w:pPr>
            <w:bookmarkStart w:id="1023" w:name="_Toc443221665"/>
            <w:bookmarkStart w:id="1024" w:name="_Toc446917123"/>
            <w:del w:id="1025" w:author="Jillian Carson-Jackson" w:date="2020-12-27T16:08:00Z">
              <w:r w:rsidRPr="006B0203" w:rsidDel="00E9698E">
                <w:rPr>
                  <w:rFonts w:ascii="Calibri" w:hAnsi="Calibri"/>
                  <w:b w:val="0"/>
                  <w:sz w:val="22"/>
                  <w:szCs w:val="22"/>
                </w:rPr>
                <w:delText>Legal liabilities of VTS functions</w:delText>
              </w:r>
              <w:bookmarkEnd w:id="1023"/>
              <w:bookmarkEnd w:id="1024"/>
            </w:del>
          </w:p>
          <w:p w14:paraId="517C2EF3" w14:textId="58B60D7B" w:rsidR="00F211ED" w:rsidRPr="006B0203" w:rsidDel="00E9698E" w:rsidRDefault="00F211ED" w:rsidP="009862C5">
            <w:pPr>
              <w:pStyle w:val="Tablelevel2"/>
              <w:rPr>
                <w:del w:id="1026" w:author="Jillian Carson-Jackson" w:date="2020-12-27T16:08:00Z"/>
                <w:rFonts w:ascii="Calibri" w:hAnsi="Calibri"/>
                <w:sz w:val="22"/>
                <w:szCs w:val="22"/>
              </w:rPr>
            </w:pPr>
            <w:del w:id="1027" w:author="Jillian Carson-Jackson" w:date="2020-12-27T16:08:00Z">
              <w:r w:rsidRPr="006B0203" w:rsidDel="00E9698E">
                <w:rPr>
                  <w:rFonts w:ascii="Calibri" w:hAnsi="Calibri"/>
                  <w:sz w:val="22"/>
                  <w:szCs w:val="22"/>
                </w:rPr>
                <w:delText>Extent of competence, authority and responsibility</w:delText>
              </w:r>
            </w:del>
          </w:p>
          <w:p w14:paraId="2422026F" w14:textId="60464ED8" w:rsidR="00F211ED" w:rsidRPr="006B0203" w:rsidDel="00E9698E" w:rsidRDefault="00F211ED" w:rsidP="009862C5">
            <w:pPr>
              <w:pStyle w:val="Tablelevel2"/>
              <w:rPr>
                <w:del w:id="1028" w:author="Jillian Carson-Jackson" w:date="2020-12-27T16:08:00Z"/>
                <w:rFonts w:ascii="Calibri" w:hAnsi="Calibri"/>
                <w:sz w:val="22"/>
                <w:szCs w:val="22"/>
              </w:rPr>
            </w:pPr>
            <w:del w:id="1029" w:author="Jillian Carson-Jackson" w:date="2020-12-27T16:08:00Z">
              <w:r w:rsidRPr="006B0203" w:rsidDel="00E9698E">
                <w:rPr>
                  <w:rFonts w:ascii="Calibri" w:hAnsi="Calibri"/>
                  <w:sz w:val="22"/>
                  <w:szCs w:val="22"/>
                </w:rPr>
                <w:delText>Competent authority</w:delText>
              </w:r>
            </w:del>
          </w:p>
          <w:p w14:paraId="47C43437" w14:textId="63C7258A" w:rsidR="00F211ED" w:rsidRPr="006B0203" w:rsidDel="00E9698E" w:rsidRDefault="00F211ED" w:rsidP="009862C5">
            <w:pPr>
              <w:pStyle w:val="Tablelevel2"/>
              <w:rPr>
                <w:del w:id="1030" w:author="Jillian Carson-Jackson" w:date="2020-12-27T16:08:00Z"/>
                <w:rFonts w:ascii="Calibri" w:hAnsi="Calibri"/>
                <w:sz w:val="22"/>
                <w:szCs w:val="22"/>
              </w:rPr>
            </w:pPr>
            <w:del w:id="1031" w:author="Jillian Carson-Jackson" w:date="2020-12-27T16:08:00Z">
              <w:r w:rsidRPr="006B0203" w:rsidDel="00E9698E">
                <w:rPr>
                  <w:rFonts w:ascii="Calibri" w:hAnsi="Calibri"/>
                  <w:sz w:val="22"/>
                  <w:szCs w:val="22"/>
                </w:rPr>
                <w:delText>VTS authority</w:delText>
              </w:r>
            </w:del>
          </w:p>
          <w:p w14:paraId="4D13FE4B" w14:textId="6B2DE212" w:rsidR="00F211ED" w:rsidRPr="006B0203" w:rsidDel="00E9698E" w:rsidRDefault="00F211ED" w:rsidP="009862C5">
            <w:pPr>
              <w:pStyle w:val="Tablelevel2"/>
              <w:rPr>
                <w:del w:id="1032" w:author="Jillian Carson-Jackson" w:date="2020-12-27T16:08:00Z"/>
                <w:rFonts w:ascii="Calibri" w:hAnsi="Calibri"/>
                <w:sz w:val="22"/>
                <w:szCs w:val="22"/>
              </w:rPr>
            </w:pPr>
            <w:del w:id="1033" w:author="Jillian Carson-Jackson" w:date="2020-12-27T16:08:00Z">
              <w:r w:rsidRPr="006B0203" w:rsidDel="00E9698E">
                <w:rPr>
                  <w:rFonts w:ascii="Calibri" w:hAnsi="Calibri"/>
                  <w:sz w:val="22"/>
                  <w:szCs w:val="22"/>
                </w:rPr>
                <w:delText>Personnel</w:delText>
              </w:r>
            </w:del>
          </w:p>
          <w:p w14:paraId="130F54B2" w14:textId="5A46CD0A" w:rsidR="00F211ED" w:rsidRPr="006B0203" w:rsidDel="00E9698E" w:rsidRDefault="00F211ED" w:rsidP="009862C5">
            <w:pPr>
              <w:pStyle w:val="BodyText"/>
              <w:rPr>
                <w:del w:id="1034" w:author="Jillian Carson-Jackson" w:date="2020-12-27T16:08:00Z"/>
                <w:rFonts w:ascii="Calibri" w:hAnsi="Calibri"/>
                <w:szCs w:val="22"/>
              </w:rPr>
            </w:pPr>
          </w:p>
        </w:tc>
        <w:tc>
          <w:tcPr>
            <w:tcW w:w="3118" w:type="dxa"/>
            <w:shd w:val="clear" w:color="auto" w:fill="D9D9D9" w:themeFill="background1" w:themeFillShade="D9"/>
          </w:tcPr>
          <w:p w14:paraId="4E30F526" w14:textId="6934E640" w:rsidR="00F211ED" w:rsidRPr="006B0203" w:rsidDel="00E9698E" w:rsidRDefault="00F211ED" w:rsidP="009862C5">
            <w:pPr>
              <w:pStyle w:val="Tablelevel2"/>
              <w:ind w:left="0"/>
              <w:jc w:val="center"/>
              <w:rPr>
                <w:del w:id="1035" w:author="Jillian Carson-Jackson" w:date="2020-12-27T16:08:00Z"/>
                <w:rFonts w:ascii="Calibri" w:hAnsi="Calibri"/>
                <w:sz w:val="22"/>
                <w:szCs w:val="22"/>
              </w:rPr>
            </w:pPr>
          </w:p>
        </w:tc>
        <w:tc>
          <w:tcPr>
            <w:tcW w:w="2835" w:type="dxa"/>
            <w:shd w:val="clear" w:color="auto" w:fill="D9D9D9" w:themeFill="background1" w:themeFillShade="D9"/>
          </w:tcPr>
          <w:p w14:paraId="47398D65" w14:textId="2D721B7D" w:rsidR="00F211ED" w:rsidRPr="006B0203" w:rsidDel="00E9698E" w:rsidRDefault="00F211ED" w:rsidP="009862C5">
            <w:pPr>
              <w:pStyle w:val="Tablelevel2"/>
              <w:ind w:left="0"/>
              <w:jc w:val="center"/>
              <w:rPr>
                <w:del w:id="1036" w:author="Jillian Carson-Jackson" w:date="2020-12-27T16:08:00Z"/>
                <w:rFonts w:ascii="Calibri" w:hAnsi="Calibri"/>
                <w:sz w:val="22"/>
                <w:szCs w:val="22"/>
              </w:rPr>
            </w:pPr>
          </w:p>
        </w:tc>
      </w:tr>
      <w:tr w:rsidR="00F211ED" w:rsidRPr="006B0203" w:rsidDel="00E9698E" w14:paraId="6210F2E5" w14:textId="4DE8DBD9" w:rsidTr="00575E73">
        <w:trPr>
          <w:cantSplit/>
          <w:trHeight w:hRule="exact" w:val="340"/>
          <w:jc w:val="center"/>
          <w:del w:id="1037" w:author="Jillian Carson-Jackson" w:date="2020-12-27T16:08:00Z"/>
        </w:trPr>
        <w:tc>
          <w:tcPr>
            <w:tcW w:w="8330" w:type="dxa"/>
            <w:shd w:val="clear" w:color="auto" w:fill="D9D9D9" w:themeFill="background1" w:themeFillShade="D9"/>
          </w:tcPr>
          <w:p w14:paraId="35B4EE55" w14:textId="7EA0EBE5" w:rsidR="00F211ED" w:rsidRPr="006B0203" w:rsidDel="00E9698E" w:rsidRDefault="00F211ED" w:rsidP="009862C5">
            <w:pPr>
              <w:pStyle w:val="Tablelevel1"/>
              <w:rPr>
                <w:del w:id="1038" w:author="Jillian Carson-Jackson" w:date="2020-12-27T16:08:00Z"/>
                <w:rFonts w:ascii="Calibri" w:hAnsi="Calibri"/>
                <w:szCs w:val="22"/>
                <w:lang w:eastAsia="en-GB"/>
              </w:rPr>
            </w:pPr>
            <w:del w:id="1039" w:author="Jillian Carson-Jackson" w:date="2020-12-27T16:08:00Z">
              <w:r w:rsidRPr="006B0203" w:rsidDel="00E9698E">
                <w:rPr>
                  <w:rFonts w:ascii="Calibri" w:hAnsi="Calibri"/>
                  <w:szCs w:val="22"/>
                  <w:lang w:eastAsia="en-GB"/>
                </w:rPr>
                <w:delText xml:space="preserve">Carriage of relevant ship certificates </w:delText>
              </w:r>
            </w:del>
          </w:p>
        </w:tc>
        <w:tc>
          <w:tcPr>
            <w:tcW w:w="3118" w:type="dxa"/>
            <w:shd w:val="clear" w:color="auto" w:fill="D9D9D9" w:themeFill="background1" w:themeFillShade="D9"/>
          </w:tcPr>
          <w:p w14:paraId="792804D9" w14:textId="7E86AA52" w:rsidR="00F211ED" w:rsidRPr="006B0203" w:rsidDel="00E9698E" w:rsidRDefault="00F211ED" w:rsidP="009862C5">
            <w:pPr>
              <w:pStyle w:val="Tablelevel2"/>
              <w:ind w:left="0"/>
              <w:jc w:val="center"/>
              <w:rPr>
                <w:del w:id="1040" w:author="Jillian Carson-Jackson" w:date="2020-12-27T16:08:00Z"/>
                <w:rFonts w:ascii="Calibri" w:hAnsi="Calibri"/>
                <w:sz w:val="22"/>
                <w:szCs w:val="22"/>
              </w:rPr>
            </w:pPr>
          </w:p>
        </w:tc>
        <w:tc>
          <w:tcPr>
            <w:tcW w:w="2835" w:type="dxa"/>
            <w:shd w:val="clear" w:color="auto" w:fill="D9D9D9" w:themeFill="background1" w:themeFillShade="D9"/>
          </w:tcPr>
          <w:p w14:paraId="0F4EEE19" w14:textId="0F410EFE" w:rsidR="00F211ED" w:rsidRPr="006B0203" w:rsidDel="00E9698E" w:rsidRDefault="00F211ED" w:rsidP="009862C5">
            <w:pPr>
              <w:pStyle w:val="Tablelevel2"/>
              <w:ind w:left="0"/>
              <w:jc w:val="center"/>
              <w:rPr>
                <w:del w:id="1041" w:author="Jillian Carson-Jackson" w:date="2020-12-27T16:08:00Z"/>
                <w:rFonts w:ascii="Calibri" w:hAnsi="Calibri"/>
                <w:sz w:val="22"/>
                <w:szCs w:val="22"/>
              </w:rPr>
            </w:pPr>
          </w:p>
        </w:tc>
      </w:tr>
      <w:tr w:rsidR="00F211ED" w:rsidRPr="006B0203" w:rsidDel="00E9698E" w14:paraId="51C7CD5D" w14:textId="17CC4707" w:rsidTr="00575E73">
        <w:trPr>
          <w:cantSplit/>
          <w:trHeight w:hRule="exact" w:val="467"/>
          <w:jc w:val="center"/>
          <w:del w:id="1042" w:author="Jillian Carson-Jackson" w:date="2020-12-27T16:08:00Z"/>
        </w:trPr>
        <w:tc>
          <w:tcPr>
            <w:tcW w:w="8330" w:type="dxa"/>
            <w:shd w:val="clear" w:color="auto" w:fill="D9D9D9" w:themeFill="background1" w:themeFillShade="D9"/>
            <w:vAlign w:val="center"/>
          </w:tcPr>
          <w:p w14:paraId="3F4335C6" w14:textId="305DD990" w:rsidR="00F211ED" w:rsidRPr="006B0203" w:rsidDel="00E9698E" w:rsidRDefault="00F211ED" w:rsidP="009862C5">
            <w:pPr>
              <w:pStyle w:val="Tablelevel1bold"/>
              <w:rPr>
                <w:del w:id="1043" w:author="Jillian Carson-Jackson" w:date="2020-12-27T16:08:00Z"/>
                <w:rFonts w:ascii="Calibri" w:hAnsi="Calibri"/>
                <w:sz w:val="22"/>
                <w:szCs w:val="22"/>
              </w:rPr>
            </w:pPr>
            <w:del w:id="1044" w:author="Jillian Carson-Jackson" w:date="2020-12-27T16:08:00Z">
              <w:r w:rsidRPr="006B0203" w:rsidDel="00E9698E">
                <w:rPr>
                  <w:rFonts w:ascii="Calibri" w:hAnsi="Calibri"/>
                  <w:sz w:val="22"/>
                  <w:szCs w:val="22"/>
                </w:rPr>
                <w:delText>Roles and responsibilities</w:delText>
              </w:r>
            </w:del>
          </w:p>
        </w:tc>
        <w:tc>
          <w:tcPr>
            <w:tcW w:w="3118" w:type="dxa"/>
            <w:shd w:val="clear" w:color="auto" w:fill="D9D9D9" w:themeFill="background1" w:themeFillShade="D9"/>
          </w:tcPr>
          <w:p w14:paraId="1072CD11" w14:textId="1B70421B" w:rsidR="00F211ED" w:rsidRPr="006B0203" w:rsidDel="00E9698E" w:rsidRDefault="00F211ED" w:rsidP="009862C5">
            <w:pPr>
              <w:pStyle w:val="Tablelevel2"/>
              <w:ind w:left="0"/>
              <w:jc w:val="center"/>
              <w:rPr>
                <w:del w:id="1045" w:author="Jillian Carson-Jackson" w:date="2020-12-27T16:08:00Z"/>
                <w:rFonts w:ascii="Calibri" w:hAnsi="Calibri"/>
                <w:sz w:val="22"/>
                <w:szCs w:val="22"/>
              </w:rPr>
            </w:pPr>
          </w:p>
        </w:tc>
        <w:tc>
          <w:tcPr>
            <w:tcW w:w="2835" w:type="dxa"/>
            <w:shd w:val="clear" w:color="auto" w:fill="D9D9D9" w:themeFill="background1" w:themeFillShade="D9"/>
          </w:tcPr>
          <w:p w14:paraId="1F31BA61" w14:textId="3CA4C2A7" w:rsidR="00F211ED" w:rsidRPr="006B0203" w:rsidDel="00E9698E" w:rsidRDefault="00F211ED" w:rsidP="009862C5">
            <w:pPr>
              <w:pStyle w:val="Tablelevel2"/>
              <w:ind w:left="0"/>
              <w:jc w:val="center"/>
              <w:rPr>
                <w:del w:id="1046" w:author="Jillian Carson-Jackson" w:date="2020-12-27T16:08:00Z"/>
                <w:rFonts w:ascii="Calibri" w:hAnsi="Calibri"/>
                <w:sz w:val="22"/>
                <w:szCs w:val="22"/>
              </w:rPr>
            </w:pPr>
          </w:p>
        </w:tc>
      </w:tr>
      <w:tr w:rsidR="00F211ED" w:rsidRPr="006B0203" w:rsidDel="00E9698E" w14:paraId="2BB36E55" w14:textId="24C856C9" w:rsidTr="00575E73">
        <w:trPr>
          <w:cantSplit/>
          <w:trHeight w:hRule="exact" w:val="568"/>
          <w:jc w:val="center"/>
          <w:del w:id="1047" w:author="Jillian Carson-Jackson" w:date="2020-12-27T16:08:00Z"/>
        </w:trPr>
        <w:tc>
          <w:tcPr>
            <w:tcW w:w="8330" w:type="dxa"/>
            <w:shd w:val="clear" w:color="auto" w:fill="D9D9D9" w:themeFill="background1" w:themeFillShade="D9"/>
          </w:tcPr>
          <w:p w14:paraId="791E567A" w14:textId="4B851B6B" w:rsidR="00F211ED" w:rsidRPr="006B0203" w:rsidDel="00E9698E" w:rsidRDefault="00F211ED" w:rsidP="009862C5">
            <w:pPr>
              <w:pStyle w:val="Tablelevel1"/>
              <w:rPr>
                <w:del w:id="1048" w:author="Jillian Carson-Jackson" w:date="2020-12-27T16:08:00Z"/>
                <w:rFonts w:ascii="Calibri" w:hAnsi="Calibri"/>
                <w:i/>
                <w:szCs w:val="22"/>
                <w:lang w:eastAsia="en-GB"/>
              </w:rPr>
            </w:pPr>
            <w:del w:id="1049" w:author="Jillian Carson-Jackson" w:date="2020-12-27T16:08:00Z">
              <w:r w:rsidRPr="006B0203" w:rsidDel="00E9698E">
                <w:rPr>
                  <w:rFonts w:ascii="Calibri" w:hAnsi="Calibri"/>
                  <w:i/>
                  <w:szCs w:val="22"/>
                  <w:lang w:eastAsia="en-GB"/>
                </w:rPr>
                <w:delText>Explain the roles, responsibilities of and relationships between ship masters, marine pilots, VTS and allied services</w:delText>
              </w:r>
            </w:del>
          </w:p>
        </w:tc>
        <w:tc>
          <w:tcPr>
            <w:tcW w:w="3118" w:type="dxa"/>
            <w:shd w:val="clear" w:color="auto" w:fill="D9D9D9" w:themeFill="background1" w:themeFillShade="D9"/>
          </w:tcPr>
          <w:p w14:paraId="1BE88387" w14:textId="4C79C4E4" w:rsidR="00F211ED" w:rsidRPr="006B0203" w:rsidDel="00E9698E" w:rsidRDefault="00F211ED" w:rsidP="009862C5">
            <w:pPr>
              <w:pStyle w:val="Tablelevel2"/>
              <w:ind w:left="0"/>
              <w:jc w:val="center"/>
              <w:rPr>
                <w:del w:id="1050" w:author="Jillian Carson-Jackson" w:date="2020-12-27T16:08:00Z"/>
                <w:rFonts w:ascii="Calibri" w:hAnsi="Calibri"/>
                <w:sz w:val="22"/>
                <w:szCs w:val="22"/>
              </w:rPr>
            </w:pPr>
          </w:p>
        </w:tc>
        <w:tc>
          <w:tcPr>
            <w:tcW w:w="2835" w:type="dxa"/>
            <w:shd w:val="clear" w:color="auto" w:fill="D9D9D9" w:themeFill="background1" w:themeFillShade="D9"/>
          </w:tcPr>
          <w:p w14:paraId="420A999A" w14:textId="768343AE" w:rsidR="00F211ED" w:rsidRPr="006B0203" w:rsidDel="00E9698E" w:rsidRDefault="00F211ED" w:rsidP="009862C5">
            <w:pPr>
              <w:pStyle w:val="Tablelevel2"/>
              <w:ind w:left="0"/>
              <w:jc w:val="center"/>
              <w:rPr>
                <w:del w:id="1051" w:author="Jillian Carson-Jackson" w:date="2020-12-27T16:08:00Z"/>
                <w:rFonts w:ascii="Calibri" w:hAnsi="Calibri"/>
                <w:sz w:val="22"/>
                <w:szCs w:val="22"/>
              </w:rPr>
            </w:pPr>
          </w:p>
        </w:tc>
      </w:tr>
      <w:tr w:rsidR="00F211ED" w:rsidRPr="006B0203" w:rsidDel="00E9698E" w14:paraId="27EA33B6" w14:textId="07ED2BE1" w:rsidTr="00575E73">
        <w:trPr>
          <w:cantSplit/>
          <w:trHeight w:hRule="exact" w:val="937"/>
          <w:jc w:val="center"/>
          <w:del w:id="1052" w:author="Jillian Carson-Jackson" w:date="2020-12-27T16:08:00Z"/>
        </w:trPr>
        <w:tc>
          <w:tcPr>
            <w:tcW w:w="8330" w:type="dxa"/>
            <w:shd w:val="clear" w:color="auto" w:fill="D9D9D9" w:themeFill="background1" w:themeFillShade="D9"/>
          </w:tcPr>
          <w:p w14:paraId="1D9C6E00" w14:textId="48C8DC9E" w:rsidR="00F211ED" w:rsidRPr="006B0203" w:rsidDel="00E9698E" w:rsidRDefault="00F211ED" w:rsidP="009862C5">
            <w:pPr>
              <w:pStyle w:val="Tablelevel1bold"/>
              <w:rPr>
                <w:del w:id="1053" w:author="Jillian Carson-Jackson" w:date="2020-12-27T16:08:00Z"/>
                <w:rFonts w:ascii="Calibri" w:hAnsi="Calibri"/>
                <w:b w:val="0"/>
                <w:sz w:val="22"/>
                <w:szCs w:val="22"/>
              </w:rPr>
            </w:pPr>
            <w:del w:id="1054" w:author="Jillian Carson-Jackson" w:date="2020-12-27T16:08:00Z">
              <w:r w:rsidRPr="006B0203" w:rsidDel="00E9698E">
                <w:rPr>
                  <w:rFonts w:ascii="Calibri" w:hAnsi="Calibri"/>
                  <w:b w:val="0"/>
                  <w:sz w:val="22"/>
                  <w:szCs w:val="22"/>
                </w:rPr>
                <w:delText>Ship masters</w:delText>
              </w:r>
            </w:del>
          </w:p>
          <w:p w14:paraId="1534B58B" w14:textId="77B3BAC2" w:rsidR="00F211ED" w:rsidRPr="006B0203" w:rsidDel="00E9698E" w:rsidRDefault="00F211ED" w:rsidP="009862C5">
            <w:pPr>
              <w:pStyle w:val="Tablelevel2"/>
              <w:rPr>
                <w:del w:id="1055" w:author="Jillian Carson-Jackson" w:date="2020-12-27T16:08:00Z"/>
                <w:rFonts w:ascii="Calibri" w:hAnsi="Calibri"/>
                <w:sz w:val="22"/>
                <w:szCs w:val="22"/>
              </w:rPr>
            </w:pPr>
            <w:del w:id="1056" w:author="Jillian Carson-Jackson" w:date="2020-12-27T16:08:00Z">
              <w:r w:rsidRPr="006B0203" w:rsidDel="00E9698E">
                <w:rPr>
                  <w:rFonts w:ascii="Calibri" w:hAnsi="Calibri"/>
                  <w:sz w:val="22"/>
                  <w:szCs w:val="22"/>
                </w:rPr>
                <w:delText>Responsibility of the ship master</w:delText>
              </w:r>
            </w:del>
          </w:p>
          <w:p w14:paraId="22254A2C" w14:textId="2C17271D" w:rsidR="00F211ED" w:rsidRPr="006B0203" w:rsidDel="00E9698E" w:rsidRDefault="00F211ED" w:rsidP="009862C5">
            <w:pPr>
              <w:pStyle w:val="Tablelevel2"/>
              <w:rPr>
                <w:del w:id="1057" w:author="Jillian Carson-Jackson" w:date="2020-12-27T16:08:00Z"/>
                <w:rFonts w:ascii="Calibri" w:hAnsi="Calibri"/>
                <w:sz w:val="22"/>
                <w:szCs w:val="22"/>
              </w:rPr>
            </w:pPr>
            <w:del w:id="1058" w:author="Jillian Carson-Jackson" w:date="2020-12-27T16:08:00Z">
              <w:r w:rsidRPr="006B0203" w:rsidDel="00E9698E">
                <w:rPr>
                  <w:rFonts w:ascii="Calibri" w:hAnsi="Calibri"/>
                  <w:sz w:val="22"/>
                  <w:szCs w:val="22"/>
                </w:rPr>
                <w:delText>Responsibility of the ship master to VTS</w:delText>
              </w:r>
            </w:del>
          </w:p>
        </w:tc>
        <w:tc>
          <w:tcPr>
            <w:tcW w:w="3118" w:type="dxa"/>
            <w:shd w:val="clear" w:color="auto" w:fill="D9D9D9" w:themeFill="background1" w:themeFillShade="D9"/>
          </w:tcPr>
          <w:p w14:paraId="0B9B4810" w14:textId="0F444447" w:rsidR="00F211ED" w:rsidRPr="006B0203" w:rsidDel="00E9698E" w:rsidRDefault="00F211ED" w:rsidP="009862C5">
            <w:pPr>
              <w:pStyle w:val="Tablelevel2"/>
              <w:ind w:left="0"/>
              <w:jc w:val="center"/>
              <w:rPr>
                <w:del w:id="1059" w:author="Jillian Carson-Jackson" w:date="2020-12-27T16:08:00Z"/>
                <w:rFonts w:ascii="Calibri" w:hAnsi="Calibri"/>
                <w:sz w:val="22"/>
                <w:szCs w:val="22"/>
              </w:rPr>
            </w:pPr>
          </w:p>
        </w:tc>
        <w:tc>
          <w:tcPr>
            <w:tcW w:w="2835" w:type="dxa"/>
            <w:shd w:val="clear" w:color="auto" w:fill="D9D9D9" w:themeFill="background1" w:themeFillShade="D9"/>
          </w:tcPr>
          <w:p w14:paraId="5F284BA0" w14:textId="48FC08DF" w:rsidR="00F211ED" w:rsidRPr="006B0203" w:rsidDel="00E9698E" w:rsidRDefault="00F211ED" w:rsidP="009862C5">
            <w:pPr>
              <w:pStyle w:val="Tablelevel2"/>
              <w:ind w:left="0"/>
              <w:jc w:val="center"/>
              <w:rPr>
                <w:del w:id="1060" w:author="Jillian Carson-Jackson" w:date="2020-12-27T16:08:00Z"/>
                <w:rFonts w:ascii="Calibri" w:hAnsi="Calibri"/>
                <w:sz w:val="22"/>
                <w:szCs w:val="22"/>
              </w:rPr>
            </w:pPr>
          </w:p>
        </w:tc>
      </w:tr>
      <w:tr w:rsidR="00F211ED" w:rsidRPr="006B0203" w:rsidDel="00E9698E" w14:paraId="09D695DE" w14:textId="284628D0" w:rsidTr="00575E73">
        <w:trPr>
          <w:cantSplit/>
          <w:trHeight w:hRule="exact" w:val="978"/>
          <w:jc w:val="center"/>
          <w:del w:id="1061" w:author="Jillian Carson-Jackson" w:date="2020-12-27T16:08:00Z"/>
        </w:trPr>
        <w:tc>
          <w:tcPr>
            <w:tcW w:w="8330" w:type="dxa"/>
            <w:shd w:val="clear" w:color="auto" w:fill="D9D9D9" w:themeFill="background1" w:themeFillShade="D9"/>
          </w:tcPr>
          <w:p w14:paraId="5ECE86E3" w14:textId="483C5576" w:rsidR="00F211ED" w:rsidRPr="006B0203" w:rsidDel="00E9698E" w:rsidRDefault="00F211ED" w:rsidP="009862C5">
            <w:pPr>
              <w:pStyle w:val="Tablelevel1bold"/>
              <w:rPr>
                <w:del w:id="1062" w:author="Jillian Carson-Jackson" w:date="2020-12-27T16:08:00Z"/>
                <w:rFonts w:ascii="Calibri" w:hAnsi="Calibri"/>
                <w:b w:val="0"/>
                <w:sz w:val="22"/>
                <w:szCs w:val="22"/>
              </w:rPr>
            </w:pPr>
            <w:del w:id="1063" w:author="Jillian Carson-Jackson" w:date="2020-12-27T16:08:00Z">
              <w:r w:rsidRPr="006B0203" w:rsidDel="00E9698E">
                <w:rPr>
                  <w:rFonts w:ascii="Calibri" w:hAnsi="Calibri"/>
                  <w:b w:val="0"/>
                  <w:sz w:val="22"/>
                  <w:szCs w:val="22"/>
                </w:rPr>
                <w:delText>Marine pilots</w:delText>
              </w:r>
            </w:del>
          </w:p>
          <w:p w14:paraId="34198E07" w14:textId="2816B2E1" w:rsidR="00F211ED" w:rsidRPr="006B0203" w:rsidDel="00E9698E" w:rsidRDefault="00F211ED" w:rsidP="009862C5">
            <w:pPr>
              <w:pStyle w:val="Tablelevel2"/>
              <w:rPr>
                <w:del w:id="1064" w:author="Jillian Carson-Jackson" w:date="2020-12-27T16:08:00Z"/>
                <w:rFonts w:ascii="Calibri" w:hAnsi="Calibri"/>
                <w:sz w:val="22"/>
                <w:szCs w:val="22"/>
              </w:rPr>
            </w:pPr>
            <w:del w:id="1065" w:author="Jillian Carson-Jackson" w:date="2020-12-27T16:08:00Z">
              <w:r w:rsidRPr="006B0203" w:rsidDel="00E9698E">
                <w:rPr>
                  <w:rFonts w:ascii="Calibri" w:hAnsi="Calibri"/>
                  <w:sz w:val="22"/>
                  <w:szCs w:val="22"/>
                </w:rPr>
                <w:delText>Responsibility of the pilot to the ship master</w:delText>
              </w:r>
            </w:del>
          </w:p>
          <w:p w14:paraId="536A7B08" w14:textId="6BA1C786" w:rsidR="00F211ED" w:rsidRPr="006B0203" w:rsidDel="00E9698E" w:rsidRDefault="00F211ED" w:rsidP="009862C5">
            <w:pPr>
              <w:pStyle w:val="Tablelevel2"/>
              <w:rPr>
                <w:del w:id="1066" w:author="Jillian Carson-Jackson" w:date="2020-12-27T16:08:00Z"/>
                <w:rFonts w:ascii="Calibri" w:hAnsi="Calibri"/>
                <w:sz w:val="22"/>
                <w:szCs w:val="22"/>
              </w:rPr>
            </w:pPr>
            <w:del w:id="1067" w:author="Jillian Carson-Jackson" w:date="2020-12-27T16:08:00Z">
              <w:r w:rsidRPr="006B0203" w:rsidDel="00E9698E">
                <w:rPr>
                  <w:rFonts w:ascii="Calibri" w:hAnsi="Calibri"/>
                  <w:sz w:val="22"/>
                  <w:szCs w:val="22"/>
                </w:rPr>
                <w:delText>Responsibility of the pilot to VTS</w:delText>
              </w:r>
            </w:del>
          </w:p>
        </w:tc>
        <w:tc>
          <w:tcPr>
            <w:tcW w:w="3118" w:type="dxa"/>
            <w:shd w:val="clear" w:color="auto" w:fill="D9D9D9" w:themeFill="background1" w:themeFillShade="D9"/>
          </w:tcPr>
          <w:p w14:paraId="36FECF9A" w14:textId="3870594A" w:rsidR="00F211ED" w:rsidRPr="006B0203" w:rsidDel="00E9698E" w:rsidRDefault="00F211ED" w:rsidP="009862C5">
            <w:pPr>
              <w:pStyle w:val="Tablelevel2"/>
              <w:ind w:left="0"/>
              <w:jc w:val="center"/>
              <w:rPr>
                <w:del w:id="1068" w:author="Jillian Carson-Jackson" w:date="2020-12-27T16:08:00Z"/>
                <w:rFonts w:ascii="Calibri" w:hAnsi="Calibri"/>
                <w:sz w:val="22"/>
                <w:szCs w:val="22"/>
              </w:rPr>
            </w:pPr>
          </w:p>
        </w:tc>
        <w:tc>
          <w:tcPr>
            <w:tcW w:w="2835" w:type="dxa"/>
            <w:shd w:val="clear" w:color="auto" w:fill="D9D9D9" w:themeFill="background1" w:themeFillShade="D9"/>
          </w:tcPr>
          <w:p w14:paraId="686F1DC9" w14:textId="491E3E3B" w:rsidR="00F211ED" w:rsidRPr="006B0203" w:rsidDel="00E9698E" w:rsidRDefault="00F211ED" w:rsidP="009862C5">
            <w:pPr>
              <w:pStyle w:val="Tablelevel2"/>
              <w:ind w:left="0"/>
              <w:jc w:val="center"/>
              <w:rPr>
                <w:del w:id="1069" w:author="Jillian Carson-Jackson" w:date="2020-12-27T16:08:00Z"/>
                <w:rFonts w:ascii="Calibri" w:hAnsi="Calibri"/>
                <w:sz w:val="22"/>
                <w:szCs w:val="22"/>
              </w:rPr>
            </w:pPr>
          </w:p>
        </w:tc>
      </w:tr>
      <w:tr w:rsidR="00F211ED" w:rsidRPr="006B0203" w:rsidDel="00E9698E" w14:paraId="1138DFF9" w14:textId="6B05BA19" w:rsidTr="00575E73">
        <w:trPr>
          <w:cantSplit/>
          <w:trHeight w:hRule="exact" w:val="985"/>
          <w:jc w:val="center"/>
          <w:del w:id="1070" w:author="Jillian Carson-Jackson" w:date="2020-12-27T16:08:00Z"/>
        </w:trPr>
        <w:tc>
          <w:tcPr>
            <w:tcW w:w="8330" w:type="dxa"/>
            <w:shd w:val="clear" w:color="auto" w:fill="D9D9D9" w:themeFill="background1" w:themeFillShade="D9"/>
          </w:tcPr>
          <w:p w14:paraId="08402411" w14:textId="43E8CBF0" w:rsidR="00F211ED" w:rsidRPr="006B0203" w:rsidDel="00E9698E" w:rsidRDefault="00F211ED" w:rsidP="009862C5">
            <w:pPr>
              <w:pStyle w:val="Tablelevel1bold"/>
              <w:rPr>
                <w:del w:id="1071" w:author="Jillian Carson-Jackson" w:date="2020-12-27T16:08:00Z"/>
                <w:rFonts w:ascii="Calibri" w:hAnsi="Calibri"/>
                <w:b w:val="0"/>
                <w:sz w:val="22"/>
                <w:szCs w:val="22"/>
              </w:rPr>
            </w:pPr>
            <w:del w:id="1072" w:author="Jillian Carson-Jackson" w:date="2020-12-27T16:08:00Z">
              <w:r w:rsidRPr="006B0203" w:rsidDel="00E9698E">
                <w:rPr>
                  <w:rFonts w:ascii="Calibri" w:hAnsi="Calibri"/>
                  <w:b w:val="0"/>
                  <w:sz w:val="22"/>
                  <w:szCs w:val="22"/>
                </w:rPr>
                <w:delText xml:space="preserve">VTS </w:delText>
              </w:r>
            </w:del>
          </w:p>
          <w:p w14:paraId="1FB45F6B" w14:textId="5E623AA1" w:rsidR="00F211ED" w:rsidRPr="006B0203" w:rsidDel="00E9698E" w:rsidRDefault="00F211ED" w:rsidP="009862C5">
            <w:pPr>
              <w:pStyle w:val="Tablelevel2"/>
              <w:rPr>
                <w:del w:id="1073" w:author="Jillian Carson-Jackson" w:date="2020-12-27T16:08:00Z"/>
                <w:rFonts w:ascii="Calibri" w:hAnsi="Calibri"/>
                <w:sz w:val="22"/>
                <w:szCs w:val="22"/>
              </w:rPr>
            </w:pPr>
            <w:del w:id="1074" w:author="Jillian Carson-Jackson" w:date="2020-12-27T16:08:00Z">
              <w:r w:rsidRPr="006B0203" w:rsidDel="00E9698E">
                <w:rPr>
                  <w:rFonts w:ascii="Calibri" w:hAnsi="Calibri"/>
                  <w:sz w:val="22"/>
                  <w:szCs w:val="22"/>
                </w:rPr>
                <w:delText>Responsibility to the master and pilot</w:delText>
              </w:r>
            </w:del>
          </w:p>
          <w:p w14:paraId="65BD4B09" w14:textId="5C507045" w:rsidR="00F211ED" w:rsidRPr="006B0203" w:rsidDel="00E9698E" w:rsidRDefault="00F211ED" w:rsidP="009862C5">
            <w:pPr>
              <w:pStyle w:val="Tablelevel2"/>
              <w:rPr>
                <w:del w:id="1075" w:author="Jillian Carson-Jackson" w:date="2020-12-27T16:08:00Z"/>
                <w:rFonts w:ascii="Calibri" w:hAnsi="Calibri"/>
                <w:sz w:val="22"/>
                <w:szCs w:val="22"/>
              </w:rPr>
            </w:pPr>
            <w:del w:id="1076" w:author="Jillian Carson-Jackson" w:date="2020-12-27T16:08:00Z">
              <w:r w:rsidRPr="006B0203" w:rsidDel="00E9698E">
                <w:rPr>
                  <w:rFonts w:ascii="Calibri" w:hAnsi="Calibri"/>
                  <w:sz w:val="22"/>
                  <w:szCs w:val="22"/>
                </w:rPr>
                <w:delText>Responsibility of VTS to allied services</w:delText>
              </w:r>
            </w:del>
          </w:p>
        </w:tc>
        <w:tc>
          <w:tcPr>
            <w:tcW w:w="3118" w:type="dxa"/>
            <w:shd w:val="clear" w:color="auto" w:fill="D9D9D9" w:themeFill="background1" w:themeFillShade="D9"/>
          </w:tcPr>
          <w:p w14:paraId="29F476D5" w14:textId="14EFF1FE" w:rsidR="00F211ED" w:rsidRPr="006B0203" w:rsidDel="00E9698E" w:rsidRDefault="00F211ED" w:rsidP="009862C5">
            <w:pPr>
              <w:pStyle w:val="Tablelevel2"/>
              <w:ind w:left="0"/>
              <w:jc w:val="center"/>
              <w:rPr>
                <w:del w:id="1077" w:author="Jillian Carson-Jackson" w:date="2020-12-27T16:08:00Z"/>
                <w:rFonts w:ascii="Calibri" w:hAnsi="Calibri"/>
                <w:sz w:val="22"/>
                <w:szCs w:val="22"/>
              </w:rPr>
            </w:pPr>
          </w:p>
        </w:tc>
        <w:tc>
          <w:tcPr>
            <w:tcW w:w="2835" w:type="dxa"/>
            <w:shd w:val="clear" w:color="auto" w:fill="D9D9D9" w:themeFill="background1" w:themeFillShade="D9"/>
          </w:tcPr>
          <w:p w14:paraId="227F85B3" w14:textId="54235877" w:rsidR="00F211ED" w:rsidRPr="006B0203" w:rsidDel="00E9698E" w:rsidRDefault="00F211ED" w:rsidP="009862C5">
            <w:pPr>
              <w:pStyle w:val="Tablelevel2"/>
              <w:ind w:left="0"/>
              <w:jc w:val="center"/>
              <w:rPr>
                <w:del w:id="1078" w:author="Jillian Carson-Jackson" w:date="2020-12-27T16:08:00Z"/>
                <w:rFonts w:ascii="Calibri" w:hAnsi="Calibri"/>
                <w:sz w:val="22"/>
                <w:szCs w:val="22"/>
              </w:rPr>
            </w:pPr>
          </w:p>
        </w:tc>
      </w:tr>
      <w:tr w:rsidR="00F211ED" w:rsidRPr="006B0203" w:rsidDel="00E9698E" w14:paraId="1FA6B54D" w14:textId="73D39F6F" w:rsidTr="00575E73">
        <w:trPr>
          <w:cantSplit/>
          <w:trHeight w:hRule="exact" w:val="985"/>
          <w:jc w:val="center"/>
          <w:del w:id="1079" w:author="Jillian Carson-Jackson" w:date="2020-12-27T16:08:00Z"/>
        </w:trPr>
        <w:tc>
          <w:tcPr>
            <w:tcW w:w="8330" w:type="dxa"/>
            <w:shd w:val="clear" w:color="auto" w:fill="D9D9D9" w:themeFill="background1" w:themeFillShade="D9"/>
          </w:tcPr>
          <w:p w14:paraId="4DF512EC" w14:textId="73E8143B" w:rsidR="00F211ED" w:rsidRPr="006B0203" w:rsidDel="00E9698E" w:rsidRDefault="00F211ED" w:rsidP="009862C5">
            <w:pPr>
              <w:pStyle w:val="Tablelevel1bold"/>
              <w:rPr>
                <w:del w:id="1080" w:author="Jillian Carson-Jackson" w:date="2020-12-27T16:08:00Z"/>
                <w:rFonts w:ascii="Calibri" w:hAnsi="Calibri"/>
                <w:b w:val="0"/>
                <w:sz w:val="22"/>
                <w:szCs w:val="22"/>
              </w:rPr>
            </w:pPr>
            <w:del w:id="1081" w:author="Jillian Carson-Jackson" w:date="2020-12-27T16:08:00Z">
              <w:r w:rsidRPr="006B0203" w:rsidDel="00E9698E">
                <w:rPr>
                  <w:rFonts w:ascii="Calibri" w:hAnsi="Calibri"/>
                  <w:b w:val="0"/>
                  <w:sz w:val="22"/>
                  <w:szCs w:val="22"/>
                </w:rPr>
                <w:delText>Allied services</w:delText>
              </w:r>
            </w:del>
          </w:p>
          <w:p w14:paraId="4DE3BBCE" w14:textId="74FFA244" w:rsidR="00F211ED" w:rsidRPr="006B0203" w:rsidDel="00E9698E" w:rsidRDefault="00F211ED" w:rsidP="009862C5">
            <w:pPr>
              <w:pStyle w:val="Tablelevel2"/>
              <w:rPr>
                <w:del w:id="1082" w:author="Jillian Carson-Jackson" w:date="2020-12-27T16:08:00Z"/>
                <w:rFonts w:ascii="Calibri" w:hAnsi="Calibri"/>
                <w:sz w:val="22"/>
                <w:szCs w:val="22"/>
              </w:rPr>
            </w:pPr>
            <w:del w:id="1083" w:author="Jillian Carson-Jackson" w:date="2020-12-27T16:08:00Z">
              <w:r w:rsidRPr="006B0203" w:rsidDel="00E9698E">
                <w:rPr>
                  <w:rFonts w:ascii="Calibri" w:hAnsi="Calibri"/>
                  <w:sz w:val="22"/>
                  <w:szCs w:val="22"/>
                </w:rPr>
                <w:delText>Knowledge of allied services (i.e. harbour master, port authority)</w:delText>
              </w:r>
            </w:del>
          </w:p>
          <w:p w14:paraId="34A8A009" w14:textId="569C742A" w:rsidR="00F211ED" w:rsidRPr="006B0203" w:rsidDel="00E9698E" w:rsidRDefault="00F211ED" w:rsidP="009862C5">
            <w:pPr>
              <w:pStyle w:val="Tablelevel2"/>
              <w:rPr>
                <w:del w:id="1084" w:author="Jillian Carson-Jackson" w:date="2020-12-27T16:08:00Z"/>
                <w:rFonts w:ascii="Calibri" w:hAnsi="Calibri"/>
                <w:sz w:val="22"/>
                <w:szCs w:val="22"/>
              </w:rPr>
            </w:pPr>
            <w:del w:id="1085" w:author="Jillian Carson-Jackson" w:date="2020-12-27T16:08:00Z">
              <w:r w:rsidRPr="006B0203" w:rsidDel="00E9698E">
                <w:rPr>
                  <w:rFonts w:ascii="Calibri" w:hAnsi="Calibri"/>
                  <w:sz w:val="22"/>
                  <w:szCs w:val="22"/>
                </w:rPr>
                <w:delText>Roles of allied services</w:delText>
              </w:r>
            </w:del>
          </w:p>
        </w:tc>
        <w:tc>
          <w:tcPr>
            <w:tcW w:w="3118" w:type="dxa"/>
            <w:shd w:val="clear" w:color="auto" w:fill="D9D9D9" w:themeFill="background1" w:themeFillShade="D9"/>
          </w:tcPr>
          <w:p w14:paraId="441036B6" w14:textId="4B21627F" w:rsidR="00F211ED" w:rsidRPr="006B0203" w:rsidDel="00E9698E" w:rsidRDefault="00F211ED" w:rsidP="009862C5">
            <w:pPr>
              <w:pStyle w:val="Tablelevel2"/>
              <w:ind w:left="0"/>
              <w:jc w:val="center"/>
              <w:rPr>
                <w:del w:id="1086" w:author="Jillian Carson-Jackson" w:date="2020-12-27T16:08:00Z"/>
                <w:rFonts w:ascii="Calibri" w:hAnsi="Calibri"/>
                <w:sz w:val="22"/>
                <w:szCs w:val="22"/>
              </w:rPr>
            </w:pPr>
          </w:p>
        </w:tc>
        <w:tc>
          <w:tcPr>
            <w:tcW w:w="2835" w:type="dxa"/>
            <w:shd w:val="clear" w:color="auto" w:fill="D9D9D9" w:themeFill="background1" w:themeFillShade="D9"/>
          </w:tcPr>
          <w:p w14:paraId="3D0FBBDC" w14:textId="5ACC89E9" w:rsidR="00F211ED" w:rsidRPr="006B0203" w:rsidDel="00E9698E" w:rsidRDefault="00F211ED" w:rsidP="009862C5">
            <w:pPr>
              <w:pStyle w:val="Tablelevel2"/>
              <w:ind w:left="0"/>
              <w:jc w:val="center"/>
              <w:rPr>
                <w:del w:id="1087" w:author="Jillian Carson-Jackson" w:date="2020-12-27T16:08:00Z"/>
                <w:rFonts w:ascii="Calibri" w:hAnsi="Calibri"/>
                <w:sz w:val="22"/>
                <w:szCs w:val="22"/>
              </w:rPr>
            </w:pPr>
          </w:p>
        </w:tc>
      </w:tr>
      <w:tr w:rsidR="00F211ED" w:rsidRPr="006B0203" w14:paraId="5AC56B70" w14:textId="77777777" w:rsidTr="00575E73">
        <w:trPr>
          <w:cantSplit/>
          <w:trHeight w:hRule="exact" w:val="587"/>
          <w:jc w:val="center"/>
        </w:trPr>
        <w:tc>
          <w:tcPr>
            <w:tcW w:w="8330" w:type="dxa"/>
            <w:shd w:val="clear" w:color="auto" w:fill="D9D9D9" w:themeFill="background1" w:themeFillShade="D9"/>
            <w:vAlign w:val="center"/>
          </w:tcPr>
          <w:p w14:paraId="5985FE4C" w14:textId="77777777" w:rsidR="00F211ED" w:rsidRPr="006B0203" w:rsidRDefault="00F211ED" w:rsidP="009862C5">
            <w:pPr>
              <w:pStyle w:val="Tablelevel1bold"/>
              <w:rPr>
                <w:rFonts w:ascii="Calibri" w:hAnsi="Calibri"/>
                <w:sz w:val="22"/>
                <w:szCs w:val="22"/>
              </w:rPr>
            </w:pPr>
            <w:r w:rsidRPr="006B0203">
              <w:rPr>
                <w:rFonts w:ascii="Calibri" w:hAnsi="Calibri"/>
                <w:sz w:val="22"/>
                <w:szCs w:val="22"/>
              </w:rPr>
              <w:t>VTS environment</w:t>
            </w:r>
          </w:p>
        </w:tc>
        <w:tc>
          <w:tcPr>
            <w:tcW w:w="3118" w:type="dxa"/>
            <w:shd w:val="clear" w:color="auto" w:fill="D9D9D9" w:themeFill="background1" w:themeFillShade="D9"/>
          </w:tcPr>
          <w:p w14:paraId="047993B6"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R35, R37</w:t>
            </w:r>
          </w:p>
        </w:tc>
        <w:tc>
          <w:tcPr>
            <w:tcW w:w="2835" w:type="dxa"/>
            <w:shd w:val="clear" w:color="auto" w:fill="D9D9D9" w:themeFill="background1" w:themeFillShade="D9"/>
          </w:tcPr>
          <w:p w14:paraId="47246863"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A1,A2</w:t>
            </w:r>
          </w:p>
        </w:tc>
      </w:tr>
      <w:bookmarkEnd w:id="764"/>
      <w:tr w:rsidR="00F211ED" w:rsidRPr="006B0203" w14:paraId="19D42FFF" w14:textId="77777777" w:rsidTr="00B42E95">
        <w:trPr>
          <w:cantSplit/>
          <w:trHeight w:hRule="exact" w:val="676"/>
          <w:jc w:val="center"/>
        </w:trPr>
        <w:tc>
          <w:tcPr>
            <w:tcW w:w="8330" w:type="dxa"/>
            <w:tcBorders>
              <w:bottom w:val="single" w:sz="4" w:space="0" w:color="auto"/>
            </w:tcBorders>
            <w:shd w:val="clear" w:color="auto" w:fill="D9D9D9" w:themeFill="background1" w:themeFillShade="D9"/>
          </w:tcPr>
          <w:p w14:paraId="62B7A0D8" w14:textId="77777777" w:rsidR="00F211ED" w:rsidRPr="006B0203" w:rsidRDefault="00F211ED" w:rsidP="009862C5">
            <w:pPr>
              <w:pStyle w:val="Tablelevel1"/>
              <w:rPr>
                <w:rFonts w:ascii="Calibri" w:hAnsi="Calibri"/>
                <w:i/>
                <w:szCs w:val="22"/>
                <w:lang w:eastAsia="en-GB"/>
              </w:rPr>
            </w:pPr>
            <w:r w:rsidRPr="006B0203">
              <w:rPr>
                <w:rFonts w:ascii="Calibri" w:hAnsi="Calibri"/>
                <w:i/>
                <w:szCs w:val="22"/>
                <w:lang w:eastAsia="en-GB"/>
              </w:rPr>
              <w:t>Demonstrate a knowledge of the VTS operational area, including geographical features, traffic routing measures and aids to navigation</w:t>
            </w:r>
          </w:p>
        </w:tc>
        <w:tc>
          <w:tcPr>
            <w:tcW w:w="3118" w:type="dxa"/>
            <w:tcBorders>
              <w:bottom w:val="single" w:sz="4" w:space="0" w:color="auto"/>
            </w:tcBorders>
            <w:shd w:val="clear" w:color="auto" w:fill="D9D9D9" w:themeFill="background1" w:themeFillShade="D9"/>
          </w:tcPr>
          <w:p w14:paraId="39A273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4" w:space="0" w:color="auto"/>
            </w:tcBorders>
            <w:shd w:val="clear" w:color="auto" w:fill="D9D9D9" w:themeFill="background1" w:themeFillShade="D9"/>
          </w:tcPr>
          <w:p w14:paraId="283BD12B" w14:textId="77777777" w:rsidR="00F211ED" w:rsidRPr="006B0203" w:rsidRDefault="00F211ED" w:rsidP="009862C5">
            <w:pPr>
              <w:pStyle w:val="Tablelevel2"/>
              <w:ind w:left="0"/>
              <w:jc w:val="center"/>
              <w:rPr>
                <w:rFonts w:ascii="Calibri" w:hAnsi="Calibri"/>
                <w:sz w:val="22"/>
                <w:szCs w:val="22"/>
              </w:rPr>
            </w:pPr>
          </w:p>
        </w:tc>
      </w:tr>
      <w:tr w:rsidR="00A62F5C" w:rsidRPr="006B0203" w14:paraId="4865C162" w14:textId="77777777" w:rsidTr="00BE050B">
        <w:trPr>
          <w:cantSplit/>
          <w:trHeight w:hRule="exact" w:val="811"/>
          <w:jc w:val="center"/>
          <w:ins w:id="1088" w:author="Jillian Carson-Jackson" w:date="2021-01-31T10:49:00Z"/>
        </w:trPr>
        <w:tc>
          <w:tcPr>
            <w:tcW w:w="8330" w:type="dxa"/>
            <w:tcBorders>
              <w:bottom w:val="single" w:sz="6" w:space="0" w:color="auto"/>
            </w:tcBorders>
            <w:shd w:val="clear" w:color="auto" w:fill="D9D9D9" w:themeFill="background1" w:themeFillShade="D9"/>
          </w:tcPr>
          <w:p w14:paraId="424C244B" w14:textId="77777777" w:rsidR="00A62F5C" w:rsidRDefault="00A62F5C" w:rsidP="009862C5">
            <w:pPr>
              <w:pStyle w:val="Tablelevel2"/>
              <w:ind w:left="0"/>
              <w:rPr>
                <w:ins w:id="1089" w:author="Jillian Carson-Jackson" w:date="2021-01-31T11:03:00Z"/>
                <w:rFonts w:ascii="Calibri" w:hAnsi="Calibri"/>
                <w:sz w:val="22"/>
                <w:szCs w:val="22"/>
              </w:rPr>
            </w:pPr>
            <w:ins w:id="1090" w:author="Jillian Carson-Jackson" w:date="2021-01-31T10:49:00Z">
              <w:r>
                <w:rPr>
                  <w:rFonts w:ascii="Calibri" w:hAnsi="Calibri"/>
                  <w:sz w:val="22"/>
                  <w:szCs w:val="22"/>
                </w:rPr>
                <w:t>Purpose of a VTS</w:t>
              </w:r>
            </w:ins>
          </w:p>
          <w:p w14:paraId="7C4DC299" w14:textId="763AEEC0" w:rsidR="00BE050B" w:rsidRPr="006B0203" w:rsidRDefault="00BE050B" w:rsidP="00BE050B">
            <w:pPr>
              <w:pStyle w:val="Tablelevel2"/>
              <w:ind w:left="247"/>
              <w:rPr>
                <w:ins w:id="1091" w:author="Jillian Carson-Jackson" w:date="2021-01-31T10:49:00Z"/>
                <w:rFonts w:ascii="Calibri" w:hAnsi="Calibri"/>
                <w:sz w:val="22"/>
                <w:szCs w:val="22"/>
              </w:rPr>
            </w:pPr>
            <w:commentRangeStart w:id="1092"/>
            <w:ins w:id="1093" w:author="Jillian Carson-Jackson" w:date="2021-01-31T11:03:00Z">
              <w:r>
                <w:rPr>
                  <w:rFonts w:ascii="Calibri" w:hAnsi="Calibri"/>
                  <w:sz w:val="22"/>
                  <w:szCs w:val="22"/>
                </w:rPr>
                <w:t>Role of the VTS personnel</w:t>
              </w:r>
              <w:commentRangeEnd w:id="1092"/>
              <w:r>
                <w:rPr>
                  <w:rStyle w:val="CommentReference"/>
                  <w:rFonts w:asciiTheme="minorHAnsi" w:eastAsiaTheme="minorHAnsi" w:hAnsiTheme="minorHAnsi"/>
                </w:rPr>
                <w:commentReference w:id="1092"/>
              </w:r>
            </w:ins>
          </w:p>
        </w:tc>
        <w:tc>
          <w:tcPr>
            <w:tcW w:w="3118" w:type="dxa"/>
            <w:tcBorders>
              <w:bottom w:val="single" w:sz="6" w:space="0" w:color="auto"/>
            </w:tcBorders>
            <w:shd w:val="clear" w:color="auto" w:fill="D9D9D9" w:themeFill="background1" w:themeFillShade="D9"/>
          </w:tcPr>
          <w:p w14:paraId="4E2F5161" w14:textId="07B288BC" w:rsidR="00A62F5C" w:rsidRPr="006B0203" w:rsidRDefault="00A62F5C" w:rsidP="009862C5">
            <w:pPr>
              <w:pStyle w:val="Tablelevel2"/>
              <w:ind w:left="0"/>
              <w:jc w:val="center"/>
              <w:rPr>
                <w:ins w:id="1094" w:author="Jillian Carson-Jackson" w:date="2021-01-31T10:49:00Z"/>
                <w:rFonts w:ascii="Calibri" w:hAnsi="Calibri"/>
                <w:sz w:val="22"/>
                <w:szCs w:val="22"/>
              </w:rPr>
            </w:pPr>
            <w:ins w:id="1095" w:author="Jillian Carson-Jackson" w:date="2021-01-31T10:49:00Z">
              <w:r>
                <w:rPr>
                  <w:rFonts w:ascii="Calibri" w:hAnsi="Calibri"/>
                  <w:sz w:val="22"/>
                  <w:szCs w:val="22"/>
                </w:rPr>
                <w:t xml:space="preserve">Ref – revised IMO Resolution </w:t>
              </w:r>
            </w:ins>
          </w:p>
        </w:tc>
        <w:tc>
          <w:tcPr>
            <w:tcW w:w="2835" w:type="dxa"/>
            <w:tcBorders>
              <w:bottom w:val="single" w:sz="6" w:space="0" w:color="auto"/>
            </w:tcBorders>
            <w:shd w:val="clear" w:color="auto" w:fill="D9D9D9" w:themeFill="background1" w:themeFillShade="D9"/>
          </w:tcPr>
          <w:p w14:paraId="0851E25D" w14:textId="77777777" w:rsidR="00A62F5C" w:rsidRPr="006B0203" w:rsidRDefault="00A62F5C" w:rsidP="009862C5">
            <w:pPr>
              <w:pStyle w:val="Tablelevel2"/>
              <w:ind w:left="0"/>
              <w:jc w:val="center"/>
              <w:rPr>
                <w:ins w:id="1096" w:author="Jillian Carson-Jackson" w:date="2021-01-31T10:49:00Z"/>
                <w:rFonts w:ascii="Calibri" w:hAnsi="Calibri"/>
                <w:sz w:val="22"/>
                <w:szCs w:val="22"/>
              </w:rPr>
            </w:pPr>
          </w:p>
        </w:tc>
      </w:tr>
      <w:tr w:rsidR="00F211ED" w:rsidRPr="006B0203" w14:paraId="060ED057"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7C420726"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Area limits, boundaries, separation zones, shipping lanes and channels</w:t>
            </w:r>
          </w:p>
        </w:tc>
        <w:tc>
          <w:tcPr>
            <w:tcW w:w="3118" w:type="dxa"/>
            <w:tcBorders>
              <w:bottom w:val="single" w:sz="6" w:space="0" w:color="auto"/>
            </w:tcBorders>
            <w:shd w:val="clear" w:color="auto" w:fill="D9D9D9" w:themeFill="background1" w:themeFillShade="D9"/>
          </w:tcPr>
          <w:p w14:paraId="0C1941E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011EFE" w14:textId="77777777" w:rsidR="00F211ED" w:rsidRPr="006B0203" w:rsidRDefault="00F211ED" w:rsidP="009862C5">
            <w:pPr>
              <w:pStyle w:val="Tablelevel2"/>
              <w:ind w:left="0"/>
              <w:jc w:val="center"/>
              <w:rPr>
                <w:rFonts w:ascii="Calibri" w:hAnsi="Calibri"/>
                <w:sz w:val="22"/>
                <w:szCs w:val="22"/>
              </w:rPr>
            </w:pPr>
          </w:p>
        </w:tc>
      </w:tr>
      <w:tr w:rsidR="00F211ED" w:rsidRPr="006B0203" w14:paraId="662A72FB"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015B59D3"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Prohibited or dangerous areas, safety zones, anchorages and restricted areas</w:t>
            </w:r>
          </w:p>
        </w:tc>
        <w:tc>
          <w:tcPr>
            <w:tcW w:w="3118" w:type="dxa"/>
            <w:tcBorders>
              <w:bottom w:val="single" w:sz="6" w:space="0" w:color="auto"/>
            </w:tcBorders>
            <w:shd w:val="clear" w:color="auto" w:fill="D9D9D9" w:themeFill="background1" w:themeFillShade="D9"/>
          </w:tcPr>
          <w:p w14:paraId="28919A5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4D9E4C6" w14:textId="77777777" w:rsidR="00F211ED" w:rsidRPr="006B0203" w:rsidRDefault="00F211ED" w:rsidP="009862C5">
            <w:pPr>
              <w:pStyle w:val="Tablelevel2"/>
              <w:ind w:left="0"/>
              <w:jc w:val="center"/>
              <w:rPr>
                <w:rFonts w:ascii="Calibri" w:hAnsi="Calibri"/>
                <w:sz w:val="22"/>
                <w:szCs w:val="22"/>
              </w:rPr>
            </w:pPr>
          </w:p>
        </w:tc>
      </w:tr>
      <w:tr w:rsidR="00F211ED" w:rsidRPr="006B0203" w14:paraId="1E371B4D" w14:textId="77777777" w:rsidTr="00AB7363">
        <w:trPr>
          <w:cantSplit/>
          <w:trHeight w:hRule="exact" w:val="1410"/>
          <w:jc w:val="center"/>
        </w:trPr>
        <w:tc>
          <w:tcPr>
            <w:tcW w:w="8330" w:type="dxa"/>
            <w:tcBorders>
              <w:bottom w:val="single" w:sz="6" w:space="0" w:color="auto"/>
            </w:tcBorders>
            <w:shd w:val="clear" w:color="auto" w:fill="D9D9D9" w:themeFill="background1" w:themeFillShade="D9"/>
          </w:tcPr>
          <w:p w14:paraId="15DEAE94" w14:textId="77777777" w:rsidR="00F211ED" w:rsidRDefault="00F211ED" w:rsidP="009862C5">
            <w:pPr>
              <w:pStyle w:val="Tablelevel2"/>
              <w:ind w:left="0"/>
              <w:rPr>
                <w:ins w:id="1097" w:author="Jillian Carson-Jackson" w:date="2021-01-31T11:10:00Z"/>
                <w:rFonts w:ascii="Calibri" w:hAnsi="Calibri"/>
                <w:sz w:val="22"/>
                <w:szCs w:val="22"/>
              </w:rPr>
            </w:pPr>
            <w:commentRangeStart w:id="1098"/>
            <w:del w:id="1099" w:author="Jillian Carson-Jackson" w:date="2021-01-31T11:10:00Z">
              <w:r w:rsidRPr="006B0203" w:rsidDel="00BC189D">
                <w:rPr>
                  <w:rFonts w:ascii="Calibri" w:hAnsi="Calibri"/>
                  <w:sz w:val="22"/>
                  <w:szCs w:val="22"/>
                </w:rPr>
                <w:delText>Traffic separation schemes</w:delText>
              </w:r>
              <w:commentRangeEnd w:id="1098"/>
              <w:r w:rsidR="00070058" w:rsidDel="00BC189D">
                <w:rPr>
                  <w:rStyle w:val="CommentReference"/>
                  <w:rFonts w:asciiTheme="minorHAnsi" w:eastAsiaTheme="minorHAnsi" w:hAnsiTheme="minorHAnsi"/>
                </w:rPr>
                <w:commentReference w:id="1098"/>
              </w:r>
            </w:del>
          </w:p>
          <w:p w14:paraId="36375745" w14:textId="77777777" w:rsidR="00BC189D" w:rsidRDefault="00BC189D" w:rsidP="009862C5">
            <w:pPr>
              <w:pStyle w:val="Tablelevel2"/>
              <w:ind w:left="0"/>
              <w:rPr>
                <w:ins w:id="1100" w:author="Jillian Carson-Jackson" w:date="2021-01-31T11:10:00Z"/>
                <w:rFonts w:ascii="Calibri" w:hAnsi="Calibri"/>
                <w:sz w:val="22"/>
                <w:szCs w:val="22"/>
              </w:rPr>
            </w:pPr>
            <w:ins w:id="1101" w:author="Jillian Carson-Jackson" w:date="2021-01-31T11:10:00Z">
              <w:r>
                <w:rPr>
                  <w:rFonts w:ascii="Calibri" w:hAnsi="Calibri"/>
                  <w:sz w:val="22"/>
                  <w:szCs w:val="22"/>
                </w:rPr>
                <w:t>Shipping routes and separation</w:t>
              </w:r>
            </w:ins>
          </w:p>
          <w:p w14:paraId="4FF0451F" w14:textId="77777777" w:rsidR="00BC189D" w:rsidRDefault="00BC189D" w:rsidP="00BC189D">
            <w:pPr>
              <w:pStyle w:val="Tablelevel2"/>
              <w:ind w:left="247"/>
              <w:rPr>
                <w:ins w:id="1102" w:author="Jillian Carson-Jackson" w:date="2021-01-31T11:10:00Z"/>
                <w:rFonts w:ascii="Calibri" w:hAnsi="Calibri"/>
                <w:sz w:val="22"/>
                <w:szCs w:val="22"/>
              </w:rPr>
            </w:pPr>
            <w:ins w:id="1103" w:author="Jillian Carson-Jackson" w:date="2021-01-31T11:10:00Z">
              <w:r>
                <w:rPr>
                  <w:rFonts w:ascii="Calibri" w:hAnsi="Calibri"/>
                  <w:sz w:val="22"/>
                  <w:szCs w:val="22"/>
                </w:rPr>
                <w:t>Traffic separation criteria</w:t>
              </w:r>
            </w:ins>
          </w:p>
          <w:p w14:paraId="17846497" w14:textId="77777777" w:rsidR="00BC189D" w:rsidRDefault="00BC189D" w:rsidP="00BC189D">
            <w:pPr>
              <w:pStyle w:val="Tablelevel2"/>
              <w:ind w:left="247"/>
              <w:rPr>
                <w:ins w:id="1104" w:author="Jillian Carson-Jackson" w:date="2021-01-31T11:11:00Z"/>
                <w:rFonts w:ascii="Calibri" w:hAnsi="Calibri"/>
                <w:sz w:val="22"/>
                <w:szCs w:val="22"/>
              </w:rPr>
            </w:pPr>
            <w:ins w:id="1105" w:author="Jillian Carson-Jackson" w:date="2021-01-31T11:10:00Z">
              <w:r>
                <w:rPr>
                  <w:rFonts w:ascii="Calibri" w:hAnsi="Calibri"/>
                  <w:sz w:val="22"/>
                  <w:szCs w:val="22"/>
                </w:rPr>
                <w:t>Constraints (geographic, prior</w:t>
              </w:r>
            </w:ins>
            <w:ins w:id="1106" w:author="Jillian Carson-Jackson" w:date="2021-01-31T11:11:00Z">
              <w:r>
                <w:rPr>
                  <w:rFonts w:ascii="Calibri" w:hAnsi="Calibri"/>
                  <w:sz w:val="22"/>
                  <w:szCs w:val="22"/>
                </w:rPr>
                <w:t>ities</w:t>
              </w:r>
              <w:r w:rsidR="00AB7363">
                <w:rPr>
                  <w:rFonts w:ascii="Calibri" w:hAnsi="Calibri"/>
                  <w:sz w:val="22"/>
                  <w:szCs w:val="22"/>
                </w:rPr>
                <w:t>, etc)</w:t>
              </w:r>
            </w:ins>
          </w:p>
          <w:p w14:paraId="0589F0C3" w14:textId="782B25CE" w:rsidR="00AB7363" w:rsidRPr="006B0203" w:rsidRDefault="00AB7363" w:rsidP="00BC189D">
            <w:pPr>
              <w:pStyle w:val="Tablelevel2"/>
              <w:ind w:left="247"/>
              <w:rPr>
                <w:rFonts w:ascii="Calibri" w:hAnsi="Calibri"/>
                <w:sz w:val="22"/>
                <w:szCs w:val="22"/>
              </w:rPr>
            </w:pPr>
            <w:ins w:id="1107" w:author="Jillian Carson-Jackson" w:date="2021-01-31T11:11:00Z">
              <w:r>
                <w:rPr>
                  <w:rFonts w:ascii="Calibri" w:hAnsi="Calibri"/>
                  <w:sz w:val="22"/>
                  <w:szCs w:val="22"/>
                </w:rPr>
                <w:t xml:space="preserve">Aids to navigation </w:t>
              </w:r>
            </w:ins>
          </w:p>
        </w:tc>
        <w:tc>
          <w:tcPr>
            <w:tcW w:w="3118" w:type="dxa"/>
            <w:tcBorders>
              <w:bottom w:val="single" w:sz="6" w:space="0" w:color="auto"/>
            </w:tcBorders>
            <w:shd w:val="clear" w:color="auto" w:fill="D9D9D9" w:themeFill="background1" w:themeFillShade="D9"/>
          </w:tcPr>
          <w:p w14:paraId="17E619B2"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174859F" w14:textId="77777777" w:rsidR="00F211ED" w:rsidRPr="006B0203" w:rsidRDefault="00F211ED" w:rsidP="009862C5">
            <w:pPr>
              <w:pStyle w:val="Tablelevel2"/>
              <w:ind w:left="0"/>
              <w:jc w:val="center"/>
              <w:rPr>
                <w:rFonts w:ascii="Calibri" w:hAnsi="Calibri"/>
                <w:sz w:val="22"/>
                <w:szCs w:val="22"/>
              </w:rPr>
            </w:pPr>
          </w:p>
        </w:tc>
      </w:tr>
      <w:tr w:rsidR="00F211ED" w:rsidRPr="006B0203" w14:paraId="6D24F727" w14:textId="77777777" w:rsidTr="00AB7363">
        <w:trPr>
          <w:cantSplit/>
          <w:trHeight w:hRule="exact" w:val="267"/>
          <w:jc w:val="center"/>
        </w:trPr>
        <w:tc>
          <w:tcPr>
            <w:tcW w:w="8330" w:type="dxa"/>
            <w:tcBorders>
              <w:bottom w:val="single" w:sz="6" w:space="0" w:color="auto"/>
            </w:tcBorders>
            <w:shd w:val="clear" w:color="auto" w:fill="D9D9D9" w:themeFill="background1" w:themeFillShade="D9"/>
          </w:tcPr>
          <w:p w14:paraId="431F1A3C" w14:textId="33CD9E75" w:rsidR="00F211ED" w:rsidRPr="006B0203" w:rsidRDefault="00F211ED" w:rsidP="009862C5">
            <w:pPr>
              <w:pStyle w:val="Tablelevel2"/>
              <w:ind w:left="0"/>
              <w:rPr>
                <w:rFonts w:ascii="Calibri" w:hAnsi="Calibri"/>
                <w:sz w:val="22"/>
                <w:szCs w:val="22"/>
              </w:rPr>
            </w:pPr>
            <w:del w:id="1108" w:author="Jillian Carson-Jackson" w:date="2021-01-31T11:11:00Z">
              <w:r w:rsidRPr="006B0203" w:rsidDel="00AB7363">
                <w:rPr>
                  <w:rFonts w:ascii="Calibri" w:hAnsi="Calibri"/>
                  <w:sz w:val="22"/>
                  <w:szCs w:val="22"/>
                </w:rPr>
                <w:delText>Traffic separation criteria</w:delText>
              </w:r>
            </w:del>
          </w:p>
        </w:tc>
        <w:tc>
          <w:tcPr>
            <w:tcW w:w="3118" w:type="dxa"/>
            <w:tcBorders>
              <w:bottom w:val="single" w:sz="6" w:space="0" w:color="auto"/>
            </w:tcBorders>
            <w:shd w:val="clear" w:color="auto" w:fill="D9D9D9" w:themeFill="background1" w:themeFillShade="D9"/>
          </w:tcPr>
          <w:p w14:paraId="1B3E51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CF560D" w14:textId="77777777" w:rsidR="00F211ED" w:rsidRPr="006B0203" w:rsidRDefault="00F211ED" w:rsidP="009862C5">
            <w:pPr>
              <w:pStyle w:val="Tablelevel2"/>
              <w:ind w:left="0"/>
              <w:jc w:val="center"/>
              <w:rPr>
                <w:rFonts w:ascii="Calibri" w:hAnsi="Calibri"/>
                <w:sz w:val="22"/>
                <w:szCs w:val="22"/>
              </w:rPr>
            </w:pPr>
          </w:p>
        </w:tc>
      </w:tr>
      <w:tr w:rsidR="00F211ED" w:rsidRPr="006B0203" w14:paraId="765E6394" w14:textId="77777777" w:rsidTr="00AB7363">
        <w:trPr>
          <w:cantSplit/>
          <w:trHeight w:hRule="exact" w:val="276"/>
          <w:jc w:val="center"/>
        </w:trPr>
        <w:tc>
          <w:tcPr>
            <w:tcW w:w="8330" w:type="dxa"/>
            <w:tcBorders>
              <w:bottom w:val="single" w:sz="6" w:space="0" w:color="auto"/>
            </w:tcBorders>
            <w:shd w:val="clear" w:color="auto" w:fill="D9D9D9" w:themeFill="background1" w:themeFillShade="D9"/>
          </w:tcPr>
          <w:p w14:paraId="3E2A897B" w14:textId="3317AF01" w:rsidR="00F211ED" w:rsidRPr="006B0203" w:rsidRDefault="00F211ED" w:rsidP="009862C5">
            <w:pPr>
              <w:pStyle w:val="Tablelevel2"/>
              <w:ind w:left="0"/>
              <w:rPr>
                <w:rFonts w:ascii="Calibri" w:hAnsi="Calibri"/>
                <w:sz w:val="22"/>
                <w:szCs w:val="22"/>
              </w:rPr>
            </w:pPr>
            <w:del w:id="1109" w:author="Jillian Carson-Jackson" w:date="2021-01-31T11:11:00Z">
              <w:r w:rsidRPr="006B0203" w:rsidDel="00AB7363">
                <w:rPr>
                  <w:rFonts w:ascii="Calibri" w:hAnsi="Calibri"/>
                  <w:sz w:val="22"/>
                  <w:szCs w:val="22"/>
                </w:rPr>
                <w:delText>Geographical constraints</w:delText>
              </w:r>
            </w:del>
          </w:p>
        </w:tc>
        <w:tc>
          <w:tcPr>
            <w:tcW w:w="3118" w:type="dxa"/>
            <w:tcBorders>
              <w:bottom w:val="single" w:sz="6" w:space="0" w:color="auto"/>
            </w:tcBorders>
            <w:shd w:val="clear" w:color="auto" w:fill="D9D9D9" w:themeFill="background1" w:themeFillShade="D9"/>
          </w:tcPr>
          <w:p w14:paraId="00E90655"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06A4ABC5" w14:textId="77777777" w:rsidR="00F211ED" w:rsidRPr="006B0203" w:rsidRDefault="00F211ED" w:rsidP="009862C5">
            <w:pPr>
              <w:pStyle w:val="Tablelevel2"/>
              <w:ind w:left="0"/>
              <w:jc w:val="center"/>
              <w:rPr>
                <w:rFonts w:ascii="Calibri" w:hAnsi="Calibri"/>
                <w:sz w:val="22"/>
                <w:szCs w:val="22"/>
              </w:rPr>
            </w:pPr>
          </w:p>
        </w:tc>
      </w:tr>
      <w:tr w:rsidR="00F211ED" w:rsidRPr="006B0203" w14:paraId="38EB7EB5" w14:textId="77777777" w:rsidTr="00AB7363">
        <w:trPr>
          <w:cantSplit/>
          <w:trHeight w:hRule="exact" w:val="357"/>
          <w:jc w:val="center"/>
        </w:trPr>
        <w:tc>
          <w:tcPr>
            <w:tcW w:w="8330" w:type="dxa"/>
            <w:shd w:val="clear" w:color="auto" w:fill="D9D9D9" w:themeFill="background1" w:themeFillShade="D9"/>
          </w:tcPr>
          <w:p w14:paraId="1E1F2740" w14:textId="34D4B795" w:rsidR="00F211ED" w:rsidRPr="006B0203" w:rsidRDefault="00F211ED" w:rsidP="009862C5">
            <w:pPr>
              <w:pStyle w:val="Tablelevel2"/>
              <w:ind w:left="0"/>
              <w:rPr>
                <w:rFonts w:ascii="Calibri" w:hAnsi="Calibri"/>
                <w:sz w:val="22"/>
                <w:szCs w:val="22"/>
              </w:rPr>
            </w:pPr>
            <w:del w:id="1110" w:author="Jillian Carson-Jackson" w:date="2021-01-31T11:11:00Z">
              <w:r w:rsidRPr="006B0203" w:rsidDel="00AB7363">
                <w:rPr>
                  <w:rFonts w:ascii="Calibri" w:hAnsi="Calibri"/>
                  <w:sz w:val="22"/>
                  <w:szCs w:val="22"/>
                </w:rPr>
                <w:delText>Aids to navigation</w:delText>
              </w:r>
            </w:del>
            <w:r w:rsidRPr="006B0203">
              <w:rPr>
                <w:rFonts w:ascii="Calibri" w:hAnsi="Calibri"/>
                <w:sz w:val="22"/>
                <w:szCs w:val="22"/>
              </w:rPr>
              <w:t xml:space="preserve"> </w:t>
            </w:r>
            <w:del w:id="1111" w:author="Jillian Carson-Jackson" w:date="2021-01-31T10:42:00Z">
              <w:r w:rsidRPr="006B0203" w:rsidDel="00B42E95">
                <w:rPr>
                  <w:rFonts w:ascii="Calibri" w:hAnsi="Calibri"/>
                  <w:sz w:val="22"/>
                  <w:szCs w:val="22"/>
                </w:rPr>
                <w:delText>(</w:delText>
              </w:r>
              <w:commentRangeStart w:id="1112"/>
              <w:r w:rsidRPr="006B0203" w:rsidDel="00B42E95">
                <w:rPr>
                  <w:rFonts w:ascii="Calibri" w:hAnsi="Calibri"/>
                  <w:sz w:val="22"/>
                  <w:szCs w:val="22"/>
                </w:rPr>
                <w:delText>e-navigation, virtual aids to navigation)</w:delText>
              </w:r>
            </w:del>
            <w:commentRangeEnd w:id="1112"/>
            <w:r w:rsidR="00B42E95">
              <w:rPr>
                <w:rStyle w:val="CommentReference"/>
                <w:rFonts w:asciiTheme="minorHAnsi" w:eastAsiaTheme="minorHAnsi" w:hAnsiTheme="minorHAnsi"/>
              </w:rPr>
              <w:commentReference w:id="1112"/>
            </w:r>
          </w:p>
        </w:tc>
        <w:tc>
          <w:tcPr>
            <w:tcW w:w="3118" w:type="dxa"/>
            <w:shd w:val="clear" w:color="auto" w:fill="D9D9D9" w:themeFill="background1" w:themeFillShade="D9"/>
          </w:tcPr>
          <w:p w14:paraId="2C318DDB" w14:textId="77777777" w:rsidR="00F211ED" w:rsidRPr="006B0203" w:rsidRDefault="00F211ED" w:rsidP="009862C5">
            <w:pPr>
              <w:pStyle w:val="Tablelevel2"/>
              <w:ind w:left="0"/>
              <w:jc w:val="center"/>
              <w:rPr>
                <w:rFonts w:ascii="Calibri" w:hAnsi="Calibri"/>
                <w:sz w:val="22"/>
                <w:szCs w:val="22"/>
              </w:rPr>
            </w:pPr>
          </w:p>
        </w:tc>
        <w:tc>
          <w:tcPr>
            <w:tcW w:w="2835" w:type="dxa"/>
            <w:shd w:val="clear" w:color="auto" w:fill="D9D9D9" w:themeFill="background1" w:themeFillShade="D9"/>
          </w:tcPr>
          <w:p w14:paraId="041BC89A" w14:textId="77777777" w:rsidR="00F211ED" w:rsidRPr="006B0203" w:rsidRDefault="00F211ED" w:rsidP="009862C5">
            <w:pPr>
              <w:pStyle w:val="Tablelevel2"/>
              <w:ind w:left="0"/>
              <w:jc w:val="center"/>
              <w:rPr>
                <w:rFonts w:ascii="Calibri" w:hAnsi="Calibri"/>
                <w:sz w:val="22"/>
                <w:szCs w:val="22"/>
              </w:rPr>
            </w:pPr>
          </w:p>
        </w:tc>
      </w:tr>
      <w:tr w:rsidR="0090013C" w:rsidRPr="006B0203" w14:paraId="6BFEFA24" w14:textId="77777777" w:rsidTr="00AB7363">
        <w:trPr>
          <w:cantSplit/>
          <w:trHeight w:hRule="exact" w:val="361"/>
          <w:jc w:val="center"/>
          <w:ins w:id="1113" w:author="Jillian Carson-Jackson" w:date="2021-01-31T11:06:00Z"/>
        </w:trPr>
        <w:tc>
          <w:tcPr>
            <w:tcW w:w="8330" w:type="dxa"/>
            <w:tcBorders>
              <w:bottom w:val="single" w:sz="6" w:space="0" w:color="auto"/>
            </w:tcBorders>
            <w:shd w:val="clear" w:color="auto" w:fill="D9D9D9" w:themeFill="background1" w:themeFillShade="D9"/>
          </w:tcPr>
          <w:p w14:paraId="77FE5BBE" w14:textId="5B715365" w:rsidR="0090013C" w:rsidRPr="006B0203" w:rsidRDefault="00954CCE" w:rsidP="009862C5">
            <w:pPr>
              <w:pStyle w:val="Tablelevel2"/>
              <w:ind w:left="0"/>
              <w:rPr>
                <w:ins w:id="1114" w:author="Jillian Carson-Jackson" w:date="2021-01-31T11:06:00Z"/>
                <w:rFonts w:ascii="Calibri" w:hAnsi="Calibri"/>
                <w:sz w:val="22"/>
                <w:szCs w:val="22"/>
              </w:rPr>
            </w:pPr>
            <w:ins w:id="1115" w:author="Jillian Carson-Jackson" w:date="2021-01-31T11:06:00Z">
              <w:r>
                <w:rPr>
                  <w:rFonts w:ascii="Calibri" w:hAnsi="Calibri"/>
                  <w:sz w:val="22"/>
                  <w:szCs w:val="22"/>
                </w:rPr>
                <w:t xml:space="preserve">Developments </w:t>
              </w:r>
              <w:commentRangeStart w:id="1116"/>
              <w:r>
                <w:rPr>
                  <w:rFonts w:ascii="Calibri" w:hAnsi="Calibri"/>
                  <w:sz w:val="22"/>
                  <w:szCs w:val="22"/>
                </w:rPr>
                <w:t xml:space="preserve">affecting the VTS environment </w:t>
              </w:r>
              <w:commentRangeEnd w:id="1116"/>
              <w:r>
                <w:rPr>
                  <w:rStyle w:val="CommentReference"/>
                  <w:rFonts w:asciiTheme="minorHAnsi" w:eastAsiaTheme="minorHAnsi" w:hAnsiTheme="minorHAnsi"/>
                </w:rPr>
                <w:commentReference w:id="1116"/>
              </w:r>
            </w:ins>
          </w:p>
        </w:tc>
        <w:tc>
          <w:tcPr>
            <w:tcW w:w="3118" w:type="dxa"/>
            <w:tcBorders>
              <w:bottom w:val="single" w:sz="6" w:space="0" w:color="auto"/>
            </w:tcBorders>
            <w:shd w:val="clear" w:color="auto" w:fill="D9D9D9" w:themeFill="background1" w:themeFillShade="D9"/>
          </w:tcPr>
          <w:p w14:paraId="741291F7" w14:textId="77777777" w:rsidR="0090013C" w:rsidRPr="006B0203" w:rsidRDefault="0090013C" w:rsidP="009862C5">
            <w:pPr>
              <w:pStyle w:val="Tablelevel2"/>
              <w:ind w:left="0"/>
              <w:jc w:val="center"/>
              <w:rPr>
                <w:ins w:id="1117" w:author="Jillian Carson-Jackson" w:date="2021-01-31T11:06:00Z"/>
                <w:rFonts w:ascii="Calibri" w:hAnsi="Calibri"/>
                <w:sz w:val="22"/>
                <w:szCs w:val="22"/>
              </w:rPr>
            </w:pPr>
          </w:p>
        </w:tc>
        <w:tc>
          <w:tcPr>
            <w:tcW w:w="2835" w:type="dxa"/>
            <w:tcBorders>
              <w:bottom w:val="single" w:sz="6" w:space="0" w:color="auto"/>
            </w:tcBorders>
            <w:shd w:val="clear" w:color="auto" w:fill="D9D9D9" w:themeFill="background1" w:themeFillShade="D9"/>
          </w:tcPr>
          <w:p w14:paraId="07769A02" w14:textId="77777777" w:rsidR="0090013C" w:rsidRPr="006B0203" w:rsidRDefault="0090013C" w:rsidP="009862C5">
            <w:pPr>
              <w:pStyle w:val="Tablelevel2"/>
              <w:ind w:left="0"/>
              <w:jc w:val="center"/>
              <w:rPr>
                <w:ins w:id="1118" w:author="Jillian Carson-Jackson" w:date="2021-01-31T11:06:00Z"/>
                <w:rFonts w:ascii="Calibri" w:hAnsi="Calibri"/>
                <w:sz w:val="22"/>
                <w:szCs w:val="22"/>
              </w:rPr>
            </w:pPr>
          </w:p>
        </w:tc>
      </w:tr>
    </w:tbl>
    <w:p w14:paraId="3D68B986" w14:textId="77777777" w:rsidR="00F211ED" w:rsidRPr="006B0203" w:rsidRDefault="00F211ED" w:rsidP="00F211ED">
      <w:pPr>
        <w:rPr>
          <w:rFonts w:ascii="Calibri" w:hAnsi="Calibri"/>
          <w:sz w:val="22"/>
          <w:szCs w:val="22"/>
        </w:rPr>
      </w:pPr>
      <w:r w:rsidRPr="006B0203">
        <w:rPr>
          <w:rFonts w:ascii="Calibri" w:hAnsi="Calibri"/>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581508" w14:paraId="4E0ABCE7" w14:textId="77777777" w:rsidTr="007734C8">
        <w:trPr>
          <w:cantSplit/>
          <w:tblHeader/>
          <w:jc w:val="center"/>
        </w:trPr>
        <w:tc>
          <w:tcPr>
            <w:tcW w:w="8330" w:type="dxa"/>
            <w:tcBorders>
              <w:bottom w:val="single" w:sz="12" w:space="0" w:color="auto"/>
            </w:tcBorders>
          </w:tcPr>
          <w:p w14:paraId="75A2265D" w14:textId="77777777" w:rsidR="00F211ED" w:rsidRPr="00581508" w:rsidRDefault="00F211ED" w:rsidP="00581508">
            <w:pPr>
              <w:pStyle w:val="Tableheading"/>
            </w:pPr>
            <w:r w:rsidRPr="00581508">
              <w:t>Subjects / Learning Objectives</w:t>
            </w:r>
          </w:p>
        </w:tc>
        <w:tc>
          <w:tcPr>
            <w:tcW w:w="3118" w:type="dxa"/>
            <w:tcBorders>
              <w:bottom w:val="single" w:sz="12" w:space="0" w:color="auto"/>
            </w:tcBorders>
          </w:tcPr>
          <w:p w14:paraId="68A6B212" w14:textId="77777777" w:rsidR="00F211ED" w:rsidRPr="00581508" w:rsidRDefault="00F211ED" w:rsidP="00581508">
            <w:pPr>
              <w:pStyle w:val="Tableheading"/>
            </w:pPr>
            <w:r w:rsidRPr="00581508">
              <w:t>Reference</w:t>
            </w:r>
          </w:p>
        </w:tc>
        <w:tc>
          <w:tcPr>
            <w:tcW w:w="2835" w:type="dxa"/>
            <w:tcBorders>
              <w:bottom w:val="single" w:sz="12" w:space="0" w:color="auto"/>
            </w:tcBorders>
          </w:tcPr>
          <w:p w14:paraId="5E0A5925" w14:textId="77777777" w:rsidR="00F211ED" w:rsidRPr="00581508" w:rsidRDefault="00F211ED" w:rsidP="00581508">
            <w:pPr>
              <w:pStyle w:val="Tableheading"/>
            </w:pPr>
            <w:r w:rsidRPr="00581508">
              <w:t>Teaching Aid</w:t>
            </w:r>
          </w:p>
        </w:tc>
      </w:tr>
      <w:tr w:rsidR="00F211ED" w:rsidRPr="00581508" w14:paraId="6BBE6892" w14:textId="77777777" w:rsidTr="007734C8">
        <w:trPr>
          <w:cantSplit/>
          <w:trHeight w:hRule="exact" w:val="858"/>
          <w:jc w:val="center"/>
        </w:trPr>
        <w:tc>
          <w:tcPr>
            <w:tcW w:w="8330" w:type="dxa"/>
            <w:tcBorders>
              <w:bottom w:val="single" w:sz="6" w:space="0" w:color="auto"/>
            </w:tcBorders>
            <w:vAlign w:val="center"/>
          </w:tcPr>
          <w:p w14:paraId="0CFDC94E" w14:textId="77777777" w:rsidR="00F211ED" w:rsidRPr="00581508" w:rsidRDefault="00F211ED" w:rsidP="009862C5">
            <w:pPr>
              <w:pStyle w:val="Tablelevel2"/>
              <w:ind w:left="0"/>
              <w:rPr>
                <w:rFonts w:ascii="Calibri" w:hAnsi="Calibri"/>
                <w:b/>
                <w:sz w:val="22"/>
                <w:szCs w:val="22"/>
              </w:rPr>
            </w:pPr>
            <w:r w:rsidRPr="00581508">
              <w:rPr>
                <w:rFonts w:ascii="Calibri" w:hAnsi="Calibri"/>
                <w:b/>
                <w:sz w:val="22"/>
                <w:szCs w:val="22"/>
              </w:rPr>
              <w:t>Principles of waterway and traffic management</w:t>
            </w:r>
          </w:p>
        </w:tc>
        <w:tc>
          <w:tcPr>
            <w:tcW w:w="3118" w:type="dxa"/>
            <w:tcBorders>
              <w:bottom w:val="single" w:sz="6" w:space="0" w:color="auto"/>
            </w:tcBorders>
          </w:tcPr>
          <w:p w14:paraId="7F20719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 to R7 inclusive,</w:t>
            </w:r>
          </w:p>
          <w:p w14:paraId="1AB2161B"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R35, R41, R58, R59</w:t>
            </w:r>
          </w:p>
        </w:tc>
        <w:tc>
          <w:tcPr>
            <w:tcW w:w="2835" w:type="dxa"/>
            <w:tcBorders>
              <w:bottom w:val="single" w:sz="6" w:space="0" w:color="auto"/>
            </w:tcBorders>
          </w:tcPr>
          <w:p w14:paraId="3D06CD78"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49054F42"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77B60CBD" w14:textId="77777777" w:rsidTr="007734C8">
        <w:trPr>
          <w:cantSplit/>
          <w:trHeight w:val="542"/>
          <w:jc w:val="center"/>
        </w:trPr>
        <w:tc>
          <w:tcPr>
            <w:tcW w:w="8330" w:type="dxa"/>
            <w:tcBorders>
              <w:top w:val="single" w:sz="6" w:space="0" w:color="auto"/>
            </w:tcBorders>
          </w:tcPr>
          <w:p w14:paraId="02BEA1D4"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the procedures for maintaining a safe and efficient waterway</w:t>
            </w:r>
          </w:p>
        </w:tc>
        <w:tc>
          <w:tcPr>
            <w:tcW w:w="3118" w:type="dxa"/>
            <w:tcBorders>
              <w:top w:val="single" w:sz="6" w:space="0" w:color="auto"/>
            </w:tcBorders>
          </w:tcPr>
          <w:p w14:paraId="6652EDFF" w14:textId="77777777" w:rsidR="00F211ED" w:rsidRPr="00581508" w:rsidRDefault="00F211ED" w:rsidP="009862C5">
            <w:pPr>
              <w:pStyle w:val="Tablelevel2"/>
              <w:ind w:left="0"/>
              <w:jc w:val="center"/>
              <w:rPr>
                <w:rFonts w:ascii="Calibri" w:hAnsi="Calibri"/>
                <w:sz w:val="22"/>
                <w:szCs w:val="22"/>
              </w:rPr>
            </w:pPr>
          </w:p>
        </w:tc>
        <w:tc>
          <w:tcPr>
            <w:tcW w:w="2835" w:type="dxa"/>
            <w:tcBorders>
              <w:top w:val="single" w:sz="6" w:space="0" w:color="auto"/>
            </w:tcBorders>
          </w:tcPr>
          <w:p w14:paraId="16814162" w14:textId="77777777" w:rsidR="00F211ED" w:rsidRPr="00581508" w:rsidRDefault="00F211ED" w:rsidP="009862C5">
            <w:pPr>
              <w:pStyle w:val="Tablelevel2"/>
              <w:ind w:left="0"/>
              <w:jc w:val="center"/>
              <w:rPr>
                <w:rFonts w:ascii="Calibri" w:hAnsi="Calibri"/>
                <w:sz w:val="22"/>
                <w:szCs w:val="22"/>
              </w:rPr>
            </w:pPr>
          </w:p>
        </w:tc>
      </w:tr>
      <w:tr w:rsidR="00F211ED" w:rsidRPr="00581508" w14:paraId="7ACE870E" w14:textId="77777777" w:rsidTr="007734C8">
        <w:trPr>
          <w:cantSplit/>
          <w:jc w:val="center"/>
        </w:trPr>
        <w:tc>
          <w:tcPr>
            <w:tcW w:w="8330" w:type="dxa"/>
          </w:tcPr>
          <w:p w14:paraId="1E139B15" w14:textId="77777777" w:rsidR="00F211ED" w:rsidRPr="00581508" w:rsidRDefault="00F211ED" w:rsidP="009862C5">
            <w:pPr>
              <w:pStyle w:val="Tablelevel1bold"/>
              <w:rPr>
                <w:rFonts w:ascii="Calibri" w:hAnsi="Calibri"/>
                <w:b w:val="0"/>
                <w:sz w:val="22"/>
                <w:szCs w:val="22"/>
              </w:rPr>
            </w:pPr>
            <w:bookmarkStart w:id="1119" w:name="_Toc443221679"/>
            <w:bookmarkStart w:id="1120" w:name="_Toc446917137"/>
            <w:r w:rsidRPr="00581508">
              <w:rPr>
                <w:rFonts w:ascii="Calibri" w:hAnsi="Calibri"/>
                <w:b w:val="0"/>
                <w:sz w:val="22"/>
                <w:szCs w:val="22"/>
              </w:rPr>
              <w:t>Planning</w:t>
            </w:r>
            <w:bookmarkEnd w:id="1119"/>
            <w:bookmarkEnd w:id="1120"/>
          </w:p>
          <w:p w14:paraId="7131482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Routeing</w:t>
            </w:r>
          </w:p>
          <w:p w14:paraId="0AAAAE2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Channel geography</w:t>
            </w:r>
          </w:p>
          <w:p w14:paraId="50E7026D"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 restriction areas</w:t>
            </w:r>
          </w:p>
          <w:p w14:paraId="4954F2A7"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Anchorage areas</w:t>
            </w:r>
          </w:p>
          <w:p w14:paraId="5AEDCF7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Obstructions</w:t>
            </w:r>
          </w:p>
          <w:p w14:paraId="703C665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Type of traffic</w:t>
            </w:r>
          </w:p>
          <w:p w14:paraId="582FD3B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Ship characteristics</w:t>
            </w:r>
          </w:p>
          <w:p w14:paraId="3DDA6D99"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Cargo characteristics</w:t>
            </w:r>
          </w:p>
          <w:p w14:paraId="7FAB570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Information</w:t>
            </w:r>
          </w:p>
          <w:p w14:paraId="6B37911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w:t>
            </w:r>
          </w:p>
          <w:p w14:paraId="4DC5496A" w14:textId="64A46F05"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Waterway (Notice to shipping, regattas</w:t>
            </w:r>
            <w:ins w:id="1121" w:author="Jillian Carson-Jackson" w:date="2021-01-31T10:43:00Z">
              <w:r w:rsidR="00BB4E37">
                <w:rPr>
                  <w:rFonts w:ascii="Calibri" w:hAnsi="Calibri"/>
                  <w:sz w:val="22"/>
                  <w:szCs w:val="22"/>
                  <w:lang w:eastAsia="en-GB"/>
                </w:rPr>
                <w:t>, etc</w:t>
              </w:r>
            </w:ins>
            <w:r w:rsidRPr="00581508">
              <w:rPr>
                <w:rFonts w:ascii="Calibri" w:hAnsi="Calibri"/>
                <w:sz w:val="22"/>
                <w:szCs w:val="22"/>
                <w:lang w:eastAsia="en-GB"/>
              </w:rPr>
              <w:t>)</w:t>
            </w:r>
          </w:p>
          <w:p w14:paraId="249E3450" w14:textId="6B3C2DE0"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Environmental (visibility, waterspouts, dust storms, pollution</w:t>
            </w:r>
            <w:ins w:id="1122" w:author="Jillian Carson-Jackson" w:date="2021-01-31T10:43:00Z">
              <w:r w:rsidR="00BB4E37">
                <w:rPr>
                  <w:rFonts w:ascii="Calibri" w:hAnsi="Calibri"/>
                  <w:sz w:val="22"/>
                  <w:szCs w:val="22"/>
                  <w:lang w:eastAsia="en-GB"/>
                </w:rPr>
                <w:t>, ect</w:t>
              </w:r>
            </w:ins>
            <w:r w:rsidRPr="00581508">
              <w:rPr>
                <w:rFonts w:ascii="Calibri" w:hAnsi="Calibri"/>
                <w:sz w:val="22"/>
                <w:szCs w:val="22"/>
                <w:lang w:eastAsia="en-GB"/>
              </w:rPr>
              <w:t>)</w:t>
            </w:r>
          </w:p>
        </w:tc>
        <w:tc>
          <w:tcPr>
            <w:tcW w:w="3118" w:type="dxa"/>
          </w:tcPr>
          <w:p w14:paraId="64499B81" w14:textId="77777777" w:rsidR="00F211ED" w:rsidRPr="00581508" w:rsidRDefault="00F211ED" w:rsidP="009862C5">
            <w:pPr>
              <w:pStyle w:val="Tablelevel2"/>
              <w:ind w:left="0"/>
              <w:jc w:val="center"/>
              <w:rPr>
                <w:rFonts w:ascii="Calibri" w:hAnsi="Calibri"/>
                <w:sz w:val="22"/>
                <w:szCs w:val="22"/>
              </w:rPr>
            </w:pPr>
          </w:p>
        </w:tc>
        <w:tc>
          <w:tcPr>
            <w:tcW w:w="2835" w:type="dxa"/>
          </w:tcPr>
          <w:p w14:paraId="76DF97C6" w14:textId="77777777" w:rsidR="00F211ED" w:rsidRPr="00581508" w:rsidRDefault="00F211ED" w:rsidP="009862C5">
            <w:pPr>
              <w:pStyle w:val="Tablelevel2"/>
              <w:ind w:left="0"/>
              <w:jc w:val="center"/>
              <w:rPr>
                <w:rFonts w:ascii="Calibri" w:hAnsi="Calibri"/>
                <w:sz w:val="22"/>
                <w:szCs w:val="22"/>
              </w:rPr>
            </w:pPr>
          </w:p>
        </w:tc>
      </w:tr>
      <w:tr w:rsidR="00F211ED" w:rsidRPr="00581508" w14:paraId="34032B9F" w14:textId="77777777" w:rsidTr="007734C8">
        <w:trPr>
          <w:cantSplit/>
          <w:trHeight w:val="2662"/>
          <w:jc w:val="center"/>
        </w:trPr>
        <w:tc>
          <w:tcPr>
            <w:tcW w:w="8330" w:type="dxa"/>
          </w:tcPr>
          <w:p w14:paraId="6020154D" w14:textId="77777777" w:rsidR="00F211ED" w:rsidRPr="00581508" w:rsidRDefault="00F211ED" w:rsidP="009862C5">
            <w:pPr>
              <w:pStyle w:val="Tablelevel1bold"/>
              <w:rPr>
                <w:rFonts w:ascii="Calibri" w:hAnsi="Calibri"/>
                <w:b w:val="0"/>
                <w:sz w:val="22"/>
                <w:szCs w:val="22"/>
              </w:rPr>
            </w:pPr>
            <w:bookmarkStart w:id="1123" w:name="_Toc443221680"/>
            <w:bookmarkStart w:id="1124" w:name="_Toc446917138"/>
            <w:r w:rsidRPr="00581508">
              <w:rPr>
                <w:rFonts w:ascii="Calibri" w:hAnsi="Calibri"/>
                <w:b w:val="0"/>
                <w:sz w:val="22"/>
                <w:szCs w:val="22"/>
              </w:rPr>
              <w:t>Risk management</w:t>
            </w:r>
            <w:bookmarkEnd w:id="1123"/>
            <w:bookmarkEnd w:id="1124"/>
          </w:p>
          <w:p w14:paraId="49DE167F" w14:textId="77777777" w:rsidR="00F211ED" w:rsidRPr="00581508" w:rsidRDefault="00F211ED" w:rsidP="009862C5">
            <w:pPr>
              <w:pStyle w:val="Tablelevel2"/>
              <w:rPr>
                <w:rFonts w:ascii="Calibri" w:hAnsi="Calibri"/>
                <w:sz w:val="22"/>
                <w:szCs w:val="22"/>
              </w:rPr>
            </w:pPr>
            <w:commentRangeStart w:id="1125"/>
            <w:r w:rsidRPr="00581508">
              <w:rPr>
                <w:rFonts w:ascii="Calibri" w:hAnsi="Calibri"/>
                <w:sz w:val="22"/>
                <w:szCs w:val="22"/>
              </w:rPr>
              <w:t>Controllable risks</w:t>
            </w:r>
          </w:p>
          <w:p w14:paraId="6811D2B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Experience of VTS Operators</w:t>
            </w:r>
          </w:p>
          <w:p w14:paraId="0ECD826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Utilisation of equipment</w:t>
            </w:r>
          </w:p>
          <w:p w14:paraId="7D0FC38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Contingency plans/pollution</w:t>
            </w:r>
          </w:p>
          <w:p w14:paraId="60CC7797"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Uncontrollable risks</w:t>
            </w:r>
          </w:p>
          <w:p w14:paraId="1F14D79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Geography</w:t>
            </w:r>
          </w:p>
          <w:p w14:paraId="7D9E84E1"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Meteorological factors</w:t>
            </w:r>
          </w:p>
          <w:p w14:paraId="455C963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Hydrographic factors</w:t>
            </w:r>
          </w:p>
          <w:p w14:paraId="0BFB73CE"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 congestion</w:t>
            </w:r>
            <w:commentRangeEnd w:id="1125"/>
            <w:r w:rsidR="0050639D">
              <w:rPr>
                <w:rStyle w:val="CommentReference"/>
                <w:rFonts w:asciiTheme="minorHAnsi" w:eastAsiaTheme="minorHAnsi" w:hAnsiTheme="minorHAnsi"/>
                <w:lang w:eastAsia="en-GB"/>
              </w:rPr>
              <w:commentReference w:id="1125"/>
            </w:r>
          </w:p>
          <w:p w14:paraId="489665A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Procedures to mitigate risks</w:t>
            </w:r>
          </w:p>
        </w:tc>
        <w:tc>
          <w:tcPr>
            <w:tcW w:w="3118" w:type="dxa"/>
          </w:tcPr>
          <w:p w14:paraId="4CC76E65" w14:textId="77777777" w:rsidR="00F211ED" w:rsidRPr="00581508" w:rsidRDefault="00F211ED" w:rsidP="009862C5">
            <w:pPr>
              <w:pStyle w:val="Tablelevel2"/>
              <w:ind w:left="0"/>
              <w:jc w:val="center"/>
              <w:rPr>
                <w:rFonts w:ascii="Calibri" w:hAnsi="Calibri"/>
                <w:sz w:val="22"/>
                <w:szCs w:val="22"/>
              </w:rPr>
            </w:pPr>
          </w:p>
        </w:tc>
        <w:tc>
          <w:tcPr>
            <w:tcW w:w="2835" w:type="dxa"/>
          </w:tcPr>
          <w:p w14:paraId="19E2FCA6" w14:textId="77777777" w:rsidR="00F211ED" w:rsidRPr="00581508" w:rsidRDefault="00F211ED" w:rsidP="009862C5">
            <w:pPr>
              <w:pStyle w:val="Tablelevel2"/>
              <w:ind w:left="0"/>
              <w:jc w:val="center"/>
              <w:rPr>
                <w:rFonts w:ascii="Calibri" w:hAnsi="Calibri"/>
                <w:sz w:val="22"/>
                <w:szCs w:val="22"/>
              </w:rPr>
            </w:pPr>
          </w:p>
        </w:tc>
      </w:tr>
      <w:tr w:rsidR="00F211ED" w:rsidRPr="00581508" w14:paraId="5B4E1208" w14:textId="77777777" w:rsidTr="007734C8">
        <w:trPr>
          <w:cantSplit/>
          <w:trHeight w:val="1262"/>
          <w:jc w:val="center"/>
        </w:trPr>
        <w:tc>
          <w:tcPr>
            <w:tcW w:w="8330" w:type="dxa"/>
          </w:tcPr>
          <w:p w14:paraId="78AD38E4" w14:textId="77777777" w:rsidR="00F211ED" w:rsidRPr="00581508" w:rsidRDefault="00F211ED" w:rsidP="009862C5">
            <w:pPr>
              <w:pStyle w:val="Tablelevel1bold"/>
              <w:rPr>
                <w:rFonts w:ascii="Calibri" w:hAnsi="Calibri"/>
                <w:b w:val="0"/>
                <w:sz w:val="22"/>
                <w:szCs w:val="22"/>
              </w:rPr>
            </w:pPr>
            <w:bookmarkStart w:id="1126" w:name="_Toc443221681"/>
            <w:bookmarkStart w:id="1127" w:name="_Toc446917139"/>
            <w:r w:rsidRPr="00581508">
              <w:rPr>
                <w:rFonts w:ascii="Calibri" w:hAnsi="Calibri"/>
                <w:b w:val="0"/>
                <w:sz w:val="22"/>
                <w:szCs w:val="22"/>
              </w:rPr>
              <w:t>Allocation of space</w:t>
            </w:r>
            <w:bookmarkEnd w:id="1126"/>
            <w:bookmarkEnd w:id="1127"/>
          </w:p>
          <w:p w14:paraId="286C83A2"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Ships domain</w:t>
            </w:r>
          </w:p>
          <w:p w14:paraId="66029A9E"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Authorising ship movements</w:t>
            </w:r>
          </w:p>
          <w:p w14:paraId="0CF28528"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Allocation of priorities</w:t>
            </w:r>
          </w:p>
        </w:tc>
        <w:tc>
          <w:tcPr>
            <w:tcW w:w="3118" w:type="dxa"/>
          </w:tcPr>
          <w:p w14:paraId="4EEAF645" w14:textId="77777777" w:rsidR="00F211ED" w:rsidRPr="00581508" w:rsidRDefault="00F211ED" w:rsidP="009862C5">
            <w:pPr>
              <w:pStyle w:val="Tablelevel2"/>
              <w:ind w:left="0"/>
              <w:jc w:val="center"/>
              <w:rPr>
                <w:rFonts w:ascii="Calibri" w:hAnsi="Calibri"/>
                <w:sz w:val="22"/>
                <w:szCs w:val="22"/>
              </w:rPr>
            </w:pPr>
          </w:p>
        </w:tc>
        <w:tc>
          <w:tcPr>
            <w:tcW w:w="2835" w:type="dxa"/>
          </w:tcPr>
          <w:p w14:paraId="26F68B63" w14:textId="77777777" w:rsidR="00F211ED" w:rsidRPr="00581508" w:rsidRDefault="00F211ED" w:rsidP="009862C5">
            <w:pPr>
              <w:pStyle w:val="Tablelevel2"/>
              <w:ind w:left="0"/>
              <w:jc w:val="center"/>
              <w:rPr>
                <w:rFonts w:ascii="Calibri" w:hAnsi="Calibri"/>
                <w:sz w:val="22"/>
                <w:szCs w:val="22"/>
              </w:rPr>
            </w:pPr>
          </w:p>
        </w:tc>
      </w:tr>
      <w:tr w:rsidR="00F211ED" w:rsidRPr="00581508" w14:paraId="3BE63886" w14:textId="77777777" w:rsidTr="007734C8">
        <w:trPr>
          <w:cantSplit/>
          <w:trHeight w:val="1970"/>
          <w:jc w:val="center"/>
        </w:trPr>
        <w:tc>
          <w:tcPr>
            <w:tcW w:w="8330" w:type="dxa"/>
          </w:tcPr>
          <w:p w14:paraId="5D16982B"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Criteria which determine the parameters for the safe passage of shipping</w:t>
            </w:r>
          </w:p>
          <w:p w14:paraId="46D88C9A"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Water reference level</w:t>
            </w:r>
          </w:p>
          <w:p w14:paraId="7C96C7C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Tide gauges</w:t>
            </w:r>
          </w:p>
          <w:p w14:paraId="3F7A592F"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Correlation between predicted and actual water levels</w:t>
            </w:r>
          </w:p>
          <w:p w14:paraId="53BC35B7"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Allowance for delayed manoeuvres</w:t>
            </w:r>
          </w:p>
          <w:p w14:paraId="76659EEB"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underkeel clearance</w:t>
            </w:r>
          </w:p>
          <w:p w14:paraId="338E9DB9"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Draught measurements vertical ship movements, allowance for squat and swell</w:t>
            </w:r>
          </w:p>
          <w:p w14:paraId="0145A1E5"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Safety margins in rock and soft sea-bed conditions</w:t>
            </w:r>
          </w:p>
          <w:p w14:paraId="67607FF1"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Net underkeel clearance</w:t>
            </w:r>
          </w:p>
          <w:p w14:paraId="7C1931C4"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Gross underkeel clearance, including allowance for weather; exposure and topography</w:t>
            </w:r>
          </w:p>
          <w:p w14:paraId="6D97231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air draft</w:t>
            </w:r>
          </w:p>
          <w:p w14:paraId="5A2AF39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Factors affecting and sources of information for calculating air draft</w:t>
            </w:r>
          </w:p>
          <w:p w14:paraId="3CCEC809"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channel width</w:t>
            </w:r>
          </w:p>
          <w:p w14:paraId="63DCCA3F"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Principles of devising a safe width under calm and adverse conditions</w:t>
            </w:r>
          </w:p>
          <w:p w14:paraId="2847CFF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Limiting factors in precise navigation</w:t>
            </w:r>
          </w:p>
          <w:p w14:paraId="66013075"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Adequacy of safe underkeel clearance across channel width</w:t>
            </w:r>
          </w:p>
          <w:p w14:paraId="56ACE58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Calculation of safe channel or fairway width</w:t>
            </w:r>
          </w:p>
          <w:p w14:paraId="41EE2A89"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Shipping movements</w:t>
            </w:r>
          </w:p>
          <w:p w14:paraId="68E28FF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Movements authorised only when safe criteria have been determined and conditions satisfactorily met</w:t>
            </w:r>
          </w:p>
        </w:tc>
        <w:tc>
          <w:tcPr>
            <w:tcW w:w="3118" w:type="dxa"/>
          </w:tcPr>
          <w:p w14:paraId="56BA4B3A" w14:textId="77777777" w:rsidR="00F211ED" w:rsidRPr="00581508" w:rsidRDefault="00F211ED" w:rsidP="009862C5">
            <w:pPr>
              <w:pStyle w:val="Tablelevel2"/>
              <w:ind w:left="0"/>
              <w:jc w:val="center"/>
              <w:rPr>
                <w:rFonts w:ascii="Calibri" w:hAnsi="Calibri"/>
                <w:sz w:val="22"/>
                <w:szCs w:val="22"/>
              </w:rPr>
            </w:pPr>
          </w:p>
        </w:tc>
        <w:tc>
          <w:tcPr>
            <w:tcW w:w="2835" w:type="dxa"/>
          </w:tcPr>
          <w:p w14:paraId="43E4CF01" w14:textId="77777777" w:rsidR="00F211ED" w:rsidRPr="00581508" w:rsidRDefault="00F211ED" w:rsidP="009862C5">
            <w:pPr>
              <w:pStyle w:val="Tablelevel2"/>
              <w:ind w:left="0"/>
              <w:jc w:val="center"/>
              <w:rPr>
                <w:rFonts w:ascii="Calibri" w:hAnsi="Calibri"/>
                <w:sz w:val="22"/>
                <w:szCs w:val="22"/>
              </w:rPr>
            </w:pPr>
          </w:p>
        </w:tc>
      </w:tr>
      <w:tr w:rsidR="00936A95" w:rsidRPr="00581508" w14:paraId="707C34B2" w14:textId="77777777" w:rsidTr="00CD5C9F">
        <w:trPr>
          <w:cantSplit/>
          <w:tblHeader/>
          <w:jc w:val="center"/>
          <w:ins w:id="1128" w:author="Jillian Carson-Jackson" w:date="2021-01-31T10:51:00Z"/>
        </w:trPr>
        <w:tc>
          <w:tcPr>
            <w:tcW w:w="8330" w:type="dxa"/>
            <w:tcBorders>
              <w:bottom w:val="single" w:sz="12" w:space="0" w:color="auto"/>
            </w:tcBorders>
          </w:tcPr>
          <w:p w14:paraId="5AD3EDBB" w14:textId="77777777" w:rsidR="00936A95" w:rsidRPr="00581508" w:rsidRDefault="00936A95" w:rsidP="00CD5C9F">
            <w:pPr>
              <w:pStyle w:val="Tableheading"/>
              <w:jc w:val="left"/>
              <w:rPr>
                <w:ins w:id="1129" w:author="Jillian Carson-Jackson" w:date="2021-01-31T10:51:00Z"/>
              </w:rPr>
            </w:pPr>
            <w:ins w:id="1130" w:author="Jillian Carson-Jackson" w:date="2021-01-31T10:51:00Z">
              <w:r>
                <w:t>Provision of Information</w:t>
              </w:r>
            </w:ins>
          </w:p>
        </w:tc>
        <w:tc>
          <w:tcPr>
            <w:tcW w:w="3118" w:type="dxa"/>
            <w:tcBorders>
              <w:bottom w:val="single" w:sz="12" w:space="0" w:color="auto"/>
            </w:tcBorders>
          </w:tcPr>
          <w:p w14:paraId="0F54037E" w14:textId="77777777" w:rsidR="00936A95" w:rsidRPr="00581508" w:rsidRDefault="00936A95" w:rsidP="00CD5C9F">
            <w:pPr>
              <w:pStyle w:val="Tableheading"/>
              <w:rPr>
                <w:ins w:id="1131" w:author="Jillian Carson-Jackson" w:date="2021-01-31T10:51:00Z"/>
              </w:rPr>
            </w:pPr>
          </w:p>
        </w:tc>
        <w:tc>
          <w:tcPr>
            <w:tcW w:w="2835" w:type="dxa"/>
            <w:tcBorders>
              <w:bottom w:val="single" w:sz="12" w:space="0" w:color="auto"/>
            </w:tcBorders>
          </w:tcPr>
          <w:p w14:paraId="2516A31C" w14:textId="77777777" w:rsidR="00936A95" w:rsidRPr="00581508" w:rsidRDefault="00936A95" w:rsidP="00CD5C9F">
            <w:pPr>
              <w:pStyle w:val="Tableheading"/>
              <w:rPr>
                <w:ins w:id="1132" w:author="Jillian Carson-Jackson" w:date="2021-01-31T10:51:00Z"/>
              </w:rPr>
            </w:pPr>
          </w:p>
        </w:tc>
      </w:tr>
      <w:tr w:rsidR="00936A95" w:rsidRPr="00581508" w14:paraId="726CA4A6" w14:textId="77777777" w:rsidTr="00CD5C9F">
        <w:trPr>
          <w:cantSplit/>
          <w:trHeight w:val="669"/>
          <w:jc w:val="center"/>
          <w:ins w:id="1133" w:author="Jillian Carson-Jackson" w:date="2021-01-31T10:51:00Z"/>
        </w:trPr>
        <w:tc>
          <w:tcPr>
            <w:tcW w:w="8330" w:type="dxa"/>
          </w:tcPr>
          <w:p w14:paraId="5906E17C" w14:textId="472155BF" w:rsidR="00936A95" w:rsidRPr="00581508" w:rsidRDefault="00936A95" w:rsidP="00CD5C9F">
            <w:pPr>
              <w:pStyle w:val="Tablelevel1"/>
              <w:rPr>
                <w:ins w:id="1134" w:author="Jillian Carson-Jackson" w:date="2021-01-31T10:51:00Z"/>
                <w:rFonts w:ascii="Calibri" w:hAnsi="Calibri"/>
                <w:i/>
                <w:szCs w:val="22"/>
                <w:lang w:eastAsia="en-GB"/>
              </w:rPr>
            </w:pPr>
            <w:ins w:id="1135" w:author="Jillian Carson-Jackson" w:date="2021-01-31T10:51:00Z">
              <w:r w:rsidRPr="00581508">
                <w:rPr>
                  <w:rFonts w:ascii="Calibri" w:hAnsi="Calibri"/>
                  <w:i/>
                  <w:szCs w:val="22"/>
                  <w:lang w:eastAsia="en-GB"/>
                </w:rPr>
                <w:t xml:space="preserve">Demonstrate </w:t>
              </w:r>
              <w:r w:rsidR="004D377B">
                <w:rPr>
                  <w:rFonts w:ascii="Calibri" w:hAnsi="Calibri"/>
                  <w:i/>
                  <w:szCs w:val="22"/>
                  <w:lang w:eastAsia="en-GB"/>
                </w:rPr>
                <w:t>provis</w:t>
              </w:r>
            </w:ins>
            <w:ins w:id="1136" w:author="Jillian Carson-Jackson" w:date="2021-01-31T10:52:00Z">
              <w:r w:rsidR="004D377B">
                <w:rPr>
                  <w:rFonts w:ascii="Calibri" w:hAnsi="Calibri"/>
                  <w:i/>
                  <w:szCs w:val="22"/>
                  <w:lang w:eastAsia="en-GB"/>
                </w:rPr>
                <w:t>ion of timely and relevant information to assist with onboard decision making.</w:t>
              </w:r>
            </w:ins>
          </w:p>
        </w:tc>
        <w:tc>
          <w:tcPr>
            <w:tcW w:w="3118" w:type="dxa"/>
          </w:tcPr>
          <w:p w14:paraId="7805479B" w14:textId="77777777" w:rsidR="00936A95" w:rsidRPr="00581508" w:rsidRDefault="00936A95" w:rsidP="00CD5C9F">
            <w:pPr>
              <w:pStyle w:val="Tablelevel2"/>
              <w:ind w:left="0"/>
              <w:jc w:val="center"/>
              <w:rPr>
                <w:ins w:id="1137" w:author="Jillian Carson-Jackson" w:date="2021-01-31T10:51:00Z"/>
                <w:rFonts w:ascii="Calibri" w:hAnsi="Calibri"/>
                <w:sz w:val="22"/>
                <w:szCs w:val="22"/>
              </w:rPr>
            </w:pPr>
          </w:p>
        </w:tc>
        <w:tc>
          <w:tcPr>
            <w:tcW w:w="2835" w:type="dxa"/>
          </w:tcPr>
          <w:p w14:paraId="7D990548" w14:textId="77777777" w:rsidR="00936A95" w:rsidRPr="00581508" w:rsidRDefault="00936A95" w:rsidP="00CD5C9F">
            <w:pPr>
              <w:pStyle w:val="Tablelevel2"/>
              <w:ind w:left="0"/>
              <w:jc w:val="center"/>
              <w:rPr>
                <w:ins w:id="1138" w:author="Jillian Carson-Jackson" w:date="2021-01-31T10:51:00Z"/>
                <w:rFonts w:ascii="Calibri" w:hAnsi="Calibri"/>
                <w:sz w:val="22"/>
                <w:szCs w:val="22"/>
              </w:rPr>
            </w:pPr>
          </w:p>
        </w:tc>
      </w:tr>
      <w:tr w:rsidR="00936A95" w:rsidRPr="00581508" w14:paraId="051C7D69" w14:textId="77777777" w:rsidTr="00CD5C9F">
        <w:trPr>
          <w:cantSplit/>
          <w:tblHeader/>
          <w:jc w:val="center"/>
          <w:ins w:id="1139" w:author="Jillian Carson-Jackson" w:date="2021-01-31T10:51:00Z"/>
        </w:trPr>
        <w:tc>
          <w:tcPr>
            <w:tcW w:w="8330" w:type="dxa"/>
            <w:tcBorders>
              <w:bottom w:val="single" w:sz="12" w:space="0" w:color="auto"/>
            </w:tcBorders>
          </w:tcPr>
          <w:p w14:paraId="67FE9476" w14:textId="6F1E49D4" w:rsidR="00936A95" w:rsidRDefault="00936A95" w:rsidP="00C31E5F">
            <w:pPr>
              <w:pStyle w:val="Tableheading"/>
              <w:ind w:left="157"/>
              <w:jc w:val="left"/>
              <w:rPr>
                <w:ins w:id="1140" w:author="Jillian Carson-Jackson" w:date="2021-01-31T10:51:00Z"/>
                <w:b w:val="0"/>
                <w:bCs/>
              </w:rPr>
            </w:pPr>
            <w:ins w:id="1141" w:author="Jillian Carson-Jackson" w:date="2021-01-31T10:51:00Z">
              <w:r>
                <w:rPr>
                  <w:b w:val="0"/>
                  <w:bCs/>
                </w:rPr>
                <w:t xml:space="preserve">Types of information </w:t>
              </w:r>
            </w:ins>
          </w:p>
          <w:p w14:paraId="2C926030" w14:textId="77777777" w:rsidR="00936A95" w:rsidRDefault="00936A95" w:rsidP="00CD5C9F">
            <w:pPr>
              <w:pStyle w:val="Tableheading"/>
              <w:jc w:val="left"/>
              <w:rPr>
                <w:ins w:id="1142" w:author="Jillian Carson-Jackson" w:date="2021-01-31T10:51:00Z"/>
                <w:b w:val="0"/>
                <w:bCs/>
              </w:rPr>
            </w:pPr>
            <w:ins w:id="1143" w:author="Jillian Carson-Jackson" w:date="2021-01-31T10:51:00Z">
              <w:r>
                <w:rPr>
                  <w:b w:val="0"/>
                  <w:bCs/>
                </w:rPr>
                <w:t>Limitations in a VTS area</w:t>
              </w:r>
            </w:ins>
          </w:p>
          <w:p w14:paraId="0680EBCE" w14:textId="1723E678" w:rsidR="00936A95" w:rsidRPr="00A62F5C" w:rsidRDefault="00936A95" w:rsidP="00CD5C9F">
            <w:pPr>
              <w:pStyle w:val="Tableheading"/>
              <w:jc w:val="left"/>
              <w:rPr>
                <w:ins w:id="1144" w:author="Jillian Carson-Jackson" w:date="2021-01-31T10:51:00Z"/>
                <w:b w:val="0"/>
                <w:bCs/>
              </w:rPr>
            </w:pPr>
            <w:ins w:id="1145" w:author="Jillian Carson-Jackson" w:date="2021-01-31T10:51:00Z">
              <w:r>
                <w:rPr>
                  <w:b w:val="0"/>
                  <w:bCs/>
                </w:rPr>
                <w:t xml:space="preserve">Procedures for provision of information </w:t>
              </w:r>
            </w:ins>
            <w:ins w:id="1146" w:author="Jillian Carson-Jackson" w:date="2021-01-31T10:53:00Z">
              <w:r w:rsidR="00C31E5F">
                <w:rPr>
                  <w:b w:val="0"/>
                  <w:bCs/>
                </w:rPr>
                <w:t>(timely and relevant; IPI)</w:t>
              </w:r>
            </w:ins>
          </w:p>
        </w:tc>
        <w:tc>
          <w:tcPr>
            <w:tcW w:w="3118" w:type="dxa"/>
            <w:tcBorders>
              <w:bottom w:val="single" w:sz="12" w:space="0" w:color="auto"/>
            </w:tcBorders>
          </w:tcPr>
          <w:p w14:paraId="1AE2F390" w14:textId="77777777" w:rsidR="00936A95" w:rsidRPr="00581508" w:rsidRDefault="00936A95" w:rsidP="00CD5C9F">
            <w:pPr>
              <w:pStyle w:val="Tableheading"/>
              <w:rPr>
                <w:ins w:id="1147" w:author="Jillian Carson-Jackson" w:date="2021-01-31T10:51:00Z"/>
              </w:rPr>
            </w:pPr>
          </w:p>
        </w:tc>
        <w:tc>
          <w:tcPr>
            <w:tcW w:w="2835" w:type="dxa"/>
            <w:tcBorders>
              <w:bottom w:val="single" w:sz="12" w:space="0" w:color="auto"/>
            </w:tcBorders>
          </w:tcPr>
          <w:p w14:paraId="0FA697DC" w14:textId="77777777" w:rsidR="00936A95" w:rsidRPr="00581508" w:rsidRDefault="00936A95" w:rsidP="00CD5C9F">
            <w:pPr>
              <w:pStyle w:val="Tableheading"/>
              <w:rPr>
                <w:ins w:id="1148" w:author="Jillian Carson-Jackson" w:date="2021-01-31T10:51:00Z"/>
              </w:rPr>
            </w:pPr>
          </w:p>
        </w:tc>
      </w:tr>
      <w:tr w:rsidR="00F211ED" w:rsidRPr="00581508" w14:paraId="74C81A80" w14:textId="77777777" w:rsidTr="007734C8">
        <w:trPr>
          <w:cantSplit/>
          <w:trHeight w:val="669"/>
          <w:jc w:val="center"/>
        </w:trPr>
        <w:tc>
          <w:tcPr>
            <w:tcW w:w="8330" w:type="dxa"/>
            <w:vAlign w:val="center"/>
          </w:tcPr>
          <w:p w14:paraId="0A133A62" w14:textId="3C4EEC9A" w:rsidR="00F211ED" w:rsidRPr="00581508" w:rsidRDefault="00F211ED" w:rsidP="009862C5">
            <w:pPr>
              <w:pStyle w:val="Tablelevel1"/>
              <w:rPr>
                <w:rFonts w:ascii="Calibri" w:hAnsi="Calibri"/>
                <w:b/>
                <w:szCs w:val="22"/>
                <w:lang w:eastAsia="en-GB"/>
              </w:rPr>
            </w:pPr>
            <w:del w:id="1149" w:author="Jillian Carson-Jackson" w:date="2021-01-31T10:46:00Z">
              <w:r w:rsidRPr="00581508" w:rsidDel="00DF29C9">
                <w:rPr>
                  <w:rFonts w:ascii="Calibri" w:hAnsi="Calibri"/>
                  <w:b/>
                  <w:szCs w:val="22"/>
                  <w:lang w:eastAsia="en-GB"/>
                </w:rPr>
                <w:delText>Traffic monitoring and organisation</w:delText>
              </w:r>
            </w:del>
            <w:ins w:id="1150" w:author="Jillian Carson-Jackson" w:date="2021-01-31T10:46:00Z">
              <w:r w:rsidR="00DF29C9">
                <w:rPr>
                  <w:rFonts w:ascii="Calibri" w:hAnsi="Calibri"/>
                  <w:b/>
                  <w:szCs w:val="22"/>
                  <w:lang w:eastAsia="en-GB"/>
                </w:rPr>
                <w:t>Monitoring and management of Vessel Traffic</w:t>
              </w:r>
            </w:ins>
          </w:p>
        </w:tc>
        <w:tc>
          <w:tcPr>
            <w:tcW w:w="3118" w:type="dxa"/>
          </w:tcPr>
          <w:p w14:paraId="1EB382F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R37, R41</w:t>
            </w:r>
          </w:p>
        </w:tc>
        <w:tc>
          <w:tcPr>
            <w:tcW w:w="2835" w:type="dxa"/>
          </w:tcPr>
          <w:p w14:paraId="67B31A0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5CF9C359"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3C1DEAD2" w14:textId="77777777" w:rsidTr="007734C8">
        <w:trPr>
          <w:cantSplit/>
          <w:trHeight w:val="669"/>
          <w:jc w:val="center"/>
        </w:trPr>
        <w:tc>
          <w:tcPr>
            <w:tcW w:w="8330" w:type="dxa"/>
          </w:tcPr>
          <w:p w14:paraId="3BAD934A"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traffic patterns, sailing/route plans and perform situational analysis required to maintain a safe and efficient waterway</w:t>
            </w:r>
          </w:p>
        </w:tc>
        <w:tc>
          <w:tcPr>
            <w:tcW w:w="3118" w:type="dxa"/>
          </w:tcPr>
          <w:p w14:paraId="0CF86237" w14:textId="77777777" w:rsidR="00F211ED" w:rsidRPr="00581508" w:rsidRDefault="00F211ED" w:rsidP="009862C5">
            <w:pPr>
              <w:pStyle w:val="Tablelevel2"/>
              <w:ind w:left="0"/>
              <w:jc w:val="center"/>
              <w:rPr>
                <w:rFonts w:ascii="Calibri" w:hAnsi="Calibri"/>
                <w:sz w:val="22"/>
                <w:szCs w:val="22"/>
              </w:rPr>
            </w:pPr>
          </w:p>
        </w:tc>
        <w:tc>
          <w:tcPr>
            <w:tcW w:w="2835" w:type="dxa"/>
          </w:tcPr>
          <w:p w14:paraId="2FDC93C6" w14:textId="77777777" w:rsidR="00F211ED" w:rsidRPr="00581508" w:rsidRDefault="00F211ED" w:rsidP="009862C5">
            <w:pPr>
              <w:pStyle w:val="Tablelevel2"/>
              <w:ind w:left="0"/>
              <w:jc w:val="center"/>
              <w:rPr>
                <w:rFonts w:ascii="Calibri" w:hAnsi="Calibri"/>
                <w:sz w:val="22"/>
                <w:szCs w:val="22"/>
              </w:rPr>
            </w:pPr>
          </w:p>
        </w:tc>
      </w:tr>
      <w:tr w:rsidR="00F211ED" w:rsidRPr="00581508" w14:paraId="35EC671F" w14:textId="77777777" w:rsidTr="007734C8">
        <w:trPr>
          <w:cantSplit/>
          <w:jc w:val="center"/>
        </w:trPr>
        <w:tc>
          <w:tcPr>
            <w:tcW w:w="8330" w:type="dxa"/>
          </w:tcPr>
          <w:p w14:paraId="62C65699"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Traffic patterns</w:t>
            </w:r>
          </w:p>
          <w:p w14:paraId="6DF52364"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Normal traffic patterns</w:t>
            </w:r>
          </w:p>
          <w:p w14:paraId="705B9E2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Non-routine items affecting traffic patterns (rogue vessels, weather)</w:t>
            </w:r>
          </w:p>
        </w:tc>
        <w:tc>
          <w:tcPr>
            <w:tcW w:w="3118" w:type="dxa"/>
          </w:tcPr>
          <w:p w14:paraId="05CFFF17" w14:textId="77777777" w:rsidR="00F211ED" w:rsidRPr="00581508" w:rsidRDefault="00F211ED" w:rsidP="009862C5">
            <w:pPr>
              <w:pStyle w:val="Tablelevel2"/>
              <w:ind w:left="0"/>
              <w:jc w:val="center"/>
              <w:rPr>
                <w:rFonts w:ascii="Calibri" w:hAnsi="Calibri"/>
                <w:sz w:val="22"/>
                <w:szCs w:val="22"/>
              </w:rPr>
            </w:pPr>
          </w:p>
        </w:tc>
        <w:tc>
          <w:tcPr>
            <w:tcW w:w="2835" w:type="dxa"/>
          </w:tcPr>
          <w:p w14:paraId="1779C7A3" w14:textId="77777777" w:rsidR="00F211ED" w:rsidRPr="00581508" w:rsidRDefault="00F211ED" w:rsidP="009862C5">
            <w:pPr>
              <w:pStyle w:val="Tablelevel2"/>
              <w:ind w:left="0"/>
              <w:jc w:val="center"/>
              <w:rPr>
                <w:rFonts w:ascii="Calibri" w:hAnsi="Calibri"/>
                <w:sz w:val="22"/>
                <w:szCs w:val="22"/>
              </w:rPr>
            </w:pPr>
          </w:p>
        </w:tc>
      </w:tr>
      <w:tr w:rsidR="00F211ED" w:rsidRPr="00581508" w14:paraId="4B41B293" w14:textId="77777777" w:rsidTr="007734C8">
        <w:trPr>
          <w:cantSplit/>
          <w:jc w:val="center"/>
        </w:trPr>
        <w:tc>
          <w:tcPr>
            <w:tcW w:w="8330" w:type="dxa"/>
          </w:tcPr>
          <w:p w14:paraId="493CDEDC" w14:textId="77777777" w:rsidR="00F211ED" w:rsidRPr="00581508" w:rsidRDefault="00F211ED" w:rsidP="009862C5">
            <w:pPr>
              <w:pStyle w:val="Tablelevel1bold"/>
              <w:rPr>
                <w:rFonts w:ascii="Calibri" w:hAnsi="Calibri"/>
                <w:b w:val="0"/>
                <w:sz w:val="22"/>
                <w:szCs w:val="22"/>
              </w:rPr>
            </w:pPr>
            <w:commentRangeStart w:id="1151"/>
            <w:r w:rsidRPr="00581508">
              <w:rPr>
                <w:rFonts w:ascii="Calibri" w:hAnsi="Calibri"/>
                <w:b w:val="0"/>
                <w:sz w:val="22"/>
                <w:szCs w:val="22"/>
              </w:rPr>
              <w:t>VTS sailing or route plan</w:t>
            </w:r>
            <w:commentRangeEnd w:id="1151"/>
            <w:r w:rsidR="00DC2CF3">
              <w:rPr>
                <w:rStyle w:val="CommentReference"/>
                <w:rFonts w:asciiTheme="minorHAnsi" w:eastAsiaTheme="minorHAnsi" w:hAnsiTheme="minorHAnsi"/>
                <w:b w:val="0"/>
              </w:rPr>
              <w:commentReference w:id="1151"/>
            </w:r>
          </w:p>
          <w:p w14:paraId="3F3E8C84" w14:textId="77777777" w:rsidR="00F211ED" w:rsidRPr="00581508" w:rsidRDefault="00F211ED" w:rsidP="009862C5">
            <w:pPr>
              <w:pStyle w:val="Tablelevel2"/>
              <w:rPr>
                <w:rFonts w:ascii="Calibri" w:hAnsi="Calibri"/>
                <w:i/>
                <w:sz w:val="22"/>
                <w:szCs w:val="22"/>
              </w:rPr>
            </w:pPr>
            <w:r w:rsidRPr="00581508">
              <w:rPr>
                <w:rFonts w:ascii="Calibri" w:hAnsi="Calibri"/>
                <w:sz w:val="22"/>
                <w:szCs w:val="22"/>
              </w:rPr>
              <w:t>Developing a plan to ensure safe and efficient movement of vessel traffic</w:t>
            </w:r>
          </w:p>
        </w:tc>
        <w:tc>
          <w:tcPr>
            <w:tcW w:w="3118" w:type="dxa"/>
          </w:tcPr>
          <w:p w14:paraId="5DA181B0" w14:textId="77777777" w:rsidR="00F211ED" w:rsidRPr="00581508" w:rsidRDefault="00F211ED" w:rsidP="009862C5">
            <w:pPr>
              <w:pStyle w:val="Tablelevel2"/>
              <w:ind w:left="0"/>
              <w:jc w:val="center"/>
              <w:rPr>
                <w:rFonts w:ascii="Calibri" w:hAnsi="Calibri"/>
                <w:sz w:val="22"/>
                <w:szCs w:val="22"/>
              </w:rPr>
            </w:pPr>
          </w:p>
        </w:tc>
        <w:tc>
          <w:tcPr>
            <w:tcW w:w="2835" w:type="dxa"/>
          </w:tcPr>
          <w:p w14:paraId="17F91FB2" w14:textId="77777777" w:rsidR="00F211ED" w:rsidRPr="00581508" w:rsidRDefault="00F211ED" w:rsidP="009862C5">
            <w:pPr>
              <w:pStyle w:val="Tablelevel2"/>
              <w:ind w:left="0"/>
              <w:jc w:val="center"/>
              <w:rPr>
                <w:rFonts w:ascii="Calibri" w:hAnsi="Calibri"/>
                <w:sz w:val="22"/>
                <w:szCs w:val="22"/>
              </w:rPr>
            </w:pPr>
          </w:p>
        </w:tc>
      </w:tr>
      <w:tr w:rsidR="00F211ED" w:rsidRPr="00581508" w14:paraId="2633C2EA" w14:textId="77777777" w:rsidTr="007734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330" w:type="dxa"/>
            <w:tcBorders>
              <w:top w:val="single" w:sz="4" w:space="0" w:color="auto"/>
              <w:left w:val="single" w:sz="4" w:space="0" w:color="auto"/>
              <w:bottom w:val="single" w:sz="4" w:space="0" w:color="auto"/>
              <w:right w:val="single" w:sz="4" w:space="0" w:color="auto"/>
            </w:tcBorders>
          </w:tcPr>
          <w:p w14:paraId="326C931C" w14:textId="77777777" w:rsidR="00F211ED" w:rsidRPr="00581508" w:rsidRDefault="00F211ED" w:rsidP="009862C5">
            <w:pPr>
              <w:pStyle w:val="Tablelevel1bold"/>
              <w:rPr>
                <w:rFonts w:ascii="Calibri" w:hAnsi="Calibri"/>
                <w:b w:val="0"/>
                <w:sz w:val="22"/>
                <w:szCs w:val="22"/>
              </w:rPr>
            </w:pPr>
            <w:bookmarkStart w:id="1152" w:name="_Toc443221685"/>
            <w:bookmarkStart w:id="1153" w:name="_Toc446917144"/>
            <w:r w:rsidRPr="00581508">
              <w:rPr>
                <w:rFonts w:ascii="Calibri" w:hAnsi="Calibri"/>
                <w:b w:val="0"/>
                <w:sz w:val="22"/>
                <w:szCs w:val="22"/>
              </w:rPr>
              <w:t>Situation analysis</w:t>
            </w:r>
            <w:bookmarkEnd w:id="1152"/>
            <w:bookmarkEnd w:id="1153"/>
          </w:p>
          <w:p w14:paraId="0A546D9F"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Conflict assessment</w:t>
            </w:r>
          </w:p>
          <w:p w14:paraId="63FE1512" w14:textId="6EB7E786"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Spatial separation</w:t>
            </w:r>
            <w:ins w:id="1154" w:author="Jillian Carson-Jackson" w:date="2021-01-31T10:46:00Z">
              <w:r w:rsidR="00DF29C9">
                <w:rPr>
                  <w:rFonts w:ascii="Calibri" w:hAnsi="Calibri"/>
                  <w:sz w:val="22"/>
                  <w:szCs w:val="22"/>
                  <w:lang w:eastAsia="en-GB"/>
                </w:rPr>
                <w:t xml:space="preserve"> / temporal (time) separation</w:t>
              </w:r>
            </w:ins>
          </w:p>
          <w:p w14:paraId="257B491A"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Determination of relevant traffic</w:t>
            </w:r>
          </w:p>
          <w:p w14:paraId="05B0441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Participating/non-participating traffic</w:t>
            </w:r>
          </w:p>
          <w:p w14:paraId="562FD694"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National and international regulations</w:t>
            </w:r>
          </w:p>
          <w:p w14:paraId="0447D18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Local procedures</w:t>
            </w:r>
          </w:p>
          <w:p w14:paraId="523DA86B"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Tools for determining relevant traffic - risk of collision, unclear intentions, non-routine action, blind corner etc</w:t>
            </w:r>
          </w:p>
        </w:tc>
        <w:tc>
          <w:tcPr>
            <w:tcW w:w="3118" w:type="dxa"/>
            <w:tcBorders>
              <w:top w:val="single" w:sz="4" w:space="0" w:color="auto"/>
              <w:left w:val="single" w:sz="4" w:space="0" w:color="auto"/>
              <w:bottom w:val="single" w:sz="4" w:space="0" w:color="auto"/>
              <w:right w:val="single" w:sz="4" w:space="0" w:color="auto"/>
            </w:tcBorders>
          </w:tcPr>
          <w:p w14:paraId="2272E73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R7, R41, R35, R36</w:t>
            </w:r>
          </w:p>
        </w:tc>
        <w:tc>
          <w:tcPr>
            <w:tcW w:w="2835" w:type="dxa"/>
            <w:tcBorders>
              <w:top w:val="single" w:sz="4" w:space="0" w:color="auto"/>
              <w:left w:val="single" w:sz="4" w:space="0" w:color="auto"/>
              <w:bottom w:val="single" w:sz="4" w:space="0" w:color="auto"/>
              <w:right w:val="single" w:sz="4" w:space="0" w:color="auto"/>
            </w:tcBorders>
          </w:tcPr>
          <w:p w14:paraId="2D1BFFDE" w14:textId="77777777" w:rsidR="00F211ED" w:rsidRPr="00581508" w:rsidRDefault="00F211ED" w:rsidP="009862C5">
            <w:pPr>
              <w:pStyle w:val="Tablelevel2"/>
              <w:rPr>
                <w:rFonts w:ascii="Calibri" w:hAnsi="Calibri"/>
                <w:sz w:val="22"/>
                <w:szCs w:val="22"/>
              </w:rPr>
            </w:pPr>
          </w:p>
        </w:tc>
      </w:tr>
      <w:tr w:rsidR="00C31E5F" w:rsidRPr="00581508" w14:paraId="085C5749"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1155"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49643589" w14:textId="66FF436F" w:rsidR="00C31E5F" w:rsidRPr="005B4F95" w:rsidRDefault="006E1BC9" w:rsidP="00C31E5F">
            <w:pPr>
              <w:pStyle w:val="Tablelevel1bold"/>
              <w:rPr>
                <w:ins w:id="1156" w:author="Jillian Carson-Jackson" w:date="2021-01-31T10:53:00Z"/>
                <w:rFonts w:ascii="Calibri" w:hAnsi="Calibri"/>
                <w:bCs/>
                <w:sz w:val="22"/>
                <w:szCs w:val="22"/>
              </w:rPr>
            </w:pPr>
            <w:ins w:id="1157" w:author="Jillian Carson-Jackson" w:date="2021-01-31T10:53:00Z">
              <w:r w:rsidRPr="005B4F95">
                <w:rPr>
                  <w:rFonts w:ascii="Calibri" w:hAnsi="Calibri"/>
                  <w:bCs/>
                  <w:sz w:val="22"/>
                  <w:szCs w:val="22"/>
                </w:rPr>
                <w:t xml:space="preserve">Responding to unsafe situations </w:t>
              </w:r>
            </w:ins>
          </w:p>
        </w:tc>
        <w:tc>
          <w:tcPr>
            <w:tcW w:w="3118" w:type="dxa"/>
            <w:tcBorders>
              <w:top w:val="single" w:sz="4" w:space="0" w:color="auto"/>
              <w:left w:val="single" w:sz="4" w:space="0" w:color="auto"/>
              <w:bottom w:val="single" w:sz="4" w:space="0" w:color="auto"/>
              <w:right w:val="single" w:sz="4" w:space="0" w:color="auto"/>
            </w:tcBorders>
          </w:tcPr>
          <w:p w14:paraId="2466B3D8" w14:textId="77777777" w:rsidR="00C31E5F" w:rsidRPr="00581508" w:rsidRDefault="00C31E5F" w:rsidP="00CD5C9F">
            <w:pPr>
              <w:pStyle w:val="Tablelevel2"/>
              <w:ind w:left="0"/>
              <w:jc w:val="center"/>
              <w:rPr>
                <w:ins w:id="1158" w:author="Jillian Carson-Jackson" w:date="2021-01-31T10:53:00Z"/>
                <w:rFonts w:ascii="Calibri" w:hAnsi="Calibri"/>
                <w:sz w:val="22"/>
                <w:szCs w:val="22"/>
              </w:rPr>
            </w:pPr>
            <w:ins w:id="1159" w:author="Jillian Carson-Jackson" w:date="2021-01-31T10:53:00Z">
              <w:r w:rsidRPr="00581508">
                <w:rPr>
                  <w:rFonts w:ascii="Calibri" w:hAnsi="Calibri"/>
                  <w:sz w:val="22"/>
                  <w:szCs w:val="22"/>
                </w:rPr>
                <w:t>R17, R37, R41</w:t>
              </w:r>
            </w:ins>
          </w:p>
        </w:tc>
        <w:tc>
          <w:tcPr>
            <w:tcW w:w="2835" w:type="dxa"/>
            <w:tcBorders>
              <w:top w:val="single" w:sz="4" w:space="0" w:color="auto"/>
              <w:left w:val="single" w:sz="4" w:space="0" w:color="auto"/>
              <w:bottom w:val="single" w:sz="4" w:space="0" w:color="auto"/>
              <w:right w:val="single" w:sz="4" w:space="0" w:color="auto"/>
            </w:tcBorders>
          </w:tcPr>
          <w:p w14:paraId="130E2E9A" w14:textId="77777777" w:rsidR="00C31E5F" w:rsidRPr="00581508" w:rsidRDefault="00C31E5F" w:rsidP="00C31E5F">
            <w:pPr>
              <w:pStyle w:val="Tablelevel2"/>
              <w:rPr>
                <w:ins w:id="1160" w:author="Jillian Carson-Jackson" w:date="2021-01-31T10:53:00Z"/>
                <w:rFonts w:ascii="Calibri" w:hAnsi="Calibri"/>
                <w:sz w:val="22"/>
                <w:szCs w:val="22"/>
              </w:rPr>
            </w:pPr>
            <w:ins w:id="1161" w:author="Jillian Carson-Jackson" w:date="2021-01-31T10:53:00Z">
              <w:r w:rsidRPr="00581508">
                <w:rPr>
                  <w:rFonts w:ascii="Calibri" w:hAnsi="Calibri"/>
                  <w:sz w:val="22"/>
                  <w:szCs w:val="22"/>
                </w:rPr>
                <w:t>A1, A2, A3, A5, A6, A7</w:t>
              </w:r>
            </w:ins>
          </w:p>
          <w:p w14:paraId="221E8836" w14:textId="77777777" w:rsidR="00C31E5F" w:rsidRPr="00581508" w:rsidRDefault="00C31E5F" w:rsidP="00C31E5F">
            <w:pPr>
              <w:pStyle w:val="Tablelevel2"/>
              <w:rPr>
                <w:ins w:id="1162" w:author="Jillian Carson-Jackson" w:date="2021-01-31T10:53:00Z"/>
                <w:rFonts w:ascii="Calibri" w:hAnsi="Calibri"/>
                <w:sz w:val="22"/>
                <w:szCs w:val="22"/>
              </w:rPr>
            </w:pPr>
            <w:ins w:id="1163" w:author="Jillian Carson-Jackson" w:date="2021-01-31T10:53:00Z">
              <w:r w:rsidRPr="00581508">
                <w:rPr>
                  <w:rFonts w:ascii="Calibri" w:hAnsi="Calibri"/>
                  <w:sz w:val="22"/>
                  <w:szCs w:val="22"/>
                </w:rPr>
                <w:t>E2 during simulated exercises</w:t>
              </w:r>
            </w:ins>
          </w:p>
        </w:tc>
      </w:tr>
      <w:tr w:rsidR="00C31E5F" w:rsidRPr="00581508" w14:paraId="3C9F0484"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1164"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598D52ED" w14:textId="0B474933" w:rsidR="00C31E5F" w:rsidRPr="005B4F95" w:rsidRDefault="006E1BC9" w:rsidP="00C31E5F">
            <w:pPr>
              <w:pStyle w:val="Tablelevel1bold"/>
              <w:rPr>
                <w:ins w:id="1165" w:author="Jillian Carson-Jackson" w:date="2021-01-31T10:53:00Z"/>
                <w:rFonts w:ascii="Calibri" w:hAnsi="Calibri"/>
                <w:b w:val="0"/>
                <w:i/>
                <w:iCs/>
                <w:sz w:val="22"/>
                <w:szCs w:val="22"/>
              </w:rPr>
            </w:pPr>
            <w:ins w:id="1166" w:author="Jillian Carson-Jackson" w:date="2021-01-31T10:54:00Z">
              <w:r w:rsidRPr="005B4F95">
                <w:rPr>
                  <w:rFonts w:ascii="Calibri" w:hAnsi="Calibri"/>
                  <w:b w:val="0"/>
                  <w:i/>
                  <w:iCs/>
                  <w:sz w:val="22"/>
                  <w:szCs w:val="22"/>
                </w:rPr>
                <w:t xml:space="preserve">Respond to unsafe situations </w:t>
              </w:r>
              <w:r w:rsidR="006D4A90" w:rsidRPr="005B4F95">
                <w:rPr>
                  <w:rFonts w:ascii="Calibri" w:hAnsi="Calibri"/>
                  <w:b w:val="0"/>
                  <w:i/>
                  <w:iCs/>
                  <w:sz w:val="22"/>
                  <w:szCs w:val="22"/>
                </w:rPr>
                <w:t xml:space="preserve">to maintain a safe and efficient waterway. </w:t>
              </w:r>
            </w:ins>
          </w:p>
        </w:tc>
        <w:tc>
          <w:tcPr>
            <w:tcW w:w="3118" w:type="dxa"/>
            <w:tcBorders>
              <w:top w:val="single" w:sz="4" w:space="0" w:color="auto"/>
              <w:left w:val="single" w:sz="4" w:space="0" w:color="auto"/>
              <w:bottom w:val="single" w:sz="4" w:space="0" w:color="auto"/>
              <w:right w:val="single" w:sz="4" w:space="0" w:color="auto"/>
            </w:tcBorders>
          </w:tcPr>
          <w:p w14:paraId="1DB32BE9" w14:textId="77777777" w:rsidR="00C31E5F" w:rsidRPr="00581508" w:rsidRDefault="00C31E5F" w:rsidP="00CD5C9F">
            <w:pPr>
              <w:pStyle w:val="Tablelevel2"/>
              <w:ind w:left="0"/>
              <w:jc w:val="center"/>
              <w:rPr>
                <w:ins w:id="1167" w:author="Jillian Carson-Jackson" w:date="2021-01-31T10:53: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DA84D00" w14:textId="77777777" w:rsidR="00C31E5F" w:rsidRPr="00581508" w:rsidRDefault="00C31E5F" w:rsidP="00C31E5F">
            <w:pPr>
              <w:pStyle w:val="Tablelevel2"/>
              <w:rPr>
                <w:ins w:id="1168" w:author="Jillian Carson-Jackson" w:date="2021-01-31T10:53:00Z"/>
                <w:rFonts w:ascii="Calibri" w:hAnsi="Calibri"/>
                <w:sz w:val="22"/>
                <w:szCs w:val="22"/>
              </w:rPr>
            </w:pPr>
          </w:p>
        </w:tc>
      </w:tr>
      <w:tr w:rsidR="00C31E5F" w:rsidRPr="00581508" w14:paraId="53E17B75"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1169"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3B7D1E2F" w14:textId="6D168094" w:rsidR="00C31E5F" w:rsidRDefault="007954E6" w:rsidP="00CD5C9F">
            <w:pPr>
              <w:pStyle w:val="Tablelevel1bold"/>
              <w:rPr>
                <w:ins w:id="1170" w:author="Jillian Carson-Jackson" w:date="2021-01-31T10:55:00Z"/>
                <w:rFonts w:ascii="Calibri" w:hAnsi="Calibri"/>
                <w:b w:val="0"/>
                <w:sz w:val="22"/>
                <w:szCs w:val="22"/>
              </w:rPr>
            </w:pPr>
            <w:ins w:id="1171" w:author="Jillian Carson-Jackson" w:date="2021-01-31T10:54:00Z">
              <w:r>
                <w:rPr>
                  <w:rFonts w:ascii="Calibri" w:hAnsi="Calibri"/>
                  <w:b w:val="0"/>
                  <w:sz w:val="22"/>
                  <w:szCs w:val="22"/>
                </w:rPr>
                <w:t>Situations that may require intervention</w:t>
              </w:r>
            </w:ins>
          </w:p>
          <w:p w14:paraId="134FA7FA" w14:textId="4281A582" w:rsidR="007954E6" w:rsidRDefault="007954E6" w:rsidP="005B4F95">
            <w:pPr>
              <w:pStyle w:val="Tablelevel1bold"/>
              <w:ind w:left="247"/>
              <w:rPr>
                <w:ins w:id="1172" w:author="Jillian Carson-Jackson" w:date="2021-01-31T10:55:00Z"/>
                <w:rFonts w:ascii="Calibri" w:hAnsi="Calibri"/>
                <w:b w:val="0"/>
                <w:sz w:val="22"/>
                <w:szCs w:val="22"/>
              </w:rPr>
            </w:pPr>
            <w:ins w:id="1173" w:author="Jillian Carson-Jackson" w:date="2021-01-31T10:55:00Z">
              <w:r>
                <w:rPr>
                  <w:rFonts w:ascii="Calibri" w:hAnsi="Calibri"/>
                  <w:b w:val="0"/>
                  <w:sz w:val="22"/>
                  <w:szCs w:val="22"/>
                </w:rPr>
                <w:t>Ship unsure of route or position</w:t>
              </w:r>
            </w:ins>
          </w:p>
          <w:p w14:paraId="02B754D5" w14:textId="5E542D5C" w:rsidR="007954E6" w:rsidRDefault="007954E6" w:rsidP="005B4F95">
            <w:pPr>
              <w:pStyle w:val="Tablelevel1bold"/>
              <w:ind w:left="247"/>
              <w:rPr>
                <w:ins w:id="1174" w:author="Jillian Carson-Jackson" w:date="2021-01-31T10:55:00Z"/>
                <w:rFonts w:ascii="Calibri" w:hAnsi="Calibri"/>
                <w:b w:val="0"/>
                <w:sz w:val="22"/>
                <w:szCs w:val="22"/>
              </w:rPr>
            </w:pPr>
            <w:ins w:id="1175" w:author="Jillian Carson-Jackson" w:date="2021-01-31T10:55:00Z">
              <w:r>
                <w:rPr>
                  <w:rFonts w:ascii="Calibri" w:hAnsi="Calibri"/>
                  <w:b w:val="0"/>
                  <w:sz w:val="22"/>
                  <w:szCs w:val="22"/>
                </w:rPr>
                <w:t>Ship deviating from route</w:t>
              </w:r>
            </w:ins>
          </w:p>
          <w:p w14:paraId="5E5D1536" w14:textId="0D946ED3" w:rsidR="007954E6" w:rsidRDefault="000F3A2B" w:rsidP="005B4F95">
            <w:pPr>
              <w:pStyle w:val="Tablelevel1bold"/>
              <w:ind w:left="247"/>
              <w:rPr>
                <w:ins w:id="1176" w:author="Jillian Carson-Jackson" w:date="2021-01-31T10:55:00Z"/>
                <w:rFonts w:ascii="Calibri" w:hAnsi="Calibri"/>
                <w:b w:val="0"/>
                <w:sz w:val="22"/>
                <w:szCs w:val="22"/>
              </w:rPr>
            </w:pPr>
            <w:ins w:id="1177" w:author="Jillian Carson-Jackson" w:date="2021-01-31T10:55:00Z">
              <w:r>
                <w:rPr>
                  <w:rFonts w:ascii="Calibri" w:hAnsi="Calibri"/>
                  <w:b w:val="0"/>
                  <w:sz w:val="22"/>
                  <w:szCs w:val="22"/>
                </w:rPr>
                <w:t>Ship requiring guidance to position / anchor</w:t>
              </w:r>
            </w:ins>
          </w:p>
          <w:p w14:paraId="126C5C36" w14:textId="1B25DD24" w:rsidR="000F3A2B" w:rsidRDefault="000F3A2B" w:rsidP="005B4F95">
            <w:pPr>
              <w:pStyle w:val="Tablelevel1bold"/>
              <w:ind w:left="247"/>
              <w:rPr>
                <w:ins w:id="1178" w:author="Jillian Carson-Jackson" w:date="2021-01-31T10:56:00Z"/>
                <w:rFonts w:ascii="Calibri" w:hAnsi="Calibri"/>
                <w:b w:val="0"/>
                <w:sz w:val="22"/>
                <w:szCs w:val="22"/>
              </w:rPr>
            </w:pPr>
            <w:ins w:id="1179" w:author="Jillian Carson-Jackson" w:date="2021-01-31T10:56:00Z">
              <w:r>
                <w:rPr>
                  <w:rFonts w:ascii="Calibri" w:hAnsi="Calibri"/>
                  <w:b w:val="0"/>
                  <w:sz w:val="22"/>
                  <w:szCs w:val="22"/>
                </w:rPr>
                <w:t>Defects or deficiencies/equipment failure</w:t>
              </w:r>
            </w:ins>
          </w:p>
          <w:p w14:paraId="16A16F45" w14:textId="4476DD7E" w:rsidR="000F3A2B" w:rsidRDefault="000F3A2B" w:rsidP="005B4F95">
            <w:pPr>
              <w:pStyle w:val="Tablelevel1bold"/>
              <w:ind w:left="247"/>
              <w:rPr>
                <w:ins w:id="1180" w:author="Jillian Carson-Jackson" w:date="2021-01-31T10:56:00Z"/>
                <w:rFonts w:ascii="Calibri" w:hAnsi="Calibri"/>
                <w:b w:val="0"/>
                <w:sz w:val="22"/>
                <w:szCs w:val="22"/>
              </w:rPr>
            </w:pPr>
            <w:ins w:id="1181" w:author="Jillian Carson-Jackson" w:date="2021-01-31T10:56:00Z">
              <w:r>
                <w:rPr>
                  <w:rFonts w:ascii="Calibri" w:hAnsi="Calibri"/>
                  <w:b w:val="0"/>
                  <w:sz w:val="22"/>
                  <w:szCs w:val="22"/>
                </w:rPr>
                <w:t>Severe weather conditions</w:t>
              </w:r>
            </w:ins>
          </w:p>
          <w:p w14:paraId="1F1C08E3" w14:textId="66483AD4" w:rsidR="005B4F95" w:rsidRDefault="005B4F95" w:rsidP="005B4F95">
            <w:pPr>
              <w:pStyle w:val="Tablelevel1bold"/>
              <w:ind w:left="247"/>
              <w:rPr>
                <w:ins w:id="1182" w:author="Jillian Carson-Jackson" w:date="2021-01-31T10:56:00Z"/>
                <w:rFonts w:ascii="Calibri" w:hAnsi="Calibri"/>
                <w:b w:val="0"/>
                <w:sz w:val="22"/>
                <w:szCs w:val="22"/>
              </w:rPr>
            </w:pPr>
            <w:ins w:id="1183" w:author="Jillian Carson-Jackson" w:date="2021-01-31T10:56:00Z">
              <w:r>
                <w:rPr>
                  <w:rFonts w:ascii="Calibri" w:hAnsi="Calibri"/>
                  <w:b w:val="0"/>
                  <w:sz w:val="22"/>
                  <w:szCs w:val="22"/>
                </w:rPr>
                <w:t xml:space="preserve">Emergency response </w:t>
              </w:r>
            </w:ins>
          </w:p>
          <w:p w14:paraId="7C05C36F" w14:textId="3F4E5E1C" w:rsidR="005B4F95" w:rsidRDefault="005B4F95" w:rsidP="00CD5C9F">
            <w:pPr>
              <w:pStyle w:val="Tablelevel1bold"/>
              <w:rPr>
                <w:ins w:id="1184" w:author="Jillian Carson-Jackson" w:date="2021-01-31T10:56:00Z"/>
                <w:rFonts w:ascii="Calibri" w:hAnsi="Calibri"/>
                <w:b w:val="0"/>
                <w:sz w:val="22"/>
                <w:szCs w:val="22"/>
              </w:rPr>
            </w:pPr>
            <w:ins w:id="1185" w:author="Jillian Carson-Jackson" w:date="2021-01-31T10:56:00Z">
              <w:r>
                <w:rPr>
                  <w:rFonts w:ascii="Calibri" w:hAnsi="Calibri"/>
                  <w:b w:val="0"/>
                  <w:sz w:val="22"/>
                  <w:szCs w:val="22"/>
                </w:rPr>
                <w:t xml:space="preserve">Procedures for intervention </w:t>
              </w:r>
            </w:ins>
          </w:p>
          <w:p w14:paraId="5C64DC03" w14:textId="1DA5C161" w:rsidR="00C31E5F" w:rsidRPr="00C31E5F" w:rsidRDefault="00C31E5F" w:rsidP="00C31E5F">
            <w:pPr>
              <w:pStyle w:val="Tablelevel1bold"/>
              <w:rPr>
                <w:ins w:id="1186" w:author="Jillian Carson-Jackson" w:date="2021-01-31T10:53: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tcPr>
          <w:p w14:paraId="24595747" w14:textId="77777777" w:rsidR="00C31E5F" w:rsidRPr="00581508" w:rsidRDefault="00C31E5F" w:rsidP="00CD5C9F">
            <w:pPr>
              <w:pStyle w:val="Tablelevel2"/>
              <w:ind w:left="0"/>
              <w:jc w:val="center"/>
              <w:rPr>
                <w:ins w:id="1187" w:author="Jillian Carson-Jackson" w:date="2021-01-31T10:53: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275FFC2" w14:textId="77777777" w:rsidR="00C31E5F" w:rsidRPr="00581508" w:rsidRDefault="00C31E5F" w:rsidP="00C31E5F">
            <w:pPr>
              <w:pStyle w:val="Tablelevel2"/>
              <w:rPr>
                <w:ins w:id="1188" w:author="Jillian Carson-Jackson" w:date="2021-01-31T10:53:00Z"/>
                <w:rFonts w:ascii="Calibri" w:hAnsi="Calibri"/>
                <w:sz w:val="22"/>
                <w:szCs w:val="22"/>
              </w:rPr>
            </w:pPr>
          </w:p>
        </w:tc>
      </w:tr>
    </w:tbl>
    <w:p w14:paraId="2AC947A0" w14:textId="77777777" w:rsidR="00F211ED" w:rsidRPr="00C50983" w:rsidRDefault="00F211ED" w:rsidP="00F211ED"/>
    <w:p w14:paraId="06CD9CF2" w14:textId="77777777" w:rsidR="00F211ED" w:rsidRPr="00C50983" w:rsidRDefault="00F211ED" w:rsidP="00F211ED"/>
    <w:p w14:paraId="190A9EE6" w14:textId="77777777" w:rsidR="00F211ED" w:rsidRPr="00C50983" w:rsidRDefault="00F211ED" w:rsidP="00F211ED">
      <w:pPr>
        <w:pStyle w:val="BodyText"/>
        <w:sectPr w:rsidR="00F211ED" w:rsidRPr="00C50983" w:rsidSect="009862C5">
          <w:headerReference w:type="default" r:id="rId33"/>
          <w:pgSz w:w="16838" w:h="11906" w:orient="landscape"/>
          <w:pgMar w:top="1134" w:right="1134" w:bottom="1134" w:left="1134" w:header="706" w:footer="706" w:gutter="0"/>
          <w:cols w:space="708"/>
          <w:docGrid w:linePitch="360"/>
        </w:sectPr>
      </w:pPr>
    </w:p>
    <w:p w14:paraId="7DB0F097" w14:textId="77777777" w:rsidR="001665A3" w:rsidRPr="00894714" w:rsidRDefault="001665A3" w:rsidP="00894714">
      <w:pPr>
        <w:pStyle w:val="Module"/>
        <w:rPr>
          <w:caps/>
        </w:rPr>
      </w:pPr>
      <w:bookmarkStart w:id="1189" w:name="_Toc111617432"/>
      <w:bookmarkStart w:id="1190" w:name="_Toc245254440"/>
      <w:bookmarkStart w:id="1191" w:name="_Toc6299039"/>
      <w:bookmarkStart w:id="1192" w:name="_Toc111617400"/>
      <w:bookmarkStart w:id="1193" w:name="_Toc245254435"/>
      <w:bookmarkStart w:id="1194" w:name="_Toc6299034"/>
      <w:r w:rsidRPr="00894714">
        <w:t>NAUTICAL KNOWLEDGE</w:t>
      </w:r>
      <w:bookmarkEnd w:id="1189"/>
      <w:bookmarkEnd w:id="1190"/>
      <w:bookmarkEnd w:id="1191"/>
    </w:p>
    <w:p w14:paraId="080ACF6A" w14:textId="77777777" w:rsidR="001665A3" w:rsidRPr="00894714" w:rsidRDefault="001665A3" w:rsidP="00894714">
      <w:pPr>
        <w:pStyle w:val="ModuleHeading1"/>
      </w:pPr>
      <w:bookmarkStart w:id="1195" w:name="_Toc446917373"/>
      <w:bookmarkStart w:id="1196" w:name="_Toc111617433"/>
      <w:bookmarkStart w:id="1197" w:name="_Toc245254441"/>
      <w:bookmarkStart w:id="1198" w:name="_Toc6299040"/>
      <w:commentRangeStart w:id="1199"/>
      <w:r w:rsidRPr="00894714">
        <w:t>INTRODUCTION</w:t>
      </w:r>
      <w:bookmarkEnd w:id="1195"/>
      <w:bookmarkEnd w:id="1196"/>
      <w:bookmarkEnd w:id="1197"/>
      <w:bookmarkEnd w:id="1198"/>
      <w:commentRangeEnd w:id="1199"/>
      <w:r w:rsidR="00E2214B" w:rsidRPr="00894714">
        <w:rPr>
          <w:rStyle w:val="CommentReference"/>
          <w:rFonts w:eastAsiaTheme="minorHAnsi"/>
          <w:b w:val="0"/>
          <w:caps w:val="0"/>
          <w:color w:val="auto"/>
        </w:rPr>
        <w:commentReference w:id="1199"/>
      </w:r>
    </w:p>
    <w:p w14:paraId="21C3C10B" w14:textId="77777777" w:rsidR="001665A3" w:rsidRPr="00894714" w:rsidRDefault="001665A3" w:rsidP="00894714">
      <w:pPr>
        <w:pStyle w:val="Heading1separatationline"/>
      </w:pPr>
    </w:p>
    <w:p w14:paraId="6DD18AED" w14:textId="77777777" w:rsidR="001665A3" w:rsidRPr="00894714" w:rsidRDefault="001665A3" w:rsidP="00894714">
      <w:pPr>
        <w:pStyle w:val="BodyText"/>
      </w:pPr>
      <w:r w:rsidRPr="00894714">
        <w:t>Instructors for this module should have a good knowledge of ship bridge activities as well as a recognised marine qualification.  If this cannot be achieved, then the appropriate expert should cover certain sections of this module.  Every instructor should have full access to simulation equipment.  In addition, if possible, arrangements should be made for trainees to visit operational VTS centres.</w:t>
      </w:r>
    </w:p>
    <w:p w14:paraId="1ACB8E53" w14:textId="77777777" w:rsidR="001665A3" w:rsidRPr="00894714" w:rsidRDefault="001665A3" w:rsidP="00894714">
      <w:pPr>
        <w:pStyle w:val="ModuleHeading1"/>
      </w:pPr>
      <w:bookmarkStart w:id="1200" w:name="_Toc446917374"/>
      <w:bookmarkStart w:id="1201" w:name="_Toc111617434"/>
      <w:bookmarkStart w:id="1202" w:name="_Toc245254442"/>
      <w:bookmarkStart w:id="1203" w:name="_Toc6299041"/>
      <w:r w:rsidRPr="00894714">
        <w:t>SUBJECT FRAMEWORK</w:t>
      </w:r>
      <w:bookmarkEnd w:id="1200"/>
      <w:bookmarkEnd w:id="1201"/>
      <w:bookmarkEnd w:id="1202"/>
      <w:bookmarkEnd w:id="1203"/>
    </w:p>
    <w:p w14:paraId="0E1FD31B" w14:textId="77777777" w:rsidR="001665A3" w:rsidRPr="00894714" w:rsidRDefault="001665A3" w:rsidP="00894714">
      <w:pPr>
        <w:pStyle w:val="Heading1separatationline"/>
      </w:pPr>
    </w:p>
    <w:p w14:paraId="75F27B30" w14:textId="77777777" w:rsidR="001665A3" w:rsidRPr="00894714" w:rsidRDefault="001665A3" w:rsidP="00894714">
      <w:pPr>
        <w:pStyle w:val="ModuleHeading2"/>
      </w:pPr>
      <w:bookmarkStart w:id="1204" w:name="_Toc446917375"/>
      <w:bookmarkStart w:id="1205" w:name="_Toc111617435"/>
      <w:r w:rsidRPr="00894714">
        <w:t>Scope</w:t>
      </w:r>
      <w:bookmarkEnd w:id="1204"/>
      <w:bookmarkEnd w:id="1205"/>
    </w:p>
    <w:p w14:paraId="726CCC1B" w14:textId="4763B0C6" w:rsidR="001665A3" w:rsidRPr="00894714" w:rsidRDefault="001665A3" w:rsidP="00894714">
      <w:pPr>
        <w:pStyle w:val="BodyText"/>
      </w:pPr>
      <w:r w:rsidRPr="00894714">
        <w:t xml:space="preserve">This syllabus covers the requirement for VTS Operators to </w:t>
      </w:r>
      <w:del w:id="1206" w:author="Jillian Carson-Jackson" w:date="2021-01-31T11:13:00Z">
        <w:r w:rsidRPr="00894714" w:rsidDel="001D218F">
          <w:delText xml:space="preserve">be able to carry out certain navigational functions and to </w:delText>
        </w:r>
      </w:del>
      <w:r w:rsidRPr="00894714">
        <w:t>have sufficient knowledge of ships to understand limitations of manoeuvrability or the need for special treatment caused by malfunction of shipboard systems or the type of cargo being carried.</w:t>
      </w:r>
    </w:p>
    <w:p w14:paraId="52DF28C2" w14:textId="544521B8" w:rsidR="001665A3" w:rsidRPr="00894714" w:rsidRDefault="001665A3" w:rsidP="00894714">
      <w:pPr>
        <w:pStyle w:val="BodyText"/>
      </w:pPr>
      <w:r w:rsidRPr="00894714">
        <w:t xml:space="preserve">This course covers the theory and practice of chartwork, provides knowledge of the collision regulations, </w:t>
      </w:r>
      <w:del w:id="1207" w:author="Jillian Carson-Jackson" w:date="2021-01-31T11:13:00Z">
        <w:r w:rsidRPr="00894714" w:rsidDel="003A3B47">
          <w:delText>buoyage and electronic aids to navigation systems</w:delText>
        </w:r>
      </w:del>
      <w:ins w:id="1208" w:author="Jillian Carson-Jackson" w:date="2021-01-31T11:13:00Z">
        <w:r w:rsidR="003A3B47" w:rsidRPr="00894714">
          <w:t>aids to navigation</w:t>
        </w:r>
      </w:ins>
      <w:r w:rsidRPr="00894714">
        <w:t xml:space="preserve"> as well as shipboard navigational equipment.  It also provides an understanding of ship design matters, </w:t>
      </w:r>
      <w:del w:id="1209" w:author="Jillian Carson-Jackson" w:date="2021-01-31T11:14:00Z">
        <w:r w:rsidRPr="00894714" w:rsidDel="003A3B47">
          <w:delText xml:space="preserve">certain </w:delText>
        </w:r>
      </w:del>
      <w:ins w:id="1210" w:author="Jillian Carson-Jackson" w:date="2021-01-31T11:14:00Z">
        <w:r w:rsidR="003A3B47" w:rsidRPr="00894714">
          <w:t xml:space="preserve">some </w:t>
        </w:r>
      </w:ins>
      <w:r w:rsidRPr="00894714">
        <w:t>shipboard systems and some circumstances external to a ship which might influence its behaviour.</w:t>
      </w:r>
    </w:p>
    <w:p w14:paraId="562B8B8B" w14:textId="77777777" w:rsidR="001665A3" w:rsidRPr="00894714" w:rsidRDefault="001665A3" w:rsidP="00894714">
      <w:pPr>
        <w:pStyle w:val="BodyText"/>
      </w:pPr>
      <w:r w:rsidRPr="00894714">
        <w:t>This course also provides knowledge of port operations as well as other services provided to shipping by ports, harbours and offshore installations.</w:t>
      </w:r>
    </w:p>
    <w:p w14:paraId="5F953101" w14:textId="77777777" w:rsidR="001665A3" w:rsidRPr="00894714" w:rsidRDefault="001665A3" w:rsidP="00894714">
      <w:pPr>
        <w:pStyle w:val="ModuleHeading2"/>
      </w:pPr>
      <w:bookmarkStart w:id="1211" w:name="_Toc446917376"/>
      <w:bookmarkStart w:id="1212" w:name="_Toc111617436"/>
      <w:r w:rsidRPr="00894714">
        <w:t>Aims</w:t>
      </w:r>
      <w:bookmarkEnd w:id="1211"/>
      <w:bookmarkEnd w:id="1212"/>
    </w:p>
    <w:p w14:paraId="7985E793" w14:textId="77777777" w:rsidR="001665A3" w:rsidRPr="00894714" w:rsidRDefault="001665A3" w:rsidP="00894714">
      <w:pPr>
        <w:pStyle w:val="BodyText"/>
      </w:pPr>
      <w:r w:rsidRPr="00894714">
        <w:t xml:space="preserve">On completion of the course trainees will be able to </w:t>
      </w:r>
    </w:p>
    <w:p w14:paraId="2111E80B" w14:textId="77777777" w:rsidR="001665A3" w:rsidRPr="00894714" w:rsidRDefault="001665A3" w:rsidP="00894714">
      <w:pPr>
        <w:pStyle w:val="Bullet2"/>
      </w:pPr>
      <w:commentRangeStart w:id="1213"/>
      <w:r w:rsidRPr="00894714">
        <w:t xml:space="preserve">read information </w:t>
      </w:r>
      <w:commentRangeEnd w:id="1213"/>
      <w:r w:rsidR="003A3B47" w:rsidRPr="00894714">
        <w:rPr>
          <w:rStyle w:val="CommentReference"/>
          <w:color w:val="auto"/>
        </w:rPr>
        <w:commentReference w:id="1213"/>
      </w:r>
      <w:r w:rsidRPr="00894714">
        <w:t>from a chart;</w:t>
      </w:r>
    </w:p>
    <w:p w14:paraId="46FFA85D" w14:textId="07F54C13" w:rsidR="001665A3" w:rsidRPr="00894714" w:rsidRDefault="001665A3" w:rsidP="00894714">
      <w:pPr>
        <w:pStyle w:val="Bullet2"/>
      </w:pPr>
      <w:commentRangeStart w:id="1214"/>
      <w:del w:id="1215" w:author="Jillian Carson-Jackson" w:date="2021-01-31T11:15:00Z">
        <w:r w:rsidRPr="00894714" w:rsidDel="00BE5219">
          <w:delText>fix t</w:delText>
        </w:r>
      </w:del>
      <w:commentRangeEnd w:id="1214"/>
      <w:r w:rsidR="00BE5219" w:rsidRPr="00894714">
        <w:rPr>
          <w:rStyle w:val="CommentReference"/>
          <w:color w:val="auto"/>
        </w:rPr>
        <w:commentReference w:id="1214"/>
      </w:r>
      <w:del w:id="1216" w:author="Jillian Carson-Jackson" w:date="2021-01-31T11:15:00Z">
        <w:r w:rsidRPr="00894714" w:rsidDel="00BE5219">
          <w:delText>he position of ships on a chart</w:delText>
        </w:r>
      </w:del>
      <w:r w:rsidRPr="00894714">
        <w:t>;</w:t>
      </w:r>
    </w:p>
    <w:p w14:paraId="58EAE4BB" w14:textId="77777777" w:rsidR="001665A3" w:rsidRPr="00894714" w:rsidRDefault="001665A3" w:rsidP="00894714">
      <w:pPr>
        <w:pStyle w:val="Bullet2"/>
      </w:pPr>
      <w:commentRangeStart w:id="1217"/>
      <w:r w:rsidRPr="00894714">
        <w:t xml:space="preserve">read information </w:t>
      </w:r>
      <w:commentRangeEnd w:id="1217"/>
      <w:r w:rsidR="00DC5EE5" w:rsidRPr="00894714">
        <w:rPr>
          <w:rStyle w:val="CommentReference"/>
          <w:color w:val="auto"/>
        </w:rPr>
        <w:commentReference w:id="1217"/>
      </w:r>
      <w:r w:rsidRPr="00894714">
        <w:t>from tide tables; and</w:t>
      </w:r>
    </w:p>
    <w:p w14:paraId="4655B7D2" w14:textId="77777777" w:rsidR="001665A3" w:rsidRPr="00894714" w:rsidRDefault="001665A3" w:rsidP="00894714">
      <w:pPr>
        <w:pStyle w:val="Bullet2"/>
      </w:pPr>
      <w:commentRangeStart w:id="1218"/>
      <w:r w:rsidRPr="00894714">
        <w:t>carry out course,</w:t>
      </w:r>
      <w:commentRangeEnd w:id="1218"/>
      <w:r w:rsidR="00E40AEF" w:rsidRPr="00894714">
        <w:rPr>
          <w:rStyle w:val="CommentReference"/>
          <w:color w:val="auto"/>
        </w:rPr>
        <w:commentReference w:id="1218"/>
      </w:r>
      <w:r w:rsidRPr="00894714">
        <w:t xml:space="preserve"> speed and distance calculations, taking into account any set, drift or leeway.</w:t>
      </w:r>
    </w:p>
    <w:p w14:paraId="6179BD9E" w14:textId="77777777" w:rsidR="001665A3" w:rsidRPr="00894714" w:rsidRDefault="001665A3" w:rsidP="00894714">
      <w:pPr>
        <w:pStyle w:val="BodyText"/>
      </w:pPr>
      <w:r w:rsidRPr="00894714">
        <w:t xml:space="preserve">The trainees will also have a sufficient understanding of ships and their systems to enable them to appreciate situations on board and to discuss matters and problems relating to the navigation of a ship through a VTS area with its master, pilot or navigating officer. </w:t>
      </w:r>
    </w:p>
    <w:p w14:paraId="166C376F" w14:textId="77777777" w:rsidR="001665A3" w:rsidRPr="00894714" w:rsidRDefault="001665A3" w:rsidP="00894714">
      <w:pPr>
        <w:pStyle w:val="BodyText"/>
      </w:pPr>
      <w:r w:rsidRPr="00894714">
        <w:t>The course will also enable trainees to have knowledge of port operations and the ability to co-ordinate information relating to other services provided by port and harbour authorities including offshore installations.</w:t>
      </w:r>
    </w:p>
    <w:p w14:paraId="5097596B" w14:textId="77777777" w:rsidR="001665A3" w:rsidRPr="00894714" w:rsidRDefault="001665A3" w:rsidP="00894714">
      <w:pPr>
        <w:pStyle w:val="BodyText"/>
      </w:pPr>
      <w:commentRangeStart w:id="1219"/>
      <w:r w:rsidRPr="00894714">
        <w:t xml:space="preserve">If a simulator is available, it is possible to give the trainees realistic exercises on navigating a vessel </w:t>
      </w:r>
      <w:commentRangeEnd w:id="1219"/>
      <w:r w:rsidR="000D670F" w:rsidRPr="00894714">
        <w:rPr>
          <w:rStyle w:val="CommentReference"/>
        </w:rPr>
        <w:commentReference w:id="1219"/>
      </w:r>
      <w:r w:rsidRPr="00894714">
        <w:t>and the role of VTS in giving assistance to navigate safely and expeditiously through a VTS area. Consideration should be given to running simulated exercises to demonstrate the manoeuvrability of different types of vessel.  Integrated exercises on handling emergency situations could also be carried out.</w:t>
      </w:r>
    </w:p>
    <w:p w14:paraId="594E2B45" w14:textId="77777777" w:rsidR="001665A3" w:rsidRPr="00894714" w:rsidRDefault="001665A3" w:rsidP="00894714">
      <w:pPr>
        <w:pStyle w:val="ModuleHeading1"/>
      </w:pPr>
      <w:r w:rsidRPr="00894714">
        <w:br w:type="page"/>
      </w:r>
      <w:bookmarkStart w:id="1220" w:name="_Toc446917377"/>
      <w:bookmarkStart w:id="1221" w:name="_Toc111617437"/>
      <w:bookmarkStart w:id="1222" w:name="_Toc245254443"/>
      <w:bookmarkStart w:id="1223" w:name="_Toc6299042"/>
      <w:r w:rsidRPr="00894714">
        <w:t>SUBJECT OUTLINE</w:t>
      </w:r>
      <w:bookmarkEnd w:id="1220"/>
      <w:bookmarkEnd w:id="1221"/>
      <w:r w:rsidRPr="00894714">
        <w:t xml:space="preserve"> OF MODULE 4</w:t>
      </w:r>
      <w:bookmarkEnd w:id="1222"/>
      <w:bookmarkEnd w:id="1223"/>
    </w:p>
    <w:p w14:paraId="26DEE842" w14:textId="77777777" w:rsidR="001665A3" w:rsidRPr="00894714" w:rsidRDefault="001665A3" w:rsidP="00894714">
      <w:pPr>
        <w:pStyle w:val="Heading1separatationline"/>
      </w:pPr>
    </w:p>
    <w:p w14:paraId="5080FEEC" w14:textId="77777777" w:rsidR="001665A3" w:rsidRPr="00894714" w:rsidRDefault="001665A3" w:rsidP="00894714">
      <w:pPr>
        <w:pStyle w:val="Tablecaption"/>
      </w:pPr>
      <w:bookmarkStart w:id="1224" w:name="_Toc245254475"/>
      <w:bookmarkStart w:id="1225" w:name="_Toc531423235"/>
      <w:r w:rsidRPr="00894714">
        <w:t>Subject outline – Nautical knowledge</w:t>
      </w:r>
      <w:bookmarkEnd w:id="1224"/>
      <w:bookmarkEnd w:id="1225"/>
      <w:r w:rsidRPr="00894714">
        <w:t xml:space="preserve"> </w:t>
      </w:r>
    </w:p>
    <w:tbl>
      <w:tblPr>
        <w:tblW w:w="9606" w:type="dxa"/>
        <w:jc w:val="center"/>
        <w:tblLayout w:type="fixed"/>
        <w:tblLook w:val="0000" w:firstRow="0" w:lastRow="0" w:firstColumn="0" w:lastColumn="0" w:noHBand="0" w:noVBand="0"/>
      </w:tblPr>
      <w:tblGrid>
        <w:gridCol w:w="4219"/>
        <w:gridCol w:w="1843"/>
        <w:gridCol w:w="1843"/>
        <w:gridCol w:w="1694"/>
        <w:gridCol w:w="7"/>
      </w:tblGrid>
      <w:tr w:rsidR="001665A3" w:rsidRPr="00894714" w14:paraId="1BD69F41" w14:textId="77777777" w:rsidTr="00DB499E">
        <w:trPr>
          <w:gridAfter w:val="1"/>
          <w:wAfter w:w="7" w:type="dxa"/>
          <w:trHeight w:val="511"/>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7FC0807E" w14:textId="77777777" w:rsidR="001665A3" w:rsidRPr="00894714" w:rsidRDefault="001665A3" w:rsidP="00894714">
            <w:pPr>
              <w:pStyle w:val="Tableheading"/>
            </w:pPr>
            <w:r w:rsidRPr="00894714">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70E5D09" w14:textId="77777777" w:rsidR="001665A3" w:rsidRPr="00894714" w:rsidRDefault="001665A3" w:rsidP="00894714">
            <w:pPr>
              <w:pStyle w:val="Tableheading"/>
            </w:pPr>
            <w:r w:rsidRPr="00894714">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1D13CE1B" w14:textId="77777777" w:rsidR="001665A3" w:rsidRPr="00894714" w:rsidRDefault="001665A3" w:rsidP="00894714">
            <w:pPr>
              <w:pStyle w:val="Tableheading"/>
            </w:pPr>
            <w:r w:rsidRPr="00894714">
              <w:t>Recommended Hours</w:t>
            </w:r>
          </w:p>
        </w:tc>
      </w:tr>
      <w:tr w:rsidR="001665A3" w:rsidRPr="00894714" w14:paraId="56648824" w14:textId="77777777" w:rsidTr="00DB499E">
        <w:trPr>
          <w:gridAfter w:val="1"/>
          <w:wAfter w:w="7" w:type="dxa"/>
          <w:jc w:val="center"/>
        </w:trPr>
        <w:tc>
          <w:tcPr>
            <w:tcW w:w="4219" w:type="dxa"/>
            <w:vMerge/>
            <w:tcBorders>
              <w:top w:val="single" w:sz="4" w:space="0" w:color="auto"/>
              <w:left w:val="single" w:sz="4" w:space="0" w:color="auto"/>
              <w:bottom w:val="single" w:sz="4" w:space="0" w:color="auto"/>
              <w:right w:val="single" w:sz="4" w:space="0" w:color="auto"/>
            </w:tcBorders>
          </w:tcPr>
          <w:p w14:paraId="13A831FE" w14:textId="77777777" w:rsidR="001665A3" w:rsidRPr="00894714" w:rsidRDefault="001665A3" w:rsidP="00894714">
            <w:pPr>
              <w:pStyle w:val="Tableheading"/>
            </w:pPr>
          </w:p>
        </w:tc>
        <w:tc>
          <w:tcPr>
            <w:tcW w:w="1843" w:type="dxa"/>
            <w:vMerge/>
            <w:tcBorders>
              <w:top w:val="single" w:sz="4" w:space="0" w:color="auto"/>
              <w:left w:val="single" w:sz="4" w:space="0" w:color="auto"/>
              <w:bottom w:val="single" w:sz="4" w:space="0" w:color="auto"/>
              <w:right w:val="single" w:sz="4" w:space="0" w:color="auto"/>
            </w:tcBorders>
          </w:tcPr>
          <w:p w14:paraId="3692ABA6" w14:textId="77777777" w:rsidR="001665A3" w:rsidRPr="00894714" w:rsidRDefault="001665A3" w:rsidP="00894714">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33CFD8FF" w14:textId="77777777" w:rsidR="001665A3" w:rsidRPr="00894714" w:rsidRDefault="001665A3" w:rsidP="00894714">
            <w:pPr>
              <w:pStyle w:val="Tableheading"/>
            </w:pPr>
            <w:r w:rsidRPr="00894714">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47C4725F" w14:textId="77777777" w:rsidR="001665A3" w:rsidRPr="00894714" w:rsidRDefault="001665A3" w:rsidP="00894714">
            <w:pPr>
              <w:pStyle w:val="Tableheading"/>
            </w:pPr>
            <w:r w:rsidRPr="00894714">
              <w:t>Exercises/ Simulation</w:t>
            </w:r>
          </w:p>
        </w:tc>
      </w:tr>
      <w:tr w:rsidR="001665A3" w:rsidRPr="00894714" w14:paraId="28310D97" w14:textId="77777777" w:rsidTr="00DB499E">
        <w:trPr>
          <w:jc w:val="center"/>
        </w:trPr>
        <w:tc>
          <w:tcPr>
            <w:tcW w:w="4219" w:type="dxa"/>
            <w:tcBorders>
              <w:top w:val="single" w:sz="12" w:space="0" w:color="auto"/>
              <w:left w:val="single" w:sz="6" w:space="0" w:color="auto"/>
              <w:bottom w:val="single" w:sz="6" w:space="0" w:color="auto"/>
              <w:right w:val="single" w:sz="6" w:space="0" w:color="auto"/>
            </w:tcBorders>
          </w:tcPr>
          <w:p w14:paraId="69C7C0EA"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Chartwork</w:t>
            </w:r>
          </w:p>
          <w:p w14:paraId="2F40CA2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Chart information and terminology</w:t>
            </w:r>
          </w:p>
          <w:p w14:paraId="6398A272" w14:textId="05F074BE"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Plotting positions </w:t>
            </w:r>
            <w:del w:id="1226" w:author="Jillian Carson-Jackson" w:date="2021-01-31T11:21:00Z">
              <w:r w:rsidRPr="00894714" w:rsidDel="00894714">
                <w:rPr>
                  <w:rFonts w:ascii="Calibri" w:hAnsi="Calibri"/>
                  <w:sz w:val="22"/>
                  <w:szCs w:val="22"/>
                </w:rPr>
                <w:delText>on paper charts</w:delText>
              </w:r>
            </w:del>
          </w:p>
          <w:p w14:paraId="719CCC8C"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Course/speed/distance/time calculations</w:t>
            </w:r>
          </w:p>
          <w:p w14:paraId="27600E9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True and magnetic courses</w:t>
            </w:r>
          </w:p>
          <w:p w14:paraId="2B1CC140"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Passage planning</w:t>
            </w:r>
          </w:p>
          <w:p w14:paraId="092E7A8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Tides and tidal streams</w:t>
            </w:r>
          </w:p>
          <w:p w14:paraId="571F9BC8" w14:textId="06245824" w:rsidR="001665A3" w:rsidRPr="00894714" w:rsidRDefault="001665A3" w:rsidP="00894714">
            <w:pPr>
              <w:pStyle w:val="Tablelevel2"/>
              <w:rPr>
                <w:rFonts w:ascii="Calibri" w:hAnsi="Calibri"/>
                <w:sz w:val="22"/>
                <w:szCs w:val="22"/>
              </w:rPr>
            </w:pPr>
            <w:del w:id="1227" w:author="Jillian Carson-Jackson" w:date="2021-01-31T11:21:00Z">
              <w:r w:rsidRPr="00894714" w:rsidDel="00FB0921">
                <w:rPr>
                  <w:rFonts w:ascii="Calibri" w:hAnsi="Calibri"/>
                  <w:sz w:val="22"/>
                  <w:szCs w:val="22"/>
                </w:rPr>
                <w:delText>Correcting paper</w:delText>
              </w:r>
            </w:del>
            <w:ins w:id="1228" w:author="Jillian Carson-Jackson" w:date="2021-01-31T11:21:00Z">
              <w:r w:rsidR="00FB0921">
                <w:rPr>
                  <w:rFonts w:ascii="Calibri" w:hAnsi="Calibri"/>
                  <w:sz w:val="22"/>
                  <w:szCs w:val="22"/>
                </w:rPr>
                <w:t xml:space="preserve">Updating </w:t>
              </w:r>
            </w:ins>
            <w:r w:rsidRPr="00894714">
              <w:rPr>
                <w:rFonts w:ascii="Calibri" w:hAnsi="Calibri"/>
                <w:sz w:val="22"/>
                <w:szCs w:val="22"/>
              </w:rPr>
              <w:t xml:space="preserve"> charts and publications </w:t>
            </w:r>
          </w:p>
        </w:tc>
        <w:tc>
          <w:tcPr>
            <w:tcW w:w="1843" w:type="dxa"/>
            <w:tcBorders>
              <w:top w:val="single" w:sz="12" w:space="0" w:color="auto"/>
              <w:bottom w:val="single" w:sz="6" w:space="0" w:color="auto"/>
              <w:right w:val="single" w:sz="6" w:space="0" w:color="auto"/>
            </w:tcBorders>
          </w:tcPr>
          <w:p w14:paraId="72A82277"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1</w:t>
            </w:r>
          </w:p>
        </w:tc>
        <w:tc>
          <w:tcPr>
            <w:tcW w:w="1843" w:type="dxa"/>
            <w:tcBorders>
              <w:top w:val="single" w:sz="12" w:space="0" w:color="auto"/>
              <w:bottom w:val="single" w:sz="6" w:space="0" w:color="auto"/>
              <w:right w:val="single" w:sz="6" w:space="0" w:color="auto"/>
            </w:tcBorders>
          </w:tcPr>
          <w:p w14:paraId="373F3521" w14:textId="77777777" w:rsidR="001665A3" w:rsidRPr="00894714" w:rsidRDefault="001665A3" w:rsidP="00894714">
            <w:pPr>
              <w:jc w:val="center"/>
              <w:rPr>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0EE5FD3F" w14:textId="77777777" w:rsidR="001665A3" w:rsidRPr="00894714" w:rsidRDefault="001665A3" w:rsidP="00894714">
            <w:pPr>
              <w:jc w:val="center"/>
              <w:rPr>
                <w:rFonts w:ascii="Calibri" w:hAnsi="Calibri"/>
                <w:sz w:val="22"/>
                <w:szCs w:val="22"/>
              </w:rPr>
            </w:pPr>
          </w:p>
        </w:tc>
      </w:tr>
      <w:tr w:rsidR="001665A3" w:rsidRPr="00894714" w14:paraId="720826CA" w14:textId="77777777" w:rsidTr="00DB499E">
        <w:trPr>
          <w:jc w:val="center"/>
        </w:trPr>
        <w:tc>
          <w:tcPr>
            <w:tcW w:w="4219" w:type="dxa"/>
            <w:tcBorders>
              <w:top w:val="single" w:sz="6" w:space="0" w:color="auto"/>
              <w:left w:val="single" w:sz="6" w:space="0" w:color="auto"/>
              <w:right w:val="single" w:sz="6" w:space="0" w:color="auto"/>
            </w:tcBorders>
          </w:tcPr>
          <w:p w14:paraId="7CE31A11"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Collision regulations</w:t>
            </w:r>
          </w:p>
          <w:p w14:paraId="2F6BF191"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International Regulations for Preventing Collisions at Sea (COLREGS)</w:t>
            </w:r>
          </w:p>
        </w:tc>
        <w:tc>
          <w:tcPr>
            <w:tcW w:w="1843" w:type="dxa"/>
            <w:tcBorders>
              <w:top w:val="single" w:sz="6" w:space="0" w:color="auto"/>
              <w:right w:val="single" w:sz="6" w:space="0" w:color="auto"/>
            </w:tcBorders>
          </w:tcPr>
          <w:p w14:paraId="5B1F1706"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52C328BB"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23FE68D3" w14:textId="77777777" w:rsidR="001665A3" w:rsidRPr="00894714" w:rsidRDefault="001665A3" w:rsidP="00894714">
            <w:pPr>
              <w:jc w:val="center"/>
              <w:rPr>
                <w:rFonts w:ascii="Calibri" w:hAnsi="Calibri"/>
                <w:sz w:val="22"/>
                <w:szCs w:val="22"/>
              </w:rPr>
            </w:pPr>
          </w:p>
        </w:tc>
      </w:tr>
      <w:tr w:rsidR="001665A3" w:rsidRPr="00894714" w14:paraId="669DFD35" w14:textId="77777777" w:rsidTr="00DB499E">
        <w:trPr>
          <w:jc w:val="center"/>
        </w:trPr>
        <w:tc>
          <w:tcPr>
            <w:tcW w:w="4219" w:type="dxa"/>
            <w:tcBorders>
              <w:top w:val="single" w:sz="6" w:space="0" w:color="auto"/>
              <w:left w:val="single" w:sz="6" w:space="0" w:color="auto"/>
              <w:right w:val="single" w:sz="6" w:space="0" w:color="auto"/>
            </w:tcBorders>
          </w:tcPr>
          <w:p w14:paraId="3DC4FFCE"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Aids to Navigation</w:t>
            </w:r>
          </w:p>
          <w:p w14:paraId="49965561"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International Maritime Buoyage </w:t>
            </w:r>
          </w:p>
          <w:p w14:paraId="2756586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Radar beacons</w:t>
            </w:r>
          </w:p>
          <w:p w14:paraId="368981E4"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Satellite and differential satellite position fixing</w:t>
            </w:r>
          </w:p>
          <w:p w14:paraId="5448DCF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Terrestrial position fixing systems</w:t>
            </w:r>
          </w:p>
          <w:p w14:paraId="0A5116F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Virtual aids to navigation</w:t>
            </w:r>
          </w:p>
        </w:tc>
        <w:tc>
          <w:tcPr>
            <w:tcW w:w="1843" w:type="dxa"/>
            <w:tcBorders>
              <w:top w:val="single" w:sz="6" w:space="0" w:color="auto"/>
              <w:right w:val="single" w:sz="6" w:space="0" w:color="auto"/>
            </w:tcBorders>
          </w:tcPr>
          <w:p w14:paraId="63E9EC06"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bottom w:val="single" w:sz="6" w:space="0" w:color="auto"/>
              <w:right w:val="single" w:sz="6" w:space="0" w:color="auto"/>
            </w:tcBorders>
          </w:tcPr>
          <w:p w14:paraId="20107F2B"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33EB580F" w14:textId="77777777" w:rsidR="001665A3" w:rsidRPr="00894714" w:rsidRDefault="001665A3" w:rsidP="00894714">
            <w:pPr>
              <w:jc w:val="center"/>
              <w:rPr>
                <w:rFonts w:ascii="Calibri" w:hAnsi="Calibri"/>
                <w:sz w:val="22"/>
                <w:szCs w:val="22"/>
              </w:rPr>
            </w:pPr>
          </w:p>
        </w:tc>
      </w:tr>
      <w:tr w:rsidR="001665A3" w:rsidRPr="00894714" w14:paraId="50A26453" w14:textId="77777777" w:rsidTr="00DB499E">
        <w:trPr>
          <w:jc w:val="center"/>
        </w:trPr>
        <w:tc>
          <w:tcPr>
            <w:tcW w:w="4219" w:type="dxa"/>
            <w:tcBorders>
              <w:top w:val="single" w:sz="6" w:space="0" w:color="auto"/>
              <w:left w:val="single" w:sz="6" w:space="0" w:color="auto"/>
              <w:right w:val="single" w:sz="6" w:space="0" w:color="auto"/>
            </w:tcBorders>
          </w:tcPr>
          <w:p w14:paraId="5607B837"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Navigational Aids (Shipborne)</w:t>
            </w:r>
          </w:p>
          <w:p w14:paraId="0132E748"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Radar</w:t>
            </w:r>
          </w:p>
          <w:p w14:paraId="18DF6BB5"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Gyro and magnetic compasses</w:t>
            </w:r>
          </w:p>
          <w:p w14:paraId="4E33BB3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Other navigational aids</w:t>
            </w:r>
          </w:p>
        </w:tc>
        <w:tc>
          <w:tcPr>
            <w:tcW w:w="1843" w:type="dxa"/>
            <w:tcBorders>
              <w:top w:val="single" w:sz="6" w:space="0" w:color="auto"/>
              <w:bottom w:val="single" w:sz="6" w:space="0" w:color="auto"/>
              <w:right w:val="single" w:sz="6" w:space="0" w:color="auto"/>
            </w:tcBorders>
          </w:tcPr>
          <w:p w14:paraId="31A24F17"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bottom w:val="single" w:sz="6" w:space="0" w:color="auto"/>
              <w:right w:val="single" w:sz="6" w:space="0" w:color="auto"/>
            </w:tcBorders>
          </w:tcPr>
          <w:p w14:paraId="3AC0EB30"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160B755E" w14:textId="77777777" w:rsidR="001665A3" w:rsidRPr="00894714" w:rsidRDefault="001665A3" w:rsidP="00894714">
            <w:pPr>
              <w:jc w:val="center"/>
              <w:rPr>
                <w:rFonts w:ascii="Calibri" w:hAnsi="Calibri"/>
                <w:sz w:val="22"/>
                <w:szCs w:val="22"/>
              </w:rPr>
            </w:pPr>
          </w:p>
        </w:tc>
      </w:tr>
      <w:tr w:rsidR="001665A3" w:rsidRPr="00894714" w14:paraId="31633098" w14:textId="77777777" w:rsidTr="00DB499E">
        <w:trPr>
          <w:jc w:val="center"/>
        </w:trPr>
        <w:tc>
          <w:tcPr>
            <w:tcW w:w="4219" w:type="dxa"/>
            <w:tcBorders>
              <w:top w:val="single" w:sz="6" w:space="0" w:color="auto"/>
              <w:left w:val="single" w:sz="6" w:space="0" w:color="auto"/>
              <w:bottom w:val="single" w:sz="6" w:space="0" w:color="auto"/>
            </w:tcBorders>
          </w:tcPr>
          <w:p w14:paraId="00EFA171"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Shipboard Knowledge</w:t>
            </w:r>
          </w:p>
          <w:p w14:paraId="04112500"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terminology - Technical</w:t>
            </w:r>
          </w:p>
          <w:p w14:paraId="20C52647"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terminology - Nautical phrases</w:t>
            </w:r>
          </w:p>
          <w:p w14:paraId="465A3663"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Types of vessels</w:t>
            </w:r>
          </w:p>
          <w:p w14:paraId="0DE53E2F"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Types of cargo</w:t>
            </w:r>
          </w:p>
          <w:p w14:paraId="2E8F5483"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stability</w:t>
            </w:r>
          </w:p>
          <w:p w14:paraId="4BA9EB59" w14:textId="77777777" w:rsidR="001665A3" w:rsidRPr="00894714" w:rsidRDefault="001665A3" w:rsidP="00894714">
            <w:pPr>
              <w:pStyle w:val="Tablelevel2"/>
              <w:rPr>
                <w:rFonts w:ascii="Calibri" w:hAnsi="Calibri"/>
                <w:sz w:val="22"/>
                <w:szCs w:val="22"/>
              </w:rPr>
            </w:pPr>
            <w:commentRangeStart w:id="1229"/>
            <w:r w:rsidRPr="00894714">
              <w:rPr>
                <w:rFonts w:ascii="Calibri" w:hAnsi="Calibri"/>
                <w:sz w:val="22"/>
                <w:szCs w:val="22"/>
              </w:rPr>
              <w:t>Propulsion systems</w:t>
            </w:r>
            <w:commentRangeEnd w:id="1229"/>
            <w:r w:rsidR="00982D62">
              <w:rPr>
                <w:rStyle w:val="CommentReference"/>
                <w:rFonts w:asciiTheme="minorHAnsi" w:eastAsiaTheme="minorHAnsi" w:hAnsiTheme="minorHAnsi"/>
              </w:rPr>
              <w:commentReference w:id="1229"/>
            </w:r>
          </w:p>
          <w:p w14:paraId="50B6934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External forces </w:t>
            </w:r>
          </w:p>
          <w:p w14:paraId="073D758C"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Vessel bridge procedures</w:t>
            </w:r>
          </w:p>
        </w:tc>
        <w:tc>
          <w:tcPr>
            <w:tcW w:w="1843" w:type="dxa"/>
            <w:tcBorders>
              <w:left w:val="single" w:sz="6" w:space="0" w:color="auto"/>
              <w:bottom w:val="single" w:sz="6" w:space="0" w:color="auto"/>
            </w:tcBorders>
          </w:tcPr>
          <w:p w14:paraId="5BD33268"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5041A29C"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1082AEB" w14:textId="77777777" w:rsidR="001665A3" w:rsidRPr="00894714" w:rsidRDefault="001665A3" w:rsidP="00894714">
            <w:pPr>
              <w:jc w:val="center"/>
              <w:rPr>
                <w:rFonts w:ascii="Calibri" w:hAnsi="Calibri"/>
                <w:sz w:val="22"/>
                <w:szCs w:val="22"/>
              </w:rPr>
            </w:pPr>
          </w:p>
        </w:tc>
      </w:tr>
      <w:tr w:rsidR="001665A3" w:rsidRPr="00894714" w14:paraId="2AFDAD94" w14:textId="77777777" w:rsidTr="00DB499E">
        <w:trPr>
          <w:jc w:val="center"/>
        </w:trPr>
        <w:tc>
          <w:tcPr>
            <w:tcW w:w="4219" w:type="dxa"/>
            <w:tcBorders>
              <w:top w:val="single" w:sz="6" w:space="0" w:color="auto"/>
              <w:left w:val="single" w:sz="6" w:space="0" w:color="auto"/>
              <w:bottom w:val="single" w:sz="6" w:space="0" w:color="auto"/>
              <w:right w:val="single" w:sz="6" w:space="0" w:color="auto"/>
            </w:tcBorders>
          </w:tcPr>
          <w:p w14:paraId="454C0C0A"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Port Operations and other allied services</w:t>
            </w:r>
          </w:p>
          <w:p w14:paraId="1176B24A"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Pilotage operations </w:t>
            </w:r>
          </w:p>
          <w:p w14:paraId="11A28A2A"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Port operations, including contingency plans</w:t>
            </w:r>
          </w:p>
          <w:p w14:paraId="239B3976"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Security</w:t>
            </w:r>
          </w:p>
          <w:p w14:paraId="14F8334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Tugs and towing</w:t>
            </w:r>
          </w:p>
          <w:p w14:paraId="10D48C68"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Ships agents </w:t>
            </w:r>
          </w:p>
        </w:tc>
        <w:tc>
          <w:tcPr>
            <w:tcW w:w="1843" w:type="dxa"/>
            <w:tcBorders>
              <w:top w:val="single" w:sz="6" w:space="0" w:color="auto"/>
              <w:bottom w:val="single" w:sz="6" w:space="0" w:color="auto"/>
              <w:right w:val="single" w:sz="6" w:space="0" w:color="auto"/>
            </w:tcBorders>
          </w:tcPr>
          <w:p w14:paraId="451B222F"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3CFB4BF4"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F9D922E" w14:textId="77777777" w:rsidR="001665A3" w:rsidRPr="00894714" w:rsidRDefault="001665A3" w:rsidP="00894714">
            <w:pPr>
              <w:jc w:val="center"/>
              <w:rPr>
                <w:rFonts w:ascii="Calibri" w:hAnsi="Calibri"/>
                <w:sz w:val="22"/>
                <w:szCs w:val="22"/>
              </w:rPr>
            </w:pPr>
          </w:p>
        </w:tc>
      </w:tr>
      <w:tr w:rsidR="001665A3" w:rsidRPr="00894714" w14:paraId="569E1538" w14:textId="77777777" w:rsidTr="00DB499E">
        <w:trPr>
          <w:jc w:val="center"/>
        </w:trPr>
        <w:tc>
          <w:tcPr>
            <w:tcW w:w="4219" w:type="dxa"/>
            <w:tcBorders>
              <w:top w:val="single" w:sz="6" w:space="0" w:color="auto"/>
              <w:left w:val="single" w:sz="6" w:space="0" w:color="auto"/>
              <w:bottom w:val="single" w:sz="6" w:space="0" w:color="auto"/>
              <w:right w:val="single" w:sz="6" w:space="0" w:color="auto"/>
            </w:tcBorders>
          </w:tcPr>
          <w:p w14:paraId="60F8C973" w14:textId="77777777" w:rsidR="001665A3" w:rsidRPr="00894714" w:rsidRDefault="001665A3" w:rsidP="00894714">
            <w:pPr>
              <w:pStyle w:val="Tablelevel1bold"/>
              <w:rPr>
                <w:rFonts w:ascii="Calibri" w:hAnsi="Calibri"/>
                <w:sz w:val="22"/>
                <w:szCs w:val="22"/>
              </w:rPr>
            </w:pPr>
          </w:p>
        </w:tc>
        <w:tc>
          <w:tcPr>
            <w:tcW w:w="1843" w:type="dxa"/>
            <w:tcBorders>
              <w:top w:val="single" w:sz="6" w:space="0" w:color="auto"/>
              <w:bottom w:val="single" w:sz="6" w:space="0" w:color="auto"/>
              <w:right w:val="single" w:sz="6" w:space="0" w:color="auto"/>
            </w:tcBorders>
          </w:tcPr>
          <w:p w14:paraId="435533F1" w14:textId="77777777" w:rsidR="001665A3" w:rsidRPr="00894714" w:rsidRDefault="001665A3" w:rsidP="00894714">
            <w:pPr>
              <w:jc w:val="center"/>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6B6855C" w14:textId="77777777" w:rsidR="001665A3" w:rsidRPr="00894714" w:rsidRDefault="001665A3" w:rsidP="00894714">
            <w:pPr>
              <w:jc w:val="center"/>
              <w:rPr>
                <w:rFonts w:ascii="Calibri" w:hAnsi="Calibri"/>
                <w:sz w:val="22"/>
                <w:szCs w:val="22"/>
              </w:rPr>
            </w:pPr>
            <w:r w:rsidRPr="00894714">
              <w:rPr>
                <w:rFonts w:ascii="Calibri" w:hAnsi="Calibri"/>
                <w:sz w:val="22"/>
                <w:szCs w:val="22"/>
              </w:rPr>
              <w:t>Total 85 hours</w:t>
            </w:r>
          </w:p>
        </w:tc>
        <w:tc>
          <w:tcPr>
            <w:tcW w:w="1701" w:type="dxa"/>
            <w:gridSpan w:val="2"/>
            <w:tcBorders>
              <w:top w:val="single" w:sz="6" w:space="0" w:color="auto"/>
              <w:bottom w:val="single" w:sz="6" w:space="0" w:color="auto"/>
              <w:right w:val="single" w:sz="6" w:space="0" w:color="auto"/>
            </w:tcBorders>
          </w:tcPr>
          <w:p w14:paraId="1326E7FA" w14:textId="77777777" w:rsidR="001665A3" w:rsidRPr="00894714" w:rsidRDefault="001665A3" w:rsidP="00894714">
            <w:pPr>
              <w:jc w:val="center"/>
              <w:rPr>
                <w:rFonts w:ascii="Calibri" w:hAnsi="Calibri"/>
                <w:sz w:val="22"/>
                <w:szCs w:val="22"/>
              </w:rPr>
            </w:pPr>
            <w:r w:rsidRPr="00894714">
              <w:rPr>
                <w:rFonts w:ascii="Calibri" w:hAnsi="Calibri"/>
                <w:sz w:val="22"/>
                <w:szCs w:val="22"/>
              </w:rPr>
              <w:t>Total 38 hours</w:t>
            </w:r>
          </w:p>
        </w:tc>
      </w:tr>
    </w:tbl>
    <w:p w14:paraId="09A0F66A" w14:textId="77777777" w:rsidR="001665A3" w:rsidRPr="00894714" w:rsidRDefault="001665A3" w:rsidP="00152969">
      <w:pPr>
        <w:pStyle w:val="Heading1"/>
        <w:keepLines w:val="0"/>
        <w:numPr>
          <w:ilvl w:val="0"/>
          <w:numId w:val="33"/>
        </w:numPr>
        <w:spacing w:after="120" w:line="240" w:lineRule="auto"/>
        <w:ind w:left="993"/>
        <w:sectPr w:rsidR="001665A3" w:rsidRPr="00894714" w:rsidSect="006039FF">
          <w:headerReference w:type="default" r:id="rId34"/>
          <w:pgSz w:w="11906" w:h="16838"/>
          <w:pgMar w:top="1134" w:right="1134" w:bottom="1134" w:left="1134" w:header="708" w:footer="708" w:gutter="0"/>
          <w:cols w:space="708"/>
          <w:docGrid w:linePitch="360"/>
        </w:sectPr>
      </w:pPr>
    </w:p>
    <w:p w14:paraId="7F19F7A7" w14:textId="77777777" w:rsidR="001665A3" w:rsidRDefault="001665A3" w:rsidP="00152969">
      <w:pPr>
        <w:pStyle w:val="ModuleHeading1"/>
      </w:pPr>
      <w:bookmarkStart w:id="1230" w:name="_Toc446917378"/>
      <w:bookmarkStart w:id="1231" w:name="_Toc111617438"/>
      <w:bookmarkStart w:id="1232" w:name="_Toc245254444"/>
      <w:bookmarkStart w:id="1233" w:name="_Toc6299043"/>
      <w:bookmarkStart w:id="1234" w:name="_Toc408737360"/>
      <w:r w:rsidRPr="00C50983">
        <w:t>DETAILED TEACHING SYLLABUS</w:t>
      </w:r>
      <w:bookmarkEnd w:id="1230"/>
      <w:bookmarkEnd w:id="1231"/>
      <w:r w:rsidRPr="00C50983">
        <w:t xml:space="preserve"> OF MODULE 4</w:t>
      </w:r>
      <w:bookmarkEnd w:id="1232"/>
      <w:bookmarkEnd w:id="1233"/>
    </w:p>
    <w:p w14:paraId="223EB5E2" w14:textId="77777777" w:rsidR="001665A3" w:rsidRPr="003B629F" w:rsidRDefault="001665A3" w:rsidP="00152969">
      <w:pPr>
        <w:pStyle w:val="Heading1separatationline"/>
      </w:pPr>
    </w:p>
    <w:p w14:paraId="5AD46E73" w14:textId="77777777" w:rsidR="001665A3" w:rsidRPr="00C50983" w:rsidRDefault="001665A3" w:rsidP="00152969">
      <w:pPr>
        <w:pStyle w:val="Tablecaption"/>
      </w:pPr>
      <w:bookmarkStart w:id="1235" w:name="_Toc245254476"/>
      <w:bookmarkStart w:id="1236" w:name="_Toc531423236"/>
      <w:r w:rsidRPr="00C50983">
        <w:t>Detailed teaching syllabus – Nautical knowledge</w:t>
      </w:r>
      <w:bookmarkEnd w:id="1235"/>
      <w:bookmarkEnd w:id="1236"/>
      <w:r w:rsidRPr="00C5098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531E3ACB" w14:textId="77777777" w:rsidTr="00DB499E">
        <w:trPr>
          <w:cantSplit/>
          <w:tblHeader/>
          <w:jc w:val="center"/>
        </w:trPr>
        <w:tc>
          <w:tcPr>
            <w:tcW w:w="8897" w:type="dxa"/>
            <w:tcBorders>
              <w:bottom w:val="single" w:sz="12" w:space="0" w:color="auto"/>
            </w:tcBorders>
            <w:vAlign w:val="center"/>
          </w:tcPr>
          <w:p w14:paraId="229E1955" w14:textId="77777777" w:rsidR="001665A3" w:rsidRPr="003B629F" w:rsidRDefault="001665A3" w:rsidP="00152969">
            <w:pPr>
              <w:pStyle w:val="Tableheading"/>
            </w:pPr>
            <w:r w:rsidRPr="003B629F">
              <w:t>Subjects / Learning Objectives</w:t>
            </w:r>
          </w:p>
        </w:tc>
        <w:tc>
          <w:tcPr>
            <w:tcW w:w="2551" w:type="dxa"/>
            <w:tcBorders>
              <w:bottom w:val="single" w:sz="12" w:space="0" w:color="auto"/>
            </w:tcBorders>
            <w:vAlign w:val="center"/>
          </w:tcPr>
          <w:p w14:paraId="263E8668"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47B703EB" w14:textId="77777777" w:rsidR="001665A3" w:rsidRPr="003B629F" w:rsidRDefault="001665A3" w:rsidP="00152969">
            <w:pPr>
              <w:pStyle w:val="Tableheading"/>
            </w:pPr>
            <w:r w:rsidRPr="003B629F">
              <w:t>Teaching Aid</w:t>
            </w:r>
          </w:p>
        </w:tc>
      </w:tr>
      <w:tr w:rsidR="001665A3" w:rsidRPr="003B629F" w14:paraId="3BB1804C" w14:textId="77777777" w:rsidTr="00DB499E">
        <w:trPr>
          <w:cantSplit/>
          <w:trHeight w:hRule="exact" w:val="461"/>
          <w:jc w:val="center"/>
        </w:trPr>
        <w:tc>
          <w:tcPr>
            <w:tcW w:w="8897" w:type="dxa"/>
            <w:tcBorders>
              <w:top w:val="single" w:sz="12" w:space="0" w:color="auto"/>
            </w:tcBorders>
          </w:tcPr>
          <w:p w14:paraId="49C25137" w14:textId="77777777" w:rsidR="001665A3" w:rsidRPr="003B629F" w:rsidRDefault="001665A3" w:rsidP="00152969">
            <w:pPr>
              <w:pStyle w:val="Tablelevel1bold"/>
              <w:rPr>
                <w:rFonts w:ascii="Calibri" w:hAnsi="Calibri"/>
                <w:sz w:val="22"/>
                <w:szCs w:val="22"/>
              </w:rPr>
            </w:pPr>
            <w:bookmarkStart w:id="1237" w:name="_Toc446917379"/>
            <w:bookmarkStart w:id="1238" w:name="_Toc111617439"/>
            <w:r w:rsidRPr="003B629F">
              <w:rPr>
                <w:rFonts w:ascii="Calibri" w:hAnsi="Calibri"/>
                <w:sz w:val="22"/>
                <w:szCs w:val="22"/>
              </w:rPr>
              <w:t>Chartwork</w:t>
            </w:r>
            <w:bookmarkEnd w:id="1237"/>
            <w:bookmarkEnd w:id="1238"/>
          </w:p>
        </w:tc>
        <w:tc>
          <w:tcPr>
            <w:tcW w:w="2551" w:type="dxa"/>
            <w:tcBorders>
              <w:top w:val="single" w:sz="12" w:space="0" w:color="auto"/>
            </w:tcBorders>
            <w:vAlign w:val="center"/>
          </w:tcPr>
          <w:p w14:paraId="3EB29228" w14:textId="77777777" w:rsidR="001665A3" w:rsidRPr="003B629F" w:rsidRDefault="001665A3" w:rsidP="00152969">
            <w:pPr>
              <w:pStyle w:val="Tablelevel1"/>
              <w:jc w:val="center"/>
              <w:rPr>
                <w:rFonts w:ascii="Calibri" w:hAnsi="Calibri"/>
                <w:szCs w:val="22"/>
                <w:lang w:eastAsia="en-GB"/>
              </w:rPr>
            </w:pPr>
            <w:r w:rsidRPr="003B629F">
              <w:rPr>
                <w:rFonts w:ascii="Calibri" w:hAnsi="Calibri"/>
                <w:szCs w:val="22"/>
                <w:lang w:eastAsia="en-GB"/>
              </w:rPr>
              <w:t>R4, R27</w:t>
            </w:r>
          </w:p>
        </w:tc>
        <w:tc>
          <w:tcPr>
            <w:tcW w:w="2694" w:type="dxa"/>
            <w:tcBorders>
              <w:top w:val="single" w:sz="12" w:space="0" w:color="auto"/>
            </w:tcBorders>
            <w:vAlign w:val="center"/>
          </w:tcPr>
          <w:p w14:paraId="639DE6F0" w14:textId="77777777" w:rsidR="001665A3" w:rsidRPr="003B629F" w:rsidRDefault="001665A3" w:rsidP="00152969">
            <w:pPr>
              <w:pStyle w:val="Tablelevel1"/>
              <w:jc w:val="center"/>
              <w:rPr>
                <w:rFonts w:ascii="Calibri" w:hAnsi="Calibri"/>
                <w:szCs w:val="22"/>
                <w:lang w:eastAsia="en-GB"/>
              </w:rPr>
            </w:pPr>
            <w:r w:rsidRPr="003B629F">
              <w:rPr>
                <w:rFonts w:ascii="Calibri" w:hAnsi="Calibri"/>
                <w:szCs w:val="22"/>
                <w:lang w:eastAsia="en-GB"/>
              </w:rPr>
              <w:t>A1, A2, A3, A6, A7</w:t>
            </w:r>
          </w:p>
        </w:tc>
      </w:tr>
      <w:tr w:rsidR="00152969" w:rsidRPr="003B629F" w14:paraId="5E22F317" w14:textId="77777777" w:rsidTr="00DB499E">
        <w:trPr>
          <w:cantSplit/>
          <w:jc w:val="center"/>
        </w:trPr>
        <w:tc>
          <w:tcPr>
            <w:tcW w:w="8897" w:type="dxa"/>
          </w:tcPr>
          <w:p w14:paraId="07FBC3E0" w14:textId="4EDCAD03" w:rsidR="00152969" w:rsidRPr="007E6F8B" w:rsidRDefault="007E6F8B" w:rsidP="00152969">
            <w:pPr>
              <w:pStyle w:val="Tablelevel1bold"/>
              <w:rPr>
                <w:rFonts w:ascii="Calibri" w:hAnsi="Calibri"/>
                <w:bCs/>
                <w:i/>
                <w:iCs/>
                <w:sz w:val="22"/>
                <w:szCs w:val="22"/>
              </w:rPr>
            </w:pPr>
            <w:ins w:id="1239" w:author="Jillian Carson-Jackson" w:date="2021-01-31T11:26:00Z">
              <w:r w:rsidRPr="007E6F8B">
                <w:rPr>
                  <w:rFonts w:ascii="Calibri" w:hAnsi="Calibri"/>
                  <w:bCs/>
                  <w:i/>
                  <w:iCs/>
                  <w:sz w:val="22"/>
                  <w:szCs w:val="22"/>
                </w:rPr>
                <w:t>Explain the importance and use of charts and the information provided on charts.</w:t>
              </w:r>
            </w:ins>
          </w:p>
        </w:tc>
        <w:tc>
          <w:tcPr>
            <w:tcW w:w="2551" w:type="dxa"/>
          </w:tcPr>
          <w:p w14:paraId="60962C42" w14:textId="77777777" w:rsidR="00152969" w:rsidRPr="003B629F" w:rsidRDefault="00152969" w:rsidP="00152969">
            <w:pPr>
              <w:pStyle w:val="BodyText"/>
              <w:jc w:val="center"/>
              <w:rPr>
                <w:rFonts w:ascii="Calibri" w:hAnsi="Calibri"/>
                <w:szCs w:val="22"/>
              </w:rPr>
            </w:pPr>
          </w:p>
        </w:tc>
        <w:tc>
          <w:tcPr>
            <w:tcW w:w="2694" w:type="dxa"/>
          </w:tcPr>
          <w:p w14:paraId="7C2CCF8B" w14:textId="77777777" w:rsidR="00152969" w:rsidRPr="003B629F" w:rsidRDefault="00152969" w:rsidP="00152969">
            <w:pPr>
              <w:pStyle w:val="BodyText"/>
              <w:jc w:val="center"/>
              <w:rPr>
                <w:rFonts w:ascii="Calibri" w:hAnsi="Calibri"/>
                <w:szCs w:val="22"/>
              </w:rPr>
            </w:pPr>
          </w:p>
        </w:tc>
      </w:tr>
      <w:tr w:rsidR="001665A3" w:rsidRPr="003B629F" w14:paraId="5FF22E34" w14:textId="77777777" w:rsidTr="00DB499E">
        <w:trPr>
          <w:cantSplit/>
          <w:jc w:val="center"/>
        </w:trPr>
        <w:tc>
          <w:tcPr>
            <w:tcW w:w="8897" w:type="dxa"/>
          </w:tcPr>
          <w:p w14:paraId="2393A7CC" w14:textId="77777777" w:rsidR="001665A3" w:rsidRPr="003B629F" w:rsidRDefault="001665A3" w:rsidP="00152969">
            <w:pPr>
              <w:pStyle w:val="Tablelevel1bold"/>
              <w:rPr>
                <w:rFonts w:ascii="Calibri" w:hAnsi="Calibri"/>
                <w:b w:val="0"/>
                <w:sz w:val="22"/>
                <w:szCs w:val="22"/>
              </w:rPr>
            </w:pPr>
            <w:bookmarkStart w:id="1240" w:name="_Toc446917380"/>
            <w:bookmarkStart w:id="1241" w:name="_Toc111617440"/>
            <w:r w:rsidRPr="003B629F">
              <w:rPr>
                <w:rFonts w:ascii="Calibri" w:hAnsi="Calibri"/>
                <w:b w:val="0"/>
                <w:sz w:val="22"/>
                <w:szCs w:val="22"/>
              </w:rPr>
              <w:t>Chart information and terminology</w:t>
            </w:r>
            <w:bookmarkEnd w:id="1240"/>
            <w:bookmarkEnd w:id="1241"/>
          </w:p>
          <w:p w14:paraId="7298FBD2" w14:textId="5E10AC67" w:rsidR="001665A3" w:rsidRPr="003B629F" w:rsidDel="007E6F8B" w:rsidRDefault="001665A3" w:rsidP="00152969">
            <w:pPr>
              <w:pStyle w:val="Tablelevel1"/>
              <w:rPr>
                <w:del w:id="1242" w:author="Jillian Carson-Jackson" w:date="2021-01-31T11:26:00Z"/>
                <w:rFonts w:ascii="Calibri" w:hAnsi="Calibri"/>
                <w:szCs w:val="22"/>
                <w:lang w:eastAsia="en-GB"/>
              </w:rPr>
            </w:pPr>
            <w:del w:id="1243" w:author="Jillian Carson-Jackson" w:date="2021-01-31T11:26:00Z">
              <w:r w:rsidRPr="003B629F" w:rsidDel="007E6F8B">
                <w:rPr>
                  <w:rFonts w:ascii="Calibri" w:hAnsi="Calibri"/>
                  <w:szCs w:val="22"/>
                  <w:lang w:eastAsia="en-GB"/>
                </w:rPr>
                <w:delText>Demonstrate knowledge of charts and the information contained thereon</w:delText>
              </w:r>
            </w:del>
          </w:p>
          <w:p w14:paraId="7201A8C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Finding positions on the globe - lat/long, great circle</w:t>
            </w:r>
          </w:p>
          <w:p w14:paraId="44B43C3F" w14:textId="6949D35D" w:rsidR="001665A3" w:rsidRDefault="001665A3" w:rsidP="00152969">
            <w:pPr>
              <w:pStyle w:val="Tablelevel2"/>
              <w:rPr>
                <w:ins w:id="1244" w:author="Jillian Carson-Jackson" w:date="2021-01-31T16:30:00Z"/>
                <w:rFonts w:ascii="Calibri" w:hAnsi="Calibri"/>
                <w:sz w:val="22"/>
                <w:szCs w:val="22"/>
              </w:rPr>
            </w:pPr>
            <w:r w:rsidRPr="003B629F">
              <w:rPr>
                <w:rFonts w:ascii="Calibri" w:hAnsi="Calibri"/>
                <w:sz w:val="22"/>
                <w:szCs w:val="22"/>
              </w:rPr>
              <w:t xml:space="preserve">Chart projections and </w:t>
            </w:r>
            <w:del w:id="1245" w:author="Jillian Carson-Jackson" w:date="2021-01-31T16:38:00Z">
              <w:r w:rsidRPr="003B629F" w:rsidDel="00785879">
                <w:rPr>
                  <w:rFonts w:ascii="Calibri" w:hAnsi="Calibri"/>
                  <w:sz w:val="22"/>
                  <w:szCs w:val="22"/>
                </w:rPr>
                <w:delText xml:space="preserve">geodetic </w:delText>
              </w:r>
            </w:del>
            <w:ins w:id="1246" w:author="Jillian Carson-Jackson" w:date="2021-01-31T16:38:00Z">
              <w:r w:rsidR="00785879">
                <w:rPr>
                  <w:rFonts w:ascii="Calibri" w:hAnsi="Calibri"/>
                  <w:sz w:val="22"/>
                  <w:szCs w:val="22"/>
                </w:rPr>
                <w:t>chart</w:t>
              </w:r>
              <w:r w:rsidR="00785879" w:rsidRPr="003B629F">
                <w:rPr>
                  <w:rFonts w:ascii="Calibri" w:hAnsi="Calibri"/>
                  <w:sz w:val="22"/>
                  <w:szCs w:val="22"/>
                </w:rPr>
                <w:t xml:space="preserve"> </w:t>
              </w:r>
            </w:ins>
            <w:r w:rsidRPr="003B629F">
              <w:rPr>
                <w:rFonts w:ascii="Calibri" w:hAnsi="Calibri"/>
                <w:sz w:val="22"/>
                <w:szCs w:val="22"/>
              </w:rPr>
              <w:t>datums</w:t>
            </w:r>
            <w:ins w:id="1247" w:author="Jillian Carson-Jackson" w:date="2021-01-31T16:38:00Z">
              <w:r w:rsidR="00785879">
                <w:rPr>
                  <w:rFonts w:ascii="Calibri" w:hAnsi="Calibri"/>
                  <w:sz w:val="22"/>
                  <w:szCs w:val="22"/>
                </w:rPr>
                <w:t xml:space="preserve"> </w:t>
              </w:r>
            </w:ins>
          </w:p>
          <w:p w14:paraId="1350CD92" w14:textId="4B3182BF" w:rsidR="003067C4" w:rsidRPr="003B629F" w:rsidRDefault="003067C4" w:rsidP="00152969">
            <w:pPr>
              <w:pStyle w:val="Tablelevel2"/>
              <w:rPr>
                <w:rFonts w:ascii="Calibri" w:hAnsi="Calibri"/>
                <w:sz w:val="22"/>
                <w:szCs w:val="22"/>
              </w:rPr>
            </w:pPr>
            <w:ins w:id="1248" w:author="Jillian Carson-Jackson" w:date="2021-01-31T16:30:00Z">
              <w:r>
                <w:rPr>
                  <w:rFonts w:ascii="Calibri" w:hAnsi="Calibri"/>
                  <w:sz w:val="22"/>
                  <w:szCs w:val="22"/>
                </w:rPr>
                <w:t>Chart types (paper, raster</w:t>
              </w:r>
            </w:ins>
            <w:ins w:id="1249" w:author="Jillian Carson-Jackson" w:date="2021-01-31T16:31:00Z">
              <w:r>
                <w:rPr>
                  <w:rFonts w:ascii="Calibri" w:hAnsi="Calibri"/>
                  <w:sz w:val="22"/>
                  <w:szCs w:val="22"/>
                </w:rPr>
                <w:t>, vector)</w:t>
              </w:r>
            </w:ins>
          </w:p>
          <w:p w14:paraId="51781D05" w14:textId="77777777" w:rsidR="001665A3" w:rsidRPr="003B629F" w:rsidRDefault="001665A3" w:rsidP="00152969">
            <w:pPr>
              <w:pStyle w:val="Tablelevel1"/>
              <w:rPr>
                <w:rFonts w:ascii="Calibri" w:hAnsi="Calibri"/>
                <w:szCs w:val="22"/>
                <w:lang w:eastAsia="en-GB"/>
              </w:rPr>
            </w:pPr>
            <w:r w:rsidRPr="003B629F">
              <w:rPr>
                <w:rFonts w:ascii="Calibri" w:hAnsi="Calibri"/>
                <w:szCs w:val="22"/>
                <w:lang w:eastAsia="en-GB"/>
              </w:rPr>
              <w:t>Use of charts in VTS</w:t>
            </w:r>
          </w:p>
          <w:p w14:paraId="07FE2462"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Identify and describe chart symbols</w:t>
            </w:r>
          </w:p>
          <w:p w14:paraId="3BC675BB"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Symbols associated with VTS</w:t>
            </w:r>
          </w:p>
          <w:p w14:paraId="479F4E4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Importance of symbols in a VTS area</w:t>
            </w:r>
          </w:p>
          <w:p w14:paraId="458A5D8C"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Importance of symbols to the mariner</w:t>
            </w:r>
          </w:p>
        </w:tc>
        <w:tc>
          <w:tcPr>
            <w:tcW w:w="2551" w:type="dxa"/>
          </w:tcPr>
          <w:p w14:paraId="68338B57" w14:textId="77777777" w:rsidR="001665A3" w:rsidRPr="003B629F" w:rsidRDefault="001665A3" w:rsidP="00152969">
            <w:pPr>
              <w:pStyle w:val="BodyText"/>
              <w:jc w:val="center"/>
              <w:rPr>
                <w:rFonts w:ascii="Calibri" w:hAnsi="Calibri"/>
                <w:szCs w:val="22"/>
              </w:rPr>
            </w:pPr>
          </w:p>
        </w:tc>
        <w:tc>
          <w:tcPr>
            <w:tcW w:w="2694" w:type="dxa"/>
          </w:tcPr>
          <w:p w14:paraId="1C756D63" w14:textId="77777777" w:rsidR="001665A3" w:rsidRPr="003B629F" w:rsidRDefault="001665A3" w:rsidP="00152969">
            <w:pPr>
              <w:pStyle w:val="BodyText"/>
              <w:jc w:val="center"/>
              <w:rPr>
                <w:rFonts w:ascii="Calibri" w:hAnsi="Calibri"/>
                <w:szCs w:val="22"/>
              </w:rPr>
            </w:pPr>
          </w:p>
        </w:tc>
      </w:tr>
      <w:tr w:rsidR="001665A3" w:rsidRPr="003B629F" w14:paraId="5FEC1BFB" w14:textId="77777777" w:rsidTr="00DB4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68E3666B" w14:textId="02F3BF52" w:rsidR="001665A3" w:rsidRPr="003B629F" w:rsidRDefault="001665A3" w:rsidP="00152969">
            <w:pPr>
              <w:pStyle w:val="Tablelevel1bold"/>
              <w:rPr>
                <w:rFonts w:ascii="Calibri" w:hAnsi="Calibri"/>
                <w:b w:val="0"/>
                <w:sz w:val="22"/>
                <w:szCs w:val="22"/>
              </w:rPr>
            </w:pPr>
            <w:bookmarkStart w:id="1250" w:name="_Toc446917381"/>
            <w:bookmarkStart w:id="1251" w:name="_Toc111617441"/>
            <w:del w:id="1252" w:author="Jillian Carson-Jackson" w:date="2021-01-31T11:26:00Z">
              <w:r w:rsidRPr="003B629F" w:rsidDel="007E6F8B">
                <w:rPr>
                  <w:rFonts w:ascii="Calibri" w:hAnsi="Calibri"/>
                  <w:b w:val="0"/>
                  <w:sz w:val="22"/>
                  <w:szCs w:val="22"/>
                </w:rPr>
                <w:delText>Plotting positions on paper charts</w:delText>
              </w:r>
            </w:del>
            <w:bookmarkEnd w:id="1250"/>
            <w:bookmarkEnd w:id="1251"/>
            <w:ins w:id="1253" w:author="Jillian Carson-Jackson" w:date="2021-01-31T11:26:00Z">
              <w:r w:rsidR="007E6F8B">
                <w:rPr>
                  <w:rFonts w:ascii="Calibri" w:hAnsi="Calibri"/>
                  <w:b w:val="0"/>
                  <w:sz w:val="22"/>
                  <w:szCs w:val="22"/>
                </w:rPr>
                <w:t xml:space="preserve"> </w:t>
              </w:r>
            </w:ins>
            <w:ins w:id="1254" w:author="Jillian Carson-Jackson" w:date="2021-01-31T11:27:00Z">
              <w:r w:rsidR="007E6F8B">
                <w:rPr>
                  <w:rFonts w:ascii="Calibri" w:hAnsi="Calibri"/>
                  <w:b w:val="0"/>
                  <w:sz w:val="22"/>
                  <w:szCs w:val="22"/>
                </w:rPr>
                <w:t>Positioning on charts</w:t>
              </w:r>
            </w:ins>
          </w:p>
          <w:p w14:paraId="76DCF56D" w14:textId="18405D8F" w:rsidR="001665A3" w:rsidRDefault="001665A3" w:rsidP="00152969">
            <w:pPr>
              <w:pStyle w:val="Tablelevel2"/>
              <w:rPr>
                <w:ins w:id="1255" w:author="Jillian Carson-Jackson" w:date="2021-01-31T11:27:00Z"/>
                <w:rFonts w:ascii="Calibri" w:hAnsi="Calibri"/>
                <w:sz w:val="22"/>
                <w:szCs w:val="22"/>
              </w:rPr>
            </w:pPr>
            <w:del w:id="1256" w:author="Jillian Carson-Jackson" w:date="2021-01-31T11:27:00Z">
              <w:r w:rsidRPr="003B629F" w:rsidDel="00106E5C">
                <w:rPr>
                  <w:rFonts w:ascii="Calibri" w:hAnsi="Calibri"/>
                  <w:sz w:val="22"/>
                  <w:szCs w:val="22"/>
                </w:rPr>
                <w:delText>Demonstrate the basic plotting instruments</w:delText>
              </w:r>
            </w:del>
          </w:p>
          <w:p w14:paraId="7851FE94" w14:textId="12E1D9FD" w:rsidR="00106E5C" w:rsidRDefault="00106E5C" w:rsidP="00152969">
            <w:pPr>
              <w:pStyle w:val="Tablelevel2"/>
              <w:rPr>
                <w:ins w:id="1257" w:author="Jillian Carson-Jackson" w:date="2021-01-31T11:27:00Z"/>
                <w:rFonts w:ascii="Calibri" w:hAnsi="Calibri"/>
                <w:sz w:val="22"/>
                <w:szCs w:val="22"/>
              </w:rPr>
            </w:pPr>
            <w:ins w:id="1258" w:author="Jillian Carson-Jackson" w:date="2021-01-31T11:27:00Z">
              <w:r>
                <w:rPr>
                  <w:rFonts w:ascii="Calibri" w:hAnsi="Calibri"/>
                  <w:sz w:val="22"/>
                  <w:szCs w:val="22"/>
                </w:rPr>
                <w:t>How position is provided / represented on charts</w:t>
              </w:r>
            </w:ins>
          </w:p>
          <w:p w14:paraId="7D746B90" w14:textId="7D31AE87" w:rsidR="00106E5C" w:rsidRPr="003B629F" w:rsidRDefault="00106E5C" w:rsidP="00152969">
            <w:pPr>
              <w:pStyle w:val="Tablelevel2"/>
              <w:rPr>
                <w:rFonts w:ascii="Calibri" w:hAnsi="Calibri"/>
                <w:sz w:val="22"/>
                <w:szCs w:val="22"/>
              </w:rPr>
            </w:pPr>
            <w:ins w:id="1259" w:author="Jillian Carson-Jackson" w:date="2021-01-31T11:27:00Z">
              <w:r>
                <w:rPr>
                  <w:rFonts w:ascii="Calibri" w:hAnsi="Calibri"/>
                  <w:sz w:val="22"/>
                  <w:szCs w:val="22"/>
                </w:rPr>
                <w:t>Measuring distances on charts</w:t>
              </w:r>
            </w:ins>
          </w:p>
          <w:p w14:paraId="15C05FA5" w14:textId="44A3D83A" w:rsidR="001665A3" w:rsidRPr="003B629F" w:rsidDel="00106E5C" w:rsidRDefault="001665A3" w:rsidP="00152969">
            <w:pPr>
              <w:pStyle w:val="Tablelevel3"/>
              <w:rPr>
                <w:del w:id="1260" w:author="Jillian Carson-Jackson" w:date="2021-01-31T11:27:00Z"/>
                <w:rFonts w:ascii="Calibri" w:hAnsi="Calibri"/>
                <w:sz w:val="22"/>
                <w:szCs w:val="22"/>
                <w:lang w:eastAsia="en-GB"/>
              </w:rPr>
            </w:pPr>
            <w:del w:id="1261" w:author="Jillian Carson-Jackson" w:date="2021-01-31T11:27:00Z">
              <w:r w:rsidRPr="003B629F" w:rsidDel="00106E5C">
                <w:rPr>
                  <w:rFonts w:ascii="Calibri" w:hAnsi="Calibri"/>
                  <w:sz w:val="22"/>
                  <w:szCs w:val="22"/>
                  <w:lang w:eastAsia="en-GB"/>
                </w:rPr>
                <w:delText>Parallel rulers</w:delText>
              </w:r>
            </w:del>
          </w:p>
          <w:p w14:paraId="1021F8F6" w14:textId="293963B2" w:rsidR="001665A3" w:rsidRPr="003B629F" w:rsidDel="00106E5C" w:rsidRDefault="001665A3" w:rsidP="00152969">
            <w:pPr>
              <w:pStyle w:val="Tablelevel3"/>
              <w:rPr>
                <w:del w:id="1262" w:author="Jillian Carson-Jackson" w:date="2021-01-31T11:27:00Z"/>
                <w:rFonts w:ascii="Calibri" w:hAnsi="Calibri"/>
                <w:sz w:val="22"/>
                <w:szCs w:val="22"/>
                <w:lang w:eastAsia="en-GB"/>
              </w:rPr>
            </w:pPr>
            <w:del w:id="1263" w:author="Jillian Carson-Jackson" w:date="2021-01-31T11:27:00Z">
              <w:r w:rsidRPr="003B629F" w:rsidDel="00106E5C">
                <w:rPr>
                  <w:rFonts w:ascii="Calibri" w:hAnsi="Calibri"/>
                  <w:sz w:val="22"/>
                  <w:szCs w:val="22"/>
                  <w:lang w:eastAsia="en-GB"/>
                </w:rPr>
                <w:delText>Compass/dividers</w:delText>
              </w:r>
            </w:del>
          </w:p>
          <w:p w14:paraId="0258BBCE" w14:textId="7A36930D" w:rsidR="001665A3" w:rsidRPr="003B629F" w:rsidDel="00106E5C" w:rsidRDefault="001665A3" w:rsidP="00152969">
            <w:pPr>
              <w:pStyle w:val="Tablelevel3"/>
              <w:rPr>
                <w:del w:id="1264" w:author="Jillian Carson-Jackson" w:date="2021-01-31T11:27:00Z"/>
                <w:rFonts w:ascii="Calibri" w:hAnsi="Calibri"/>
                <w:sz w:val="22"/>
                <w:szCs w:val="22"/>
                <w:lang w:eastAsia="en-GB"/>
              </w:rPr>
            </w:pPr>
            <w:del w:id="1265" w:author="Jillian Carson-Jackson" w:date="2021-01-31T11:27:00Z">
              <w:r w:rsidRPr="003B629F" w:rsidDel="00106E5C">
                <w:rPr>
                  <w:rFonts w:ascii="Calibri" w:hAnsi="Calibri"/>
                  <w:sz w:val="22"/>
                  <w:szCs w:val="22"/>
                  <w:lang w:eastAsia="en-GB"/>
                </w:rPr>
                <w:delText>Loran-C interpolations, if applicable</w:delText>
              </w:r>
            </w:del>
          </w:p>
          <w:p w14:paraId="2129776C" w14:textId="31117FF7" w:rsidR="001665A3" w:rsidRPr="003B629F" w:rsidDel="00106E5C" w:rsidRDefault="001665A3" w:rsidP="00152969">
            <w:pPr>
              <w:pStyle w:val="Tablelevel2"/>
              <w:rPr>
                <w:del w:id="1266" w:author="Jillian Carson-Jackson" w:date="2021-01-31T11:28:00Z"/>
                <w:rFonts w:ascii="Calibri" w:hAnsi="Calibri"/>
                <w:sz w:val="22"/>
                <w:szCs w:val="22"/>
              </w:rPr>
            </w:pPr>
            <w:del w:id="1267" w:author="Jillian Carson-Jackson" w:date="2021-01-31T11:28:00Z">
              <w:r w:rsidRPr="003B629F" w:rsidDel="00106E5C">
                <w:rPr>
                  <w:rFonts w:ascii="Calibri" w:hAnsi="Calibri"/>
                  <w:sz w:val="22"/>
                  <w:szCs w:val="22"/>
                </w:rPr>
                <w:delText>Demonstrate the ability to plotting on charts (using various projections as appropriate)</w:delText>
              </w:r>
            </w:del>
          </w:p>
          <w:p w14:paraId="4ED73CCF" w14:textId="15909296" w:rsidR="001665A3" w:rsidRPr="003B629F" w:rsidDel="00106E5C" w:rsidRDefault="001665A3" w:rsidP="00152969">
            <w:pPr>
              <w:pStyle w:val="Tablelevel3"/>
              <w:rPr>
                <w:del w:id="1268" w:author="Jillian Carson-Jackson" w:date="2021-01-31T11:28:00Z"/>
                <w:rFonts w:ascii="Calibri" w:hAnsi="Calibri"/>
                <w:sz w:val="22"/>
                <w:szCs w:val="22"/>
                <w:lang w:eastAsia="en-GB"/>
              </w:rPr>
            </w:pPr>
            <w:del w:id="1269" w:author="Jillian Carson-Jackson" w:date="2021-01-31T11:28:00Z">
              <w:r w:rsidRPr="003B629F" w:rsidDel="00106E5C">
                <w:rPr>
                  <w:rFonts w:ascii="Calibri" w:hAnsi="Calibri"/>
                  <w:sz w:val="22"/>
                  <w:szCs w:val="22"/>
                  <w:lang w:eastAsia="en-GB"/>
                </w:rPr>
                <w:delText>Using parallel rulers</w:delText>
              </w:r>
            </w:del>
          </w:p>
          <w:p w14:paraId="3244A21F" w14:textId="47449EA8" w:rsidR="001665A3" w:rsidRPr="003B629F" w:rsidDel="00106E5C" w:rsidRDefault="001665A3" w:rsidP="00152969">
            <w:pPr>
              <w:pStyle w:val="Tablelevel3"/>
              <w:rPr>
                <w:del w:id="1270" w:author="Jillian Carson-Jackson" w:date="2021-01-31T11:28:00Z"/>
                <w:rFonts w:ascii="Calibri" w:hAnsi="Calibri"/>
                <w:sz w:val="22"/>
                <w:szCs w:val="22"/>
                <w:lang w:eastAsia="en-GB"/>
              </w:rPr>
            </w:pPr>
            <w:del w:id="1271" w:author="Jillian Carson-Jackson" w:date="2021-01-31T11:28:00Z">
              <w:r w:rsidRPr="003B629F" w:rsidDel="00106E5C">
                <w:rPr>
                  <w:rFonts w:ascii="Calibri" w:hAnsi="Calibri"/>
                  <w:sz w:val="22"/>
                  <w:szCs w:val="22"/>
                  <w:lang w:eastAsia="en-GB"/>
                </w:rPr>
                <w:delText>Using parallel rulers and compass/dividers</w:delText>
              </w:r>
            </w:del>
          </w:p>
          <w:p w14:paraId="0E0C5FB3" w14:textId="19C4F714" w:rsidR="001665A3" w:rsidRPr="003B629F" w:rsidDel="00106E5C" w:rsidRDefault="001665A3" w:rsidP="00152969">
            <w:pPr>
              <w:pStyle w:val="Tablelevel3"/>
              <w:rPr>
                <w:del w:id="1272" w:author="Jillian Carson-Jackson" w:date="2021-01-31T11:28:00Z"/>
                <w:rFonts w:ascii="Calibri" w:hAnsi="Calibri"/>
                <w:sz w:val="22"/>
                <w:szCs w:val="22"/>
                <w:lang w:eastAsia="en-GB"/>
              </w:rPr>
            </w:pPr>
            <w:del w:id="1273" w:author="Jillian Carson-Jackson" w:date="2021-01-31T11:28:00Z">
              <w:r w:rsidRPr="003B629F" w:rsidDel="00106E5C">
                <w:rPr>
                  <w:rFonts w:ascii="Calibri" w:hAnsi="Calibri"/>
                  <w:sz w:val="22"/>
                  <w:szCs w:val="22"/>
                  <w:lang w:eastAsia="en-GB"/>
                </w:rPr>
                <w:delText>Measuring distances on charts</w:delText>
              </w:r>
            </w:del>
          </w:p>
          <w:p w14:paraId="0BC000BD"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Explain the use of Lines of Positions (LOPs)</w:t>
            </w:r>
          </w:p>
          <w:p w14:paraId="5FE91AAA"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Bearings</w:t>
            </w:r>
          </w:p>
          <w:p w14:paraId="0CB0DAF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Ranges</w:t>
            </w:r>
          </w:p>
          <w:p w14:paraId="77CC8B65" w14:textId="26E75C30" w:rsidR="001665A3" w:rsidRPr="003B629F" w:rsidDel="00106E5C" w:rsidRDefault="001665A3" w:rsidP="00152969">
            <w:pPr>
              <w:pStyle w:val="Tablelevel3"/>
              <w:rPr>
                <w:del w:id="1274" w:author="Jillian Carson-Jackson" w:date="2021-01-31T11:28:00Z"/>
                <w:rFonts w:ascii="Calibri" w:hAnsi="Calibri"/>
                <w:sz w:val="22"/>
                <w:szCs w:val="22"/>
                <w:lang w:eastAsia="en-GB"/>
              </w:rPr>
            </w:pPr>
            <w:del w:id="1275" w:author="Jillian Carson-Jackson" w:date="2021-01-31T11:28:00Z">
              <w:r w:rsidRPr="003B629F" w:rsidDel="00106E5C">
                <w:rPr>
                  <w:rFonts w:ascii="Calibri" w:hAnsi="Calibri"/>
                  <w:sz w:val="22"/>
                  <w:szCs w:val="22"/>
                  <w:lang w:eastAsia="en-GB"/>
                </w:rPr>
                <w:delText>Loran-C, if applicable</w:delText>
              </w:r>
            </w:del>
          </w:p>
          <w:p w14:paraId="7D0C89D7"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Combination of LOPs</w:t>
            </w:r>
          </w:p>
          <w:p w14:paraId="6510E986" w14:textId="6120F5D0" w:rsidR="001665A3" w:rsidRPr="003B629F" w:rsidDel="00106E5C" w:rsidRDefault="001665A3" w:rsidP="00152969">
            <w:pPr>
              <w:pStyle w:val="Tablelevel3"/>
              <w:rPr>
                <w:del w:id="1276" w:author="Jillian Carson-Jackson" w:date="2021-01-31T11:28:00Z"/>
                <w:rFonts w:ascii="Calibri" w:hAnsi="Calibri"/>
                <w:sz w:val="22"/>
                <w:szCs w:val="22"/>
                <w:lang w:eastAsia="en-GB"/>
              </w:rPr>
            </w:pPr>
            <w:del w:id="1277" w:author="Jillian Carson-Jackson" w:date="2021-01-31T11:28:00Z">
              <w:r w:rsidRPr="003B629F" w:rsidDel="00106E5C">
                <w:rPr>
                  <w:rFonts w:ascii="Calibri" w:hAnsi="Calibri"/>
                  <w:sz w:val="22"/>
                  <w:szCs w:val="22"/>
                  <w:lang w:eastAsia="en-GB"/>
                </w:rPr>
                <w:delText>Definition of “cocked hat”</w:delText>
              </w:r>
            </w:del>
          </w:p>
          <w:p w14:paraId="54DBB396" w14:textId="4883208D" w:rsidR="001665A3" w:rsidRPr="003B629F" w:rsidRDefault="001665A3" w:rsidP="00152969">
            <w:pPr>
              <w:pStyle w:val="Tablelevel3"/>
              <w:rPr>
                <w:rFonts w:ascii="Calibri" w:hAnsi="Calibri"/>
                <w:b/>
                <w:i/>
                <w:sz w:val="22"/>
                <w:szCs w:val="22"/>
                <w:lang w:eastAsia="en-GB"/>
              </w:rPr>
            </w:pPr>
            <w:del w:id="1278" w:author="Jillian Carson-Jackson" w:date="2021-01-31T11:28:00Z">
              <w:r w:rsidRPr="003B629F" w:rsidDel="00106E5C">
                <w:rPr>
                  <w:rFonts w:ascii="Calibri" w:hAnsi="Calibri"/>
                  <w:sz w:val="22"/>
                  <w:szCs w:val="22"/>
                  <w:lang w:eastAsia="en-GB"/>
                </w:rPr>
                <w:delText>LOPs given from ships and calculated from shore positions</w:delText>
              </w:r>
            </w:del>
          </w:p>
        </w:tc>
        <w:tc>
          <w:tcPr>
            <w:tcW w:w="2551" w:type="dxa"/>
            <w:tcBorders>
              <w:top w:val="single" w:sz="4" w:space="0" w:color="auto"/>
              <w:left w:val="single" w:sz="4" w:space="0" w:color="auto"/>
              <w:bottom w:val="single" w:sz="4" w:space="0" w:color="auto"/>
              <w:right w:val="single" w:sz="4" w:space="0" w:color="auto"/>
            </w:tcBorders>
          </w:tcPr>
          <w:p w14:paraId="0B856FA4" w14:textId="77777777" w:rsidR="001665A3" w:rsidRPr="003B629F" w:rsidRDefault="001665A3" w:rsidP="00152969">
            <w:pPr>
              <w:pStyle w:val="BodyText"/>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19189A82" w14:textId="77777777" w:rsidR="001665A3" w:rsidRPr="003B629F" w:rsidRDefault="001665A3" w:rsidP="00152969">
            <w:pPr>
              <w:pStyle w:val="BodyText"/>
              <w:jc w:val="center"/>
              <w:rPr>
                <w:rFonts w:ascii="Calibri" w:hAnsi="Calibri"/>
                <w:szCs w:val="22"/>
              </w:rPr>
            </w:pPr>
          </w:p>
        </w:tc>
      </w:tr>
      <w:tr w:rsidR="001665A3" w:rsidRPr="003B629F" w14:paraId="58CC88C1" w14:textId="77777777" w:rsidTr="00DB4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7FFA5335" w14:textId="00E22753" w:rsidR="001665A3" w:rsidRPr="003B629F" w:rsidRDefault="001665A3" w:rsidP="00152969">
            <w:pPr>
              <w:pStyle w:val="Tablelevel1bold"/>
              <w:rPr>
                <w:rFonts w:ascii="Calibri" w:hAnsi="Calibri"/>
                <w:b w:val="0"/>
                <w:sz w:val="22"/>
                <w:szCs w:val="22"/>
              </w:rPr>
            </w:pPr>
            <w:del w:id="1279" w:author="Jillian Carson-Jackson" w:date="2021-01-31T11:30:00Z">
              <w:r w:rsidRPr="003B629F" w:rsidDel="00A13D2C">
                <w:rPr>
                  <w:rFonts w:ascii="Calibri" w:hAnsi="Calibri"/>
                  <w:b w:val="0"/>
                  <w:sz w:val="22"/>
                  <w:szCs w:val="22"/>
                </w:rPr>
                <w:delText xml:space="preserve">Perform exercises on </w:delText>
              </w:r>
            </w:del>
            <w:r w:rsidRPr="003B629F">
              <w:rPr>
                <w:rFonts w:ascii="Calibri" w:hAnsi="Calibri"/>
                <w:b w:val="0"/>
                <w:sz w:val="22"/>
                <w:szCs w:val="22"/>
              </w:rPr>
              <w:t>speed/distance/time calculations</w:t>
            </w:r>
          </w:p>
          <w:p w14:paraId="41570F17"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Introduction of S, D, T formula (S x T = D)</w:t>
            </w:r>
          </w:p>
          <w:p w14:paraId="43EAC27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Use of formula in simple situations</w:t>
            </w:r>
          </w:p>
          <w:p w14:paraId="20342D26" w14:textId="77777777" w:rsidR="001665A3" w:rsidRPr="003B629F" w:rsidRDefault="001665A3" w:rsidP="00152969">
            <w:pPr>
              <w:pStyle w:val="Tablelevel2"/>
              <w:rPr>
                <w:rFonts w:ascii="Calibri" w:hAnsi="Calibri"/>
                <w:b/>
                <w:i/>
                <w:sz w:val="22"/>
                <w:szCs w:val="22"/>
              </w:rPr>
            </w:pPr>
            <w:r w:rsidRPr="003B629F">
              <w:rPr>
                <w:rFonts w:ascii="Calibri" w:hAnsi="Calibri"/>
                <w:sz w:val="22"/>
                <w:szCs w:val="22"/>
              </w:rPr>
              <w:t>Use of formula in complex situations</w:t>
            </w:r>
          </w:p>
        </w:tc>
        <w:tc>
          <w:tcPr>
            <w:tcW w:w="2551" w:type="dxa"/>
            <w:tcBorders>
              <w:top w:val="single" w:sz="4" w:space="0" w:color="auto"/>
              <w:left w:val="single" w:sz="4" w:space="0" w:color="auto"/>
              <w:bottom w:val="single" w:sz="4" w:space="0" w:color="auto"/>
              <w:right w:val="single" w:sz="4" w:space="0" w:color="auto"/>
            </w:tcBorders>
          </w:tcPr>
          <w:p w14:paraId="0CB4C853" w14:textId="77777777" w:rsidR="001665A3" w:rsidRPr="003B629F" w:rsidRDefault="001665A3" w:rsidP="00152969">
            <w:pPr>
              <w:pStyle w:val="BodyText"/>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0E75D080" w14:textId="77777777" w:rsidR="001665A3" w:rsidRPr="003B629F" w:rsidRDefault="001665A3" w:rsidP="00152969">
            <w:pPr>
              <w:pStyle w:val="BodyText"/>
              <w:jc w:val="center"/>
              <w:rPr>
                <w:rFonts w:ascii="Calibri" w:hAnsi="Calibri"/>
                <w:szCs w:val="22"/>
              </w:rPr>
            </w:pPr>
          </w:p>
        </w:tc>
      </w:tr>
      <w:tr w:rsidR="001665A3" w:rsidRPr="003B629F" w14:paraId="403D8B41" w14:textId="77777777" w:rsidTr="00DB499E">
        <w:trPr>
          <w:cantSplit/>
          <w:jc w:val="center"/>
        </w:trPr>
        <w:tc>
          <w:tcPr>
            <w:tcW w:w="8897" w:type="dxa"/>
          </w:tcPr>
          <w:p w14:paraId="39A72E2E" w14:textId="3EE46C37" w:rsidR="001665A3" w:rsidRPr="003B629F" w:rsidDel="00A13D2C" w:rsidRDefault="001665A3" w:rsidP="00152969">
            <w:pPr>
              <w:pStyle w:val="Tablelevel1bold"/>
              <w:rPr>
                <w:del w:id="1280" w:author="Jillian Carson-Jackson" w:date="2021-01-31T11:29:00Z"/>
                <w:rFonts w:ascii="Calibri" w:hAnsi="Calibri"/>
                <w:b w:val="0"/>
                <w:sz w:val="22"/>
                <w:szCs w:val="22"/>
              </w:rPr>
            </w:pPr>
            <w:del w:id="1281" w:author="Jillian Carson-Jackson" w:date="2021-01-31T11:30:00Z">
              <w:r w:rsidRPr="003B629F" w:rsidDel="00A13D2C">
                <w:rPr>
                  <w:rFonts w:ascii="Calibri" w:hAnsi="Calibri"/>
                  <w:b w:val="0"/>
                  <w:sz w:val="22"/>
                  <w:szCs w:val="22"/>
                </w:rPr>
                <w:delText xml:space="preserve">Explain the </w:delText>
              </w:r>
            </w:del>
            <w:r w:rsidRPr="003B629F">
              <w:rPr>
                <w:rFonts w:ascii="Calibri" w:hAnsi="Calibri"/>
                <w:b w:val="0"/>
                <w:sz w:val="22"/>
                <w:szCs w:val="22"/>
              </w:rPr>
              <w:t>theory and practice use of true and magnetic courses</w:t>
            </w:r>
          </w:p>
          <w:p w14:paraId="5D4D59B2" w14:textId="64DA4DD3" w:rsidR="00A13D2C" w:rsidRDefault="00A13D2C" w:rsidP="00A13D2C">
            <w:pPr>
              <w:pStyle w:val="Tablelevel1bold"/>
              <w:rPr>
                <w:ins w:id="1282" w:author="Jillian Carson-Jackson" w:date="2021-01-31T11:28:00Z"/>
              </w:rPr>
            </w:pPr>
          </w:p>
          <w:p w14:paraId="5DA35AEC" w14:textId="696BE2A3" w:rsidR="001665A3" w:rsidRPr="003B629F" w:rsidDel="00A13D2C" w:rsidRDefault="001665A3" w:rsidP="00152969">
            <w:pPr>
              <w:pStyle w:val="Tablelevel2"/>
              <w:rPr>
                <w:del w:id="1283" w:author="Jillian Carson-Jackson" w:date="2021-01-31T11:29:00Z"/>
                <w:rFonts w:ascii="Calibri" w:hAnsi="Calibri"/>
                <w:sz w:val="22"/>
                <w:szCs w:val="22"/>
              </w:rPr>
            </w:pPr>
            <w:del w:id="1284" w:author="Jillian Carson-Jackson" w:date="2021-01-31T11:29:00Z">
              <w:r w:rsidRPr="003B629F" w:rsidDel="00A13D2C">
                <w:rPr>
                  <w:rFonts w:ascii="Calibri" w:hAnsi="Calibri"/>
                  <w:sz w:val="22"/>
                  <w:szCs w:val="22"/>
                </w:rPr>
                <w:delText>Perform exercise in laying of a true course</w:delText>
              </w:r>
            </w:del>
          </w:p>
          <w:p w14:paraId="5EE4031F" w14:textId="0BAC1100" w:rsidR="001665A3" w:rsidRPr="003B629F" w:rsidDel="00A13D2C" w:rsidRDefault="001665A3" w:rsidP="00152969">
            <w:pPr>
              <w:pStyle w:val="Tablelevel3"/>
              <w:rPr>
                <w:del w:id="1285" w:author="Jillian Carson-Jackson" w:date="2021-01-31T11:29:00Z"/>
                <w:rFonts w:ascii="Calibri" w:hAnsi="Calibri"/>
                <w:sz w:val="22"/>
                <w:szCs w:val="22"/>
                <w:lang w:eastAsia="en-GB"/>
              </w:rPr>
            </w:pPr>
            <w:del w:id="1286" w:author="Jillian Carson-Jackson" w:date="2021-01-31T11:29:00Z">
              <w:r w:rsidRPr="003B629F" w:rsidDel="00A13D2C">
                <w:rPr>
                  <w:rFonts w:ascii="Calibri" w:hAnsi="Calibri"/>
                  <w:sz w:val="22"/>
                  <w:szCs w:val="22"/>
                  <w:lang w:eastAsia="en-GB"/>
                </w:rPr>
                <w:delText>Using parallel rulers to compass rose</w:delText>
              </w:r>
            </w:del>
          </w:p>
          <w:p w14:paraId="6C58B1F9" w14:textId="5C1311DA" w:rsidR="001665A3" w:rsidRPr="003B629F" w:rsidDel="00A13D2C" w:rsidRDefault="001665A3" w:rsidP="00152969">
            <w:pPr>
              <w:pStyle w:val="Tablelevel3"/>
              <w:rPr>
                <w:del w:id="1287" w:author="Jillian Carson-Jackson" w:date="2021-01-31T11:29:00Z"/>
                <w:rFonts w:ascii="Calibri" w:hAnsi="Calibri"/>
                <w:sz w:val="22"/>
                <w:szCs w:val="22"/>
                <w:lang w:eastAsia="en-GB"/>
              </w:rPr>
            </w:pPr>
            <w:del w:id="1288" w:author="Jillian Carson-Jackson" w:date="2021-01-31T11:29:00Z">
              <w:r w:rsidRPr="003B629F" w:rsidDel="00A13D2C">
                <w:rPr>
                  <w:rFonts w:ascii="Calibri" w:hAnsi="Calibri"/>
                  <w:sz w:val="22"/>
                  <w:szCs w:val="22"/>
                  <w:lang w:eastAsia="en-GB"/>
                </w:rPr>
                <w:delText>Using parallel rulers to line of longitude on Mercator charts</w:delText>
              </w:r>
            </w:del>
          </w:p>
          <w:p w14:paraId="21B08503" w14:textId="4A95AC89" w:rsidR="001665A3" w:rsidRPr="003B629F" w:rsidDel="00A13D2C" w:rsidRDefault="001665A3" w:rsidP="00152969">
            <w:pPr>
              <w:pStyle w:val="Tablelevel3"/>
              <w:rPr>
                <w:del w:id="1289" w:author="Jillian Carson-Jackson" w:date="2021-01-31T11:29:00Z"/>
                <w:rFonts w:ascii="Calibri" w:hAnsi="Calibri"/>
                <w:sz w:val="22"/>
                <w:szCs w:val="22"/>
                <w:lang w:eastAsia="en-GB"/>
              </w:rPr>
            </w:pPr>
            <w:del w:id="1290" w:author="Jillian Carson-Jackson" w:date="2021-01-31T11:29:00Z">
              <w:r w:rsidRPr="003B629F" w:rsidDel="00A13D2C">
                <w:rPr>
                  <w:rFonts w:ascii="Calibri" w:hAnsi="Calibri"/>
                  <w:sz w:val="22"/>
                  <w:szCs w:val="22"/>
                  <w:lang w:eastAsia="en-GB"/>
                </w:rPr>
                <w:delText>Reading courses off charts</w:delText>
              </w:r>
            </w:del>
          </w:p>
          <w:p w14:paraId="0BEB78C5" w14:textId="4E331AF5" w:rsidR="001665A3" w:rsidRPr="003B629F" w:rsidDel="00A13D2C" w:rsidRDefault="001665A3" w:rsidP="00152969">
            <w:pPr>
              <w:pStyle w:val="Tablelevel2"/>
              <w:rPr>
                <w:del w:id="1291" w:author="Jillian Carson-Jackson" w:date="2021-01-31T11:29:00Z"/>
                <w:rFonts w:ascii="Calibri" w:hAnsi="Calibri"/>
                <w:sz w:val="22"/>
                <w:szCs w:val="22"/>
              </w:rPr>
            </w:pPr>
            <w:del w:id="1292" w:author="Jillian Carson-Jackson" w:date="2021-01-31T11:29:00Z">
              <w:r w:rsidRPr="003B629F" w:rsidDel="00A13D2C">
                <w:rPr>
                  <w:rFonts w:ascii="Calibri" w:hAnsi="Calibri"/>
                  <w:sz w:val="22"/>
                  <w:szCs w:val="22"/>
                </w:rPr>
                <w:delText>Perform exercise in Dead Reckoning (DR) positions</w:delText>
              </w:r>
            </w:del>
          </w:p>
          <w:p w14:paraId="6384C547" w14:textId="5BF74020" w:rsidR="001665A3" w:rsidRPr="003B629F" w:rsidDel="00A13D2C" w:rsidRDefault="001665A3" w:rsidP="00152969">
            <w:pPr>
              <w:pStyle w:val="Tablelevel3"/>
              <w:rPr>
                <w:del w:id="1293" w:author="Jillian Carson-Jackson" w:date="2021-01-31T11:29:00Z"/>
                <w:rFonts w:ascii="Calibri" w:hAnsi="Calibri"/>
                <w:sz w:val="22"/>
                <w:szCs w:val="22"/>
                <w:lang w:eastAsia="en-GB"/>
              </w:rPr>
            </w:pPr>
            <w:del w:id="1294" w:author="Jillian Carson-Jackson" w:date="2021-01-31T11:29:00Z">
              <w:r w:rsidRPr="003B629F" w:rsidDel="00A13D2C">
                <w:rPr>
                  <w:rFonts w:ascii="Calibri" w:hAnsi="Calibri"/>
                  <w:sz w:val="22"/>
                  <w:szCs w:val="22"/>
                  <w:lang w:eastAsia="en-GB"/>
                </w:rPr>
                <w:delText>Accepted symbology used on charts</w:delText>
              </w:r>
            </w:del>
          </w:p>
          <w:p w14:paraId="779118F8" w14:textId="0FD6C75A" w:rsidR="001665A3" w:rsidRPr="003B629F" w:rsidDel="00A13D2C" w:rsidRDefault="001665A3" w:rsidP="00152969">
            <w:pPr>
              <w:pStyle w:val="Tablelevel3"/>
              <w:rPr>
                <w:del w:id="1295" w:author="Jillian Carson-Jackson" w:date="2021-01-31T11:29:00Z"/>
                <w:rFonts w:ascii="Calibri" w:hAnsi="Calibri"/>
                <w:sz w:val="22"/>
                <w:szCs w:val="22"/>
                <w:lang w:eastAsia="en-GB"/>
              </w:rPr>
            </w:pPr>
            <w:del w:id="1296" w:author="Jillian Carson-Jackson" w:date="2021-01-31T11:29:00Z">
              <w:r w:rsidRPr="003B629F" w:rsidDel="00A13D2C">
                <w:rPr>
                  <w:rFonts w:ascii="Calibri" w:hAnsi="Calibri"/>
                  <w:sz w:val="22"/>
                  <w:szCs w:val="22"/>
                  <w:lang w:eastAsia="en-GB"/>
                </w:rPr>
                <w:delText>Calculating and measuring for DR positions</w:delText>
              </w:r>
            </w:del>
          </w:p>
          <w:p w14:paraId="1477DCAE" w14:textId="51A2C8E1" w:rsidR="001665A3" w:rsidRPr="003B629F" w:rsidDel="00A13D2C" w:rsidRDefault="001665A3" w:rsidP="00152969">
            <w:pPr>
              <w:pStyle w:val="Tablelevel2"/>
              <w:rPr>
                <w:del w:id="1297" w:author="Jillian Carson-Jackson" w:date="2021-01-31T11:29:00Z"/>
                <w:rFonts w:ascii="Calibri" w:hAnsi="Calibri"/>
                <w:sz w:val="22"/>
                <w:szCs w:val="22"/>
              </w:rPr>
            </w:pPr>
            <w:del w:id="1298" w:author="Jillian Carson-Jackson" w:date="2021-01-31T11:29:00Z">
              <w:r w:rsidRPr="003B629F" w:rsidDel="00A13D2C">
                <w:rPr>
                  <w:rFonts w:ascii="Calibri" w:hAnsi="Calibri"/>
                  <w:sz w:val="22"/>
                  <w:szCs w:val="22"/>
                </w:rPr>
                <w:delText>Perform exercise in compass and magnetic courses</w:delText>
              </w:r>
            </w:del>
          </w:p>
          <w:p w14:paraId="429FB4A2" w14:textId="054B59E8" w:rsidR="0022526D" w:rsidRDefault="0022526D" w:rsidP="00152969">
            <w:pPr>
              <w:pStyle w:val="Tablelevel3"/>
              <w:rPr>
                <w:ins w:id="1299" w:author="Jillian Carson-Jackson" w:date="2021-01-31T16:33:00Z"/>
                <w:rFonts w:ascii="Calibri" w:hAnsi="Calibri"/>
                <w:sz w:val="22"/>
                <w:szCs w:val="22"/>
                <w:lang w:eastAsia="en-GB"/>
              </w:rPr>
            </w:pPr>
            <w:ins w:id="1300" w:author="Jillian Carson-Jackson" w:date="2021-01-31T16:33:00Z">
              <w:r>
                <w:rPr>
                  <w:rFonts w:ascii="Calibri" w:hAnsi="Calibri"/>
                  <w:sz w:val="22"/>
                  <w:szCs w:val="22"/>
                  <w:lang w:eastAsia="en-GB"/>
                </w:rPr>
                <w:t>Gyro and magnetic compass</w:t>
              </w:r>
            </w:ins>
          </w:p>
          <w:p w14:paraId="5559B8FB" w14:textId="5648D1A6"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Definition of variation, deviation and compass error</w:t>
            </w:r>
          </w:p>
          <w:p w14:paraId="6E1A50BE" w14:textId="77777777" w:rsidR="001665A3" w:rsidRPr="003B629F" w:rsidRDefault="001665A3" w:rsidP="00152969">
            <w:pPr>
              <w:pStyle w:val="Tablelevel3"/>
              <w:rPr>
                <w:rFonts w:ascii="Calibri" w:hAnsi="Calibri" w:cs="TimesNewRomanPS-BoldMT"/>
                <w:b/>
                <w:bCs/>
                <w:i/>
                <w:sz w:val="22"/>
                <w:szCs w:val="22"/>
                <w:lang w:eastAsia="en-GB"/>
              </w:rPr>
            </w:pPr>
            <w:r w:rsidRPr="003B629F">
              <w:rPr>
                <w:rFonts w:ascii="Calibri" w:hAnsi="Calibri"/>
                <w:sz w:val="22"/>
                <w:szCs w:val="22"/>
                <w:lang w:eastAsia="en-GB"/>
              </w:rPr>
              <w:t>Problems associated with using magnetic compass or true courses from shore-based position</w:t>
            </w:r>
          </w:p>
        </w:tc>
        <w:tc>
          <w:tcPr>
            <w:tcW w:w="2551" w:type="dxa"/>
          </w:tcPr>
          <w:p w14:paraId="029887E2" w14:textId="77777777" w:rsidR="001665A3" w:rsidRPr="003B629F" w:rsidRDefault="001665A3" w:rsidP="00152969">
            <w:pPr>
              <w:pStyle w:val="BodyText"/>
              <w:jc w:val="center"/>
              <w:rPr>
                <w:rFonts w:ascii="Calibri" w:hAnsi="Calibri"/>
                <w:szCs w:val="22"/>
              </w:rPr>
            </w:pPr>
          </w:p>
        </w:tc>
        <w:tc>
          <w:tcPr>
            <w:tcW w:w="2694" w:type="dxa"/>
          </w:tcPr>
          <w:p w14:paraId="30A18A25" w14:textId="77777777" w:rsidR="001665A3" w:rsidRPr="003B629F" w:rsidRDefault="001665A3" w:rsidP="00152969">
            <w:pPr>
              <w:pStyle w:val="BodyText"/>
              <w:jc w:val="center"/>
              <w:rPr>
                <w:rFonts w:ascii="Calibri" w:hAnsi="Calibri"/>
                <w:szCs w:val="22"/>
              </w:rPr>
            </w:pPr>
          </w:p>
        </w:tc>
      </w:tr>
      <w:tr w:rsidR="00A13D2C" w:rsidRPr="003B629F" w14:paraId="1DD539F2" w14:textId="77777777" w:rsidTr="00DB499E">
        <w:trPr>
          <w:cantSplit/>
          <w:jc w:val="center"/>
          <w:ins w:id="1301" w:author="Jillian Carson-Jackson" w:date="2021-01-31T11:30:00Z"/>
        </w:trPr>
        <w:tc>
          <w:tcPr>
            <w:tcW w:w="8897" w:type="dxa"/>
          </w:tcPr>
          <w:p w14:paraId="70FA3C05" w14:textId="675158B2" w:rsidR="00A13D2C" w:rsidRPr="0034384F" w:rsidDel="00A13D2C" w:rsidRDefault="0034384F" w:rsidP="00152969">
            <w:pPr>
              <w:pStyle w:val="Tablelevel1bold"/>
              <w:rPr>
                <w:ins w:id="1302" w:author="Jillian Carson-Jackson" w:date="2021-01-31T11:30:00Z"/>
                <w:rFonts w:ascii="Calibri" w:hAnsi="Calibri"/>
                <w:bCs/>
                <w:sz w:val="22"/>
                <w:szCs w:val="22"/>
              </w:rPr>
            </w:pPr>
            <w:ins w:id="1303" w:author="Jillian Carson-Jackson" w:date="2021-01-31T11:30:00Z">
              <w:r w:rsidRPr="0034384F">
                <w:rPr>
                  <w:rFonts w:ascii="Calibri" w:hAnsi="Calibri"/>
                  <w:bCs/>
                  <w:sz w:val="22"/>
                  <w:szCs w:val="22"/>
                </w:rPr>
                <w:t>Passage Planning (voyage planning)</w:t>
              </w:r>
            </w:ins>
          </w:p>
        </w:tc>
        <w:tc>
          <w:tcPr>
            <w:tcW w:w="2551" w:type="dxa"/>
          </w:tcPr>
          <w:p w14:paraId="4ADD7B62" w14:textId="77777777" w:rsidR="00A13D2C" w:rsidRPr="003B629F" w:rsidRDefault="00A13D2C" w:rsidP="00152969">
            <w:pPr>
              <w:pStyle w:val="BodyText"/>
              <w:jc w:val="center"/>
              <w:rPr>
                <w:ins w:id="1304" w:author="Jillian Carson-Jackson" w:date="2021-01-31T11:30:00Z"/>
                <w:rFonts w:ascii="Calibri" w:hAnsi="Calibri"/>
                <w:szCs w:val="22"/>
              </w:rPr>
            </w:pPr>
          </w:p>
        </w:tc>
        <w:tc>
          <w:tcPr>
            <w:tcW w:w="2694" w:type="dxa"/>
          </w:tcPr>
          <w:p w14:paraId="2DD34A46" w14:textId="77777777" w:rsidR="00A13D2C" w:rsidRPr="003B629F" w:rsidRDefault="00A13D2C" w:rsidP="00152969">
            <w:pPr>
              <w:pStyle w:val="BodyText"/>
              <w:jc w:val="center"/>
              <w:rPr>
                <w:ins w:id="1305" w:author="Jillian Carson-Jackson" w:date="2021-01-31T11:30:00Z"/>
                <w:rFonts w:ascii="Calibri" w:hAnsi="Calibri"/>
                <w:szCs w:val="22"/>
              </w:rPr>
            </w:pPr>
          </w:p>
        </w:tc>
      </w:tr>
      <w:tr w:rsidR="0034384F" w:rsidRPr="003B629F" w14:paraId="7B09812C" w14:textId="77777777" w:rsidTr="00DB499E">
        <w:trPr>
          <w:cantSplit/>
          <w:jc w:val="center"/>
          <w:ins w:id="1306" w:author="Jillian Carson-Jackson" w:date="2021-01-31T11:30:00Z"/>
        </w:trPr>
        <w:tc>
          <w:tcPr>
            <w:tcW w:w="8897" w:type="dxa"/>
          </w:tcPr>
          <w:p w14:paraId="29650F7E" w14:textId="7EA74AB9" w:rsidR="0034384F" w:rsidRPr="0034384F" w:rsidRDefault="0034384F" w:rsidP="00152969">
            <w:pPr>
              <w:pStyle w:val="Tablelevel1bold"/>
              <w:rPr>
                <w:ins w:id="1307" w:author="Jillian Carson-Jackson" w:date="2021-01-31T11:30:00Z"/>
                <w:rFonts w:ascii="Calibri" w:hAnsi="Calibri"/>
                <w:b w:val="0"/>
                <w:i/>
                <w:iCs/>
                <w:sz w:val="22"/>
                <w:szCs w:val="22"/>
              </w:rPr>
            </w:pPr>
            <w:ins w:id="1308" w:author="Jillian Carson-Jackson" w:date="2021-01-31T11:30:00Z">
              <w:r w:rsidRPr="0034384F">
                <w:rPr>
                  <w:rFonts w:ascii="Calibri" w:hAnsi="Calibri"/>
                  <w:b w:val="0"/>
                  <w:i/>
                  <w:iCs/>
                  <w:sz w:val="22"/>
                  <w:szCs w:val="22"/>
                </w:rPr>
                <w:t>Explain the importance of passage planning (</w:t>
              </w:r>
            </w:ins>
            <w:ins w:id="1309" w:author="Jillian Carson-Jackson" w:date="2021-01-31T11:31:00Z">
              <w:r w:rsidRPr="0034384F">
                <w:rPr>
                  <w:rFonts w:ascii="Calibri" w:hAnsi="Calibri"/>
                  <w:b w:val="0"/>
                  <w:i/>
                  <w:iCs/>
                  <w:sz w:val="22"/>
                  <w:szCs w:val="22"/>
                </w:rPr>
                <w:t xml:space="preserve">voyage planning) </w:t>
              </w:r>
            </w:ins>
          </w:p>
        </w:tc>
        <w:tc>
          <w:tcPr>
            <w:tcW w:w="2551" w:type="dxa"/>
          </w:tcPr>
          <w:p w14:paraId="25102FF7" w14:textId="77777777" w:rsidR="0034384F" w:rsidRPr="003B629F" w:rsidRDefault="0034384F" w:rsidP="00152969">
            <w:pPr>
              <w:pStyle w:val="BodyText"/>
              <w:jc w:val="center"/>
              <w:rPr>
                <w:ins w:id="1310" w:author="Jillian Carson-Jackson" w:date="2021-01-31T11:30:00Z"/>
                <w:rFonts w:ascii="Calibri" w:hAnsi="Calibri"/>
                <w:szCs w:val="22"/>
              </w:rPr>
            </w:pPr>
          </w:p>
        </w:tc>
        <w:tc>
          <w:tcPr>
            <w:tcW w:w="2694" w:type="dxa"/>
          </w:tcPr>
          <w:p w14:paraId="790CCC60" w14:textId="77777777" w:rsidR="0034384F" w:rsidRPr="003B629F" w:rsidRDefault="0034384F" w:rsidP="00152969">
            <w:pPr>
              <w:pStyle w:val="BodyText"/>
              <w:jc w:val="center"/>
              <w:rPr>
                <w:ins w:id="1311" w:author="Jillian Carson-Jackson" w:date="2021-01-31T11:30:00Z"/>
                <w:rFonts w:ascii="Calibri" w:hAnsi="Calibri"/>
                <w:szCs w:val="22"/>
              </w:rPr>
            </w:pPr>
          </w:p>
        </w:tc>
      </w:tr>
      <w:tr w:rsidR="001665A3" w:rsidRPr="003B629F" w14:paraId="106A338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1416FB" w14:textId="455CBE8A" w:rsidR="001665A3" w:rsidRPr="003B629F" w:rsidDel="0034384F" w:rsidRDefault="001665A3" w:rsidP="00152969">
            <w:pPr>
              <w:rPr>
                <w:del w:id="1312" w:author="Jillian Carson-Jackson" w:date="2021-01-31T11:31:00Z"/>
                <w:rFonts w:ascii="Calibri" w:hAnsi="Calibri"/>
                <w:sz w:val="22"/>
                <w:szCs w:val="22"/>
              </w:rPr>
            </w:pPr>
            <w:bookmarkStart w:id="1313" w:name="_Toc446917385"/>
            <w:bookmarkStart w:id="1314" w:name="_Toc111617442"/>
            <w:del w:id="1315" w:author="Jillian Carson-Jackson" w:date="2021-01-31T11:31:00Z">
              <w:r w:rsidRPr="003B629F" w:rsidDel="0034384F">
                <w:rPr>
                  <w:rFonts w:ascii="Calibri" w:hAnsi="Calibri"/>
                  <w:sz w:val="22"/>
                  <w:szCs w:val="22"/>
                </w:rPr>
                <w:delText xml:space="preserve">Describe the importance of </w:delText>
              </w:r>
              <w:bookmarkEnd w:id="1313"/>
              <w:bookmarkEnd w:id="1314"/>
              <w:r w:rsidRPr="003B629F" w:rsidDel="0034384F">
                <w:rPr>
                  <w:rFonts w:ascii="Calibri" w:hAnsi="Calibri"/>
                  <w:sz w:val="22"/>
                  <w:szCs w:val="22"/>
                </w:rPr>
                <w:delText>passage planning</w:delText>
              </w:r>
            </w:del>
          </w:p>
          <w:p w14:paraId="61C250E8" w14:textId="77777777" w:rsidR="001665A3" w:rsidRPr="003B629F" w:rsidRDefault="001665A3" w:rsidP="0034384F">
            <w:pPr>
              <w:pStyle w:val="Tablelevel2"/>
              <w:ind w:left="0"/>
              <w:rPr>
                <w:rFonts w:ascii="Calibri" w:hAnsi="Calibri"/>
                <w:sz w:val="22"/>
                <w:szCs w:val="22"/>
              </w:rPr>
            </w:pPr>
            <w:r w:rsidRPr="003B629F">
              <w:rPr>
                <w:rFonts w:ascii="Calibri" w:hAnsi="Calibri"/>
                <w:sz w:val="22"/>
                <w:szCs w:val="22"/>
              </w:rPr>
              <w:t>The requirement for a vessel to create and use a passage plan</w:t>
            </w:r>
          </w:p>
          <w:p w14:paraId="76A6B72F" w14:textId="77777777" w:rsidR="001665A3" w:rsidRPr="003B629F" w:rsidRDefault="001665A3" w:rsidP="0034384F">
            <w:pPr>
              <w:pStyle w:val="Tablelevel2"/>
              <w:ind w:left="0"/>
              <w:rPr>
                <w:rFonts w:ascii="Calibri" w:hAnsi="Calibri"/>
                <w:sz w:val="22"/>
                <w:szCs w:val="22"/>
              </w:rPr>
            </w:pPr>
            <w:r w:rsidRPr="003B629F">
              <w:rPr>
                <w:rFonts w:ascii="Calibri" w:hAnsi="Calibri"/>
                <w:sz w:val="22"/>
                <w:szCs w:val="22"/>
              </w:rPr>
              <w:t>The four key elements of a passage plan – appraisal, planning, execution and monitoring</w:t>
            </w:r>
          </w:p>
          <w:p w14:paraId="74CE7D48" w14:textId="08952F6A" w:rsidR="001665A3" w:rsidRPr="003B629F" w:rsidDel="0034384F" w:rsidRDefault="001665A3" w:rsidP="0034384F">
            <w:pPr>
              <w:pStyle w:val="Tablelevel2"/>
              <w:ind w:left="0"/>
              <w:rPr>
                <w:del w:id="1316" w:author="Jillian Carson-Jackson" w:date="2021-01-31T11:32:00Z"/>
                <w:rFonts w:ascii="Calibri" w:hAnsi="Calibri"/>
                <w:sz w:val="22"/>
                <w:szCs w:val="22"/>
              </w:rPr>
            </w:pPr>
            <w:del w:id="1317" w:author="Jillian Carson-Jackson" w:date="2021-01-31T11:31:00Z">
              <w:r w:rsidRPr="003B629F" w:rsidDel="0034384F">
                <w:rPr>
                  <w:rFonts w:ascii="Calibri" w:hAnsi="Calibri"/>
                  <w:sz w:val="22"/>
                  <w:szCs w:val="22"/>
                </w:rPr>
                <w:delText xml:space="preserve">Ascertaining waterway information using charts and symbols </w:delText>
              </w:r>
            </w:del>
            <w:ins w:id="1318" w:author="Jillian Carson-Jackson" w:date="2021-01-31T11:31:00Z">
              <w:r w:rsidR="0034384F">
                <w:rPr>
                  <w:rFonts w:ascii="Calibri" w:hAnsi="Calibri"/>
                  <w:sz w:val="22"/>
                  <w:szCs w:val="22"/>
                </w:rPr>
                <w:t>Provision of information to support passage plan</w:t>
              </w:r>
            </w:ins>
          </w:p>
          <w:p w14:paraId="10CFC392" w14:textId="77777777" w:rsidR="0034384F" w:rsidRDefault="0034384F" w:rsidP="0034384F">
            <w:pPr>
              <w:pStyle w:val="Tablelevel2"/>
              <w:ind w:left="0"/>
              <w:rPr>
                <w:ins w:id="1319" w:author="Jillian Carson-Jackson" w:date="2021-01-31T11:31:00Z"/>
                <w:rFonts w:ascii="Calibri" w:hAnsi="Calibri"/>
                <w:sz w:val="22"/>
                <w:szCs w:val="22"/>
              </w:rPr>
            </w:pPr>
          </w:p>
          <w:p w14:paraId="30A9330F" w14:textId="64AE6118" w:rsidR="001665A3" w:rsidRPr="003B629F" w:rsidRDefault="001665A3" w:rsidP="0034384F">
            <w:pPr>
              <w:pStyle w:val="Tablelevel2"/>
              <w:ind w:left="0"/>
              <w:rPr>
                <w:rFonts w:ascii="Calibri" w:hAnsi="Calibri"/>
                <w:sz w:val="22"/>
                <w:szCs w:val="22"/>
              </w:rPr>
            </w:pPr>
            <w:r w:rsidRPr="003B629F">
              <w:rPr>
                <w:rFonts w:ascii="Calibri" w:hAnsi="Calibri"/>
                <w:sz w:val="22"/>
                <w:szCs w:val="22"/>
              </w:rPr>
              <w:t>Formulating plans of action using information provided, chart information, tidal information, etc.</w:t>
            </w:r>
          </w:p>
          <w:p w14:paraId="6618A2AF" w14:textId="77777777" w:rsidR="001665A3" w:rsidRPr="003B629F" w:rsidRDefault="001665A3" w:rsidP="0034384F">
            <w:pPr>
              <w:pStyle w:val="Tablelevel3"/>
              <w:ind w:left="0"/>
              <w:rPr>
                <w:rFonts w:ascii="Calibri" w:hAnsi="Calibri"/>
                <w:sz w:val="22"/>
                <w:szCs w:val="22"/>
              </w:rPr>
            </w:pPr>
            <w:r w:rsidRPr="003B629F">
              <w:rPr>
                <w:rFonts w:ascii="Calibri" w:hAnsi="Calibri"/>
                <w:sz w:val="22"/>
                <w:szCs w:val="22"/>
              </w:rPr>
              <w:t>Contingency planning</w:t>
            </w:r>
          </w:p>
        </w:tc>
        <w:tc>
          <w:tcPr>
            <w:tcW w:w="2551" w:type="dxa"/>
          </w:tcPr>
          <w:p w14:paraId="5A26046A" w14:textId="77777777" w:rsidR="001665A3" w:rsidRPr="003B629F" w:rsidRDefault="001665A3" w:rsidP="00152969">
            <w:pPr>
              <w:jc w:val="center"/>
              <w:rPr>
                <w:rFonts w:ascii="Calibri" w:hAnsi="Calibri"/>
                <w:sz w:val="22"/>
                <w:szCs w:val="22"/>
              </w:rPr>
            </w:pPr>
          </w:p>
        </w:tc>
        <w:tc>
          <w:tcPr>
            <w:tcW w:w="2694" w:type="dxa"/>
          </w:tcPr>
          <w:p w14:paraId="7F844579" w14:textId="77777777" w:rsidR="001665A3" w:rsidRPr="003B629F" w:rsidRDefault="001665A3" w:rsidP="00152969">
            <w:pPr>
              <w:jc w:val="center"/>
              <w:rPr>
                <w:rFonts w:ascii="Calibri" w:hAnsi="Calibri"/>
                <w:sz w:val="22"/>
                <w:szCs w:val="22"/>
              </w:rPr>
            </w:pPr>
          </w:p>
        </w:tc>
      </w:tr>
      <w:tr w:rsidR="0034384F" w:rsidRPr="0034384F" w14:paraId="7F8701D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320" w:author="Jillian Carson-Jackson" w:date="2021-01-31T11:32:00Z"/>
        </w:trPr>
        <w:tc>
          <w:tcPr>
            <w:tcW w:w="8897" w:type="dxa"/>
            <w:tcBorders>
              <w:top w:val="single" w:sz="12" w:space="0" w:color="auto"/>
            </w:tcBorders>
          </w:tcPr>
          <w:p w14:paraId="29BDACB7" w14:textId="7815F462" w:rsidR="0034384F" w:rsidRPr="0034384F" w:rsidRDefault="0034384F" w:rsidP="00152969">
            <w:pPr>
              <w:rPr>
                <w:ins w:id="1321" w:author="Jillian Carson-Jackson" w:date="2021-01-31T11:32:00Z"/>
                <w:rFonts w:ascii="Calibri" w:hAnsi="Calibri"/>
                <w:b/>
                <w:bCs/>
                <w:sz w:val="22"/>
                <w:szCs w:val="22"/>
              </w:rPr>
            </w:pPr>
            <w:ins w:id="1322" w:author="Jillian Carson-Jackson" w:date="2021-01-31T11:32:00Z">
              <w:r w:rsidRPr="0034384F">
                <w:rPr>
                  <w:rFonts w:ascii="Calibri" w:hAnsi="Calibri"/>
                  <w:b/>
                  <w:bCs/>
                  <w:sz w:val="22"/>
                  <w:szCs w:val="22"/>
                </w:rPr>
                <w:t>Tides, Tidal Streams and Currents</w:t>
              </w:r>
            </w:ins>
          </w:p>
        </w:tc>
        <w:tc>
          <w:tcPr>
            <w:tcW w:w="2551" w:type="dxa"/>
            <w:tcBorders>
              <w:top w:val="single" w:sz="12" w:space="0" w:color="auto"/>
            </w:tcBorders>
          </w:tcPr>
          <w:p w14:paraId="6C97C204" w14:textId="77777777" w:rsidR="0034384F" w:rsidRPr="0034384F" w:rsidRDefault="0034384F" w:rsidP="00152969">
            <w:pPr>
              <w:jc w:val="center"/>
              <w:rPr>
                <w:ins w:id="1323" w:author="Jillian Carson-Jackson" w:date="2021-01-31T11:32:00Z"/>
                <w:rFonts w:ascii="Calibri" w:hAnsi="Calibri"/>
                <w:b/>
                <w:bCs/>
                <w:sz w:val="22"/>
                <w:szCs w:val="22"/>
              </w:rPr>
            </w:pPr>
          </w:p>
        </w:tc>
        <w:tc>
          <w:tcPr>
            <w:tcW w:w="2694" w:type="dxa"/>
            <w:tcBorders>
              <w:top w:val="single" w:sz="12" w:space="0" w:color="auto"/>
            </w:tcBorders>
          </w:tcPr>
          <w:p w14:paraId="14FB15FB" w14:textId="77777777" w:rsidR="0034384F" w:rsidRPr="0034384F" w:rsidRDefault="0034384F" w:rsidP="00152969">
            <w:pPr>
              <w:jc w:val="center"/>
              <w:rPr>
                <w:ins w:id="1324" w:author="Jillian Carson-Jackson" w:date="2021-01-31T11:32:00Z"/>
                <w:rFonts w:ascii="Calibri" w:hAnsi="Calibri"/>
                <w:b/>
                <w:bCs/>
                <w:sz w:val="22"/>
                <w:szCs w:val="22"/>
              </w:rPr>
            </w:pPr>
          </w:p>
        </w:tc>
      </w:tr>
      <w:tr w:rsidR="0034384F" w:rsidRPr="003B629F" w14:paraId="052F6C45"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325" w:author="Jillian Carson-Jackson" w:date="2021-01-31T11:33:00Z"/>
        </w:trPr>
        <w:tc>
          <w:tcPr>
            <w:tcW w:w="8897" w:type="dxa"/>
            <w:tcBorders>
              <w:top w:val="single" w:sz="12" w:space="0" w:color="auto"/>
            </w:tcBorders>
          </w:tcPr>
          <w:p w14:paraId="3A99637D" w14:textId="76F3E149" w:rsidR="0034384F" w:rsidRPr="004B458D" w:rsidRDefault="0034384F" w:rsidP="00152969">
            <w:pPr>
              <w:rPr>
                <w:ins w:id="1326" w:author="Jillian Carson-Jackson" w:date="2021-01-31T11:33:00Z"/>
                <w:rFonts w:ascii="Calibri" w:hAnsi="Calibri"/>
                <w:i/>
                <w:iCs/>
                <w:sz w:val="22"/>
                <w:szCs w:val="22"/>
              </w:rPr>
            </w:pPr>
            <w:ins w:id="1327" w:author="Jillian Carson-Jackson" w:date="2021-01-31T11:33:00Z">
              <w:r w:rsidRPr="004B458D">
                <w:rPr>
                  <w:rFonts w:ascii="Calibri" w:hAnsi="Calibri"/>
                  <w:i/>
                  <w:iCs/>
                  <w:sz w:val="22"/>
                  <w:szCs w:val="22"/>
                </w:rPr>
                <w:t>Describe the effect of tides,  tidal streams and currents</w:t>
              </w:r>
              <w:r w:rsidR="004B458D" w:rsidRPr="004B458D">
                <w:rPr>
                  <w:rFonts w:ascii="Calibri" w:hAnsi="Calibri"/>
                  <w:i/>
                  <w:iCs/>
                  <w:sz w:val="22"/>
                  <w:szCs w:val="22"/>
                </w:rPr>
                <w:t xml:space="preserve"> on vessel movements in the VTS area.</w:t>
              </w:r>
            </w:ins>
          </w:p>
        </w:tc>
        <w:tc>
          <w:tcPr>
            <w:tcW w:w="2551" w:type="dxa"/>
            <w:tcBorders>
              <w:top w:val="single" w:sz="12" w:space="0" w:color="auto"/>
            </w:tcBorders>
          </w:tcPr>
          <w:p w14:paraId="298A9252" w14:textId="77777777" w:rsidR="0034384F" w:rsidRPr="003B629F" w:rsidRDefault="0034384F" w:rsidP="00152969">
            <w:pPr>
              <w:jc w:val="center"/>
              <w:rPr>
                <w:ins w:id="1328" w:author="Jillian Carson-Jackson" w:date="2021-01-31T11:33:00Z"/>
                <w:rFonts w:ascii="Calibri" w:hAnsi="Calibri"/>
                <w:sz w:val="22"/>
                <w:szCs w:val="22"/>
              </w:rPr>
            </w:pPr>
          </w:p>
        </w:tc>
        <w:tc>
          <w:tcPr>
            <w:tcW w:w="2694" w:type="dxa"/>
            <w:tcBorders>
              <w:top w:val="single" w:sz="12" w:space="0" w:color="auto"/>
            </w:tcBorders>
          </w:tcPr>
          <w:p w14:paraId="441C1A72" w14:textId="77777777" w:rsidR="0034384F" w:rsidRPr="003B629F" w:rsidRDefault="0034384F" w:rsidP="00152969">
            <w:pPr>
              <w:jc w:val="center"/>
              <w:rPr>
                <w:ins w:id="1329" w:author="Jillian Carson-Jackson" w:date="2021-01-31T11:33:00Z"/>
                <w:rFonts w:ascii="Calibri" w:hAnsi="Calibri"/>
                <w:sz w:val="22"/>
                <w:szCs w:val="22"/>
              </w:rPr>
            </w:pPr>
          </w:p>
        </w:tc>
      </w:tr>
      <w:tr w:rsidR="001665A3" w:rsidRPr="003B629F" w14:paraId="4F1C3B5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single" w:sz="12" w:space="0" w:color="auto"/>
            </w:tcBorders>
          </w:tcPr>
          <w:p w14:paraId="5547DCEB" w14:textId="55954AEB" w:rsidR="001665A3" w:rsidRPr="003B629F" w:rsidDel="004B458D" w:rsidRDefault="001665A3" w:rsidP="00152969">
            <w:pPr>
              <w:rPr>
                <w:del w:id="1330" w:author="Jillian Carson-Jackson" w:date="2021-01-31T11:33:00Z"/>
                <w:rFonts w:ascii="Calibri" w:hAnsi="Calibri"/>
                <w:sz w:val="22"/>
                <w:szCs w:val="22"/>
              </w:rPr>
            </w:pPr>
            <w:del w:id="1331" w:author="Jillian Carson-Jackson" w:date="2021-01-31T11:33:00Z">
              <w:r w:rsidRPr="003B629F" w:rsidDel="004B458D">
                <w:rPr>
                  <w:rFonts w:ascii="Calibri" w:hAnsi="Calibri"/>
                  <w:sz w:val="22"/>
                  <w:szCs w:val="22"/>
                </w:rPr>
                <w:delText>Describe the effect of tides and tidal streams</w:delText>
              </w:r>
            </w:del>
          </w:p>
          <w:p w14:paraId="40F30E85" w14:textId="77777777" w:rsidR="001665A3" w:rsidRPr="003B629F" w:rsidRDefault="001665A3" w:rsidP="00152969">
            <w:pPr>
              <w:pStyle w:val="Tablelevel1"/>
              <w:rPr>
                <w:rFonts w:ascii="Calibri" w:hAnsi="Calibri"/>
                <w:szCs w:val="22"/>
              </w:rPr>
            </w:pPr>
            <w:r w:rsidRPr="003B629F">
              <w:rPr>
                <w:rFonts w:ascii="Calibri" w:hAnsi="Calibri"/>
                <w:szCs w:val="22"/>
              </w:rPr>
              <w:t>Introduction to tides and tidal stream</w:t>
            </w:r>
          </w:p>
          <w:p w14:paraId="4780D46A" w14:textId="638E1D3F" w:rsidR="001665A3" w:rsidRPr="003B629F" w:rsidRDefault="001665A3" w:rsidP="00152969">
            <w:pPr>
              <w:pStyle w:val="Tablelevel2"/>
              <w:rPr>
                <w:rFonts w:ascii="Calibri" w:hAnsi="Calibri"/>
                <w:sz w:val="22"/>
                <w:szCs w:val="22"/>
              </w:rPr>
            </w:pPr>
            <w:del w:id="1332" w:author="Jillian Carson-Jackson" w:date="2021-01-31T11:34:00Z">
              <w:r w:rsidRPr="003B629F" w:rsidDel="004B458D">
                <w:rPr>
                  <w:rFonts w:ascii="Calibri" w:hAnsi="Calibri"/>
                  <w:sz w:val="22"/>
                  <w:szCs w:val="22"/>
                </w:rPr>
                <w:delText xml:space="preserve">Explain the </w:delText>
              </w:r>
            </w:del>
            <w:r w:rsidRPr="003B629F">
              <w:rPr>
                <w:rFonts w:ascii="Calibri" w:hAnsi="Calibri"/>
                <w:sz w:val="22"/>
                <w:szCs w:val="22"/>
              </w:rPr>
              <w:t>definition of terms relating to tides and tidal streams</w:t>
            </w:r>
          </w:p>
          <w:p w14:paraId="3461C70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Chart datum</w:t>
            </w:r>
          </w:p>
          <w:p w14:paraId="261CBC7F"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Spring/neap tides</w:t>
            </w:r>
          </w:p>
          <w:p w14:paraId="37781806"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Ebb/flow/slack/eddies</w:t>
            </w:r>
          </w:p>
          <w:p w14:paraId="153E6763"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Set/drift/rate</w:t>
            </w:r>
          </w:p>
          <w:p w14:paraId="16110634" w14:textId="77777777" w:rsidR="001665A3" w:rsidRPr="003B629F" w:rsidRDefault="001665A3" w:rsidP="00152969">
            <w:pPr>
              <w:pStyle w:val="Tablelevel3"/>
              <w:rPr>
                <w:rFonts w:ascii="Calibri" w:hAnsi="Calibri"/>
                <w:sz w:val="22"/>
                <w:szCs w:val="22"/>
              </w:rPr>
            </w:pPr>
            <w:r w:rsidRPr="003B629F">
              <w:rPr>
                <w:rFonts w:ascii="Calibri" w:hAnsi="Calibri"/>
                <w:sz w:val="22"/>
                <w:szCs w:val="22"/>
                <w:lang w:eastAsia="en-GB"/>
              </w:rPr>
              <w:t>Diurnal/semi-diurnal</w:t>
            </w:r>
          </w:p>
          <w:p w14:paraId="2627A613" w14:textId="4030583C" w:rsidR="001665A3" w:rsidRPr="003B629F" w:rsidRDefault="001665A3" w:rsidP="00152969">
            <w:pPr>
              <w:pStyle w:val="Tablelevel2"/>
              <w:rPr>
                <w:rFonts w:ascii="Calibri" w:hAnsi="Calibri"/>
                <w:sz w:val="22"/>
                <w:szCs w:val="22"/>
              </w:rPr>
            </w:pPr>
            <w:del w:id="1333" w:author="Jillian Carson-Jackson" w:date="2021-01-31T11:34:00Z">
              <w:r w:rsidRPr="003B629F" w:rsidDel="004B458D">
                <w:rPr>
                  <w:rFonts w:ascii="Calibri" w:hAnsi="Calibri"/>
                  <w:sz w:val="22"/>
                  <w:szCs w:val="22"/>
                </w:rPr>
                <w:delText xml:space="preserve">Demonstrate the use of </w:delText>
              </w:r>
            </w:del>
            <w:r w:rsidRPr="003B629F">
              <w:rPr>
                <w:rFonts w:ascii="Calibri" w:hAnsi="Calibri"/>
                <w:sz w:val="22"/>
                <w:szCs w:val="22"/>
              </w:rPr>
              <w:t>tide and current tables</w:t>
            </w:r>
          </w:p>
          <w:p w14:paraId="5A1AEEAF"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Information contained in tide tables</w:t>
            </w:r>
          </w:p>
          <w:p w14:paraId="564389DD"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Reading tide tables</w:t>
            </w:r>
          </w:p>
          <w:p w14:paraId="780CB86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Reading current tables</w:t>
            </w:r>
          </w:p>
          <w:p w14:paraId="1B0B2E72" w14:textId="77777777" w:rsidR="001665A3" w:rsidRPr="003B629F" w:rsidRDefault="001665A3" w:rsidP="00152969">
            <w:pPr>
              <w:pStyle w:val="Tablelevel3"/>
              <w:rPr>
                <w:rFonts w:ascii="Calibri" w:hAnsi="Calibri"/>
                <w:sz w:val="22"/>
                <w:szCs w:val="22"/>
              </w:rPr>
            </w:pPr>
            <w:commentRangeStart w:id="1334"/>
            <w:r w:rsidRPr="003B629F">
              <w:rPr>
                <w:rFonts w:ascii="Calibri" w:hAnsi="Calibri"/>
                <w:sz w:val="22"/>
                <w:szCs w:val="22"/>
              </w:rPr>
              <w:t>Overview of calculating intermediate heights and times</w:t>
            </w:r>
          </w:p>
          <w:p w14:paraId="17019BF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Overview of primary and secondary ports</w:t>
            </w:r>
            <w:commentRangeEnd w:id="1334"/>
            <w:r w:rsidR="004B458D">
              <w:rPr>
                <w:rStyle w:val="CommentReference"/>
                <w:rFonts w:asciiTheme="minorHAnsi" w:eastAsiaTheme="minorHAnsi" w:hAnsiTheme="minorHAnsi"/>
                <w:lang w:eastAsia="en-GB"/>
              </w:rPr>
              <w:commentReference w:id="1334"/>
            </w:r>
          </w:p>
          <w:p w14:paraId="33C91053" w14:textId="0FC19D35" w:rsidR="001665A3" w:rsidRPr="003B629F" w:rsidRDefault="001665A3" w:rsidP="00152969">
            <w:pPr>
              <w:pStyle w:val="Tablelevel2"/>
              <w:rPr>
                <w:rFonts w:ascii="Calibri" w:hAnsi="Calibri"/>
                <w:sz w:val="22"/>
                <w:szCs w:val="22"/>
              </w:rPr>
            </w:pPr>
            <w:del w:id="1335" w:author="Jillian Carson-Jackson" w:date="2021-01-31T11:35:00Z">
              <w:r w:rsidRPr="003B629F" w:rsidDel="00AC70BD">
                <w:rPr>
                  <w:rFonts w:ascii="Calibri" w:hAnsi="Calibri"/>
                  <w:sz w:val="22"/>
                  <w:szCs w:val="22"/>
                </w:rPr>
                <w:delText xml:space="preserve">Demonstrate the method of using of </w:delText>
              </w:r>
            </w:del>
            <w:r w:rsidRPr="003B629F">
              <w:rPr>
                <w:rFonts w:ascii="Calibri" w:hAnsi="Calibri"/>
                <w:sz w:val="22"/>
                <w:szCs w:val="22"/>
              </w:rPr>
              <w:t xml:space="preserve">tidal streams </w:t>
            </w:r>
            <w:del w:id="1336" w:author="Jillian Carson-Jackson" w:date="2021-01-31T11:35:00Z">
              <w:r w:rsidRPr="003B629F" w:rsidDel="00AC70BD">
                <w:rPr>
                  <w:rFonts w:ascii="Calibri" w:hAnsi="Calibri"/>
                  <w:sz w:val="22"/>
                  <w:szCs w:val="22"/>
                </w:rPr>
                <w:delText>in calculating an</w:delText>
              </w:r>
            </w:del>
            <w:ins w:id="1337" w:author="Jillian Carson-Jackson" w:date="2021-01-31T11:35:00Z">
              <w:r w:rsidR="00AC70BD">
                <w:rPr>
                  <w:rFonts w:ascii="Calibri" w:hAnsi="Calibri"/>
                  <w:sz w:val="22"/>
                  <w:szCs w:val="22"/>
                </w:rPr>
                <w:t>and</w:t>
              </w:r>
            </w:ins>
            <w:r w:rsidRPr="003B629F">
              <w:rPr>
                <w:rFonts w:ascii="Calibri" w:hAnsi="Calibri"/>
                <w:sz w:val="22"/>
                <w:szCs w:val="22"/>
              </w:rPr>
              <w:t xml:space="preserve"> Estimated Position (EP)</w:t>
            </w:r>
          </w:p>
          <w:p w14:paraId="4383FF78"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Review of Dead Reckoning Position (DR)</w:t>
            </w:r>
          </w:p>
          <w:p w14:paraId="39EC64B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Explanation of EP</w:t>
            </w:r>
          </w:p>
          <w:p w14:paraId="3CE10E02"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Effect of tides and currents</w:t>
            </w:r>
          </w:p>
          <w:p w14:paraId="20E345C9"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Effect of wind/leeway</w:t>
            </w:r>
          </w:p>
        </w:tc>
        <w:tc>
          <w:tcPr>
            <w:tcW w:w="2551" w:type="dxa"/>
            <w:tcBorders>
              <w:top w:val="single" w:sz="12" w:space="0" w:color="auto"/>
            </w:tcBorders>
          </w:tcPr>
          <w:p w14:paraId="49F8E871" w14:textId="77777777" w:rsidR="001665A3" w:rsidRPr="003B629F" w:rsidRDefault="001665A3" w:rsidP="00152969">
            <w:pPr>
              <w:jc w:val="center"/>
              <w:rPr>
                <w:rFonts w:ascii="Calibri" w:hAnsi="Calibri"/>
                <w:sz w:val="22"/>
                <w:szCs w:val="22"/>
              </w:rPr>
            </w:pPr>
          </w:p>
        </w:tc>
        <w:tc>
          <w:tcPr>
            <w:tcW w:w="2694" w:type="dxa"/>
            <w:tcBorders>
              <w:top w:val="single" w:sz="12" w:space="0" w:color="auto"/>
            </w:tcBorders>
          </w:tcPr>
          <w:p w14:paraId="6CFA0845" w14:textId="77777777" w:rsidR="001665A3" w:rsidRPr="003B629F" w:rsidRDefault="001665A3" w:rsidP="00152969">
            <w:pPr>
              <w:jc w:val="center"/>
              <w:rPr>
                <w:rFonts w:ascii="Calibri" w:hAnsi="Calibri"/>
                <w:sz w:val="22"/>
                <w:szCs w:val="22"/>
              </w:rPr>
            </w:pPr>
          </w:p>
        </w:tc>
      </w:tr>
      <w:tr w:rsidR="001665A3" w:rsidRPr="003B629F" w14:paraId="7B01AA1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91E928B" w14:textId="2B2E5E2B" w:rsidR="001665A3" w:rsidRPr="003B629F" w:rsidRDefault="001665A3" w:rsidP="00152969">
            <w:pPr>
              <w:pStyle w:val="Tablelevel1bold"/>
              <w:rPr>
                <w:rFonts w:ascii="Calibri" w:hAnsi="Calibri"/>
                <w:b w:val="0"/>
                <w:sz w:val="22"/>
                <w:szCs w:val="22"/>
              </w:rPr>
            </w:pPr>
            <w:bookmarkStart w:id="1338" w:name="_Toc446917386"/>
            <w:bookmarkStart w:id="1339" w:name="_Toc111617443"/>
            <w:del w:id="1340" w:author="Jillian Carson-Jackson" w:date="2021-01-31T11:35:00Z">
              <w:r w:rsidRPr="003B629F" w:rsidDel="005A6A7B">
                <w:rPr>
                  <w:rFonts w:ascii="Calibri" w:hAnsi="Calibri"/>
                  <w:b w:val="0"/>
                  <w:sz w:val="22"/>
                  <w:szCs w:val="22"/>
                </w:rPr>
                <w:delText>Correcting paper</w:delText>
              </w:r>
            </w:del>
            <w:ins w:id="1341" w:author="Jillian Carson-Jackson" w:date="2021-01-31T11:35:00Z">
              <w:r w:rsidR="005A6A7B">
                <w:rPr>
                  <w:rFonts w:ascii="Calibri" w:hAnsi="Calibri"/>
                  <w:b w:val="0"/>
                  <w:sz w:val="22"/>
                  <w:szCs w:val="22"/>
                </w:rPr>
                <w:t>Updating</w:t>
              </w:r>
            </w:ins>
            <w:r w:rsidRPr="003B629F">
              <w:rPr>
                <w:rFonts w:ascii="Calibri" w:hAnsi="Calibri"/>
                <w:b w:val="0"/>
                <w:sz w:val="22"/>
                <w:szCs w:val="22"/>
              </w:rPr>
              <w:t xml:space="preserve"> charts and publications </w:t>
            </w:r>
            <w:bookmarkEnd w:id="1338"/>
            <w:bookmarkEnd w:id="1339"/>
          </w:p>
          <w:p w14:paraId="74E8889A" w14:textId="0F32ADFB" w:rsidR="001665A3" w:rsidRPr="003B629F" w:rsidRDefault="001665A3" w:rsidP="00152969">
            <w:pPr>
              <w:pStyle w:val="Tablelevel2"/>
              <w:rPr>
                <w:rFonts w:ascii="Calibri" w:hAnsi="Calibri"/>
                <w:sz w:val="22"/>
                <w:szCs w:val="22"/>
              </w:rPr>
            </w:pPr>
            <w:del w:id="1342" w:author="Jillian Carson-Jackson" w:date="2021-01-31T11:35:00Z">
              <w:r w:rsidRPr="003B629F" w:rsidDel="005A6A7B">
                <w:rPr>
                  <w:rFonts w:ascii="Calibri" w:hAnsi="Calibri"/>
                  <w:sz w:val="22"/>
                  <w:szCs w:val="22"/>
                </w:rPr>
                <w:delText xml:space="preserve">Introduction to </w:delText>
              </w:r>
            </w:del>
            <w:r w:rsidRPr="003B629F">
              <w:rPr>
                <w:rFonts w:ascii="Calibri" w:hAnsi="Calibri"/>
                <w:sz w:val="22"/>
                <w:szCs w:val="22"/>
              </w:rPr>
              <w:t>Notices to Mariners</w:t>
            </w:r>
          </w:p>
          <w:p w14:paraId="17CD7F4C" w14:textId="7DF9420C" w:rsidR="001665A3" w:rsidRPr="003B629F" w:rsidDel="005A6A7B" w:rsidRDefault="001665A3" w:rsidP="00152969">
            <w:pPr>
              <w:pStyle w:val="Tablelevel3"/>
              <w:rPr>
                <w:del w:id="1343" w:author="Jillian Carson-Jackson" w:date="2021-01-31T11:35:00Z"/>
                <w:rFonts w:ascii="Calibri" w:hAnsi="Calibri"/>
                <w:sz w:val="22"/>
                <w:szCs w:val="22"/>
              </w:rPr>
            </w:pPr>
            <w:del w:id="1344" w:author="Jillian Carson-Jackson" w:date="2021-01-31T11:35:00Z">
              <w:r w:rsidRPr="003B629F" w:rsidDel="005A6A7B">
                <w:rPr>
                  <w:rFonts w:ascii="Calibri" w:hAnsi="Calibri"/>
                  <w:sz w:val="22"/>
                  <w:szCs w:val="22"/>
                </w:rPr>
                <w:delText>Introduction to written Notices to Mariners</w:delText>
              </w:r>
            </w:del>
          </w:p>
          <w:p w14:paraId="41994A1F" w14:textId="50447C85" w:rsidR="001665A3" w:rsidRPr="003B629F" w:rsidDel="005A6A7B" w:rsidRDefault="001665A3" w:rsidP="00152969">
            <w:pPr>
              <w:pStyle w:val="Tablelevel3"/>
              <w:rPr>
                <w:del w:id="1345" w:author="Jillian Carson-Jackson" w:date="2021-01-31T11:35:00Z"/>
                <w:rFonts w:ascii="Calibri" w:hAnsi="Calibri"/>
                <w:sz w:val="22"/>
                <w:szCs w:val="22"/>
              </w:rPr>
            </w:pPr>
            <w:del w:id="1346" w:author="Jillian Carson-Jackson" w:date="2021-01-31T11:35:00Z">
              <w:r w:rsidRPr="003B629F" w:rsidDel="005A6A7B">
                <w:rPr>
                  <w:rFonts w:ascii="Calibri" w:hAnsi="Calibri"/>
                  <w:sz w:val="22"/>
                  <w:szCs w:val="22"/>
                </w:rPr>
                <w:delText>Introduction to broadcast notices to shipping, including fishing vessels</w:delText>
              </w:r>
            </w:del>
          </w:p>
          <w:p w14:paraId="30BD53FD" w14:textId="57C12D2B" w:rsidR="001665A3" w:rsidRPr="003B629F" w:rsidRDefault="001665A3" w:rsidP="00152969">
            <w:pPr>
              <w:pStyle w:val="Tablelevel2"/>
              <w:rPr>
                <w:rFonts w:ascii="Calibri" w:hAnsi="Calibri"/>
                <w:sz w:val="22"/>
                <w:szCs w:val="22"/>
              </w:rPr>
            </w:pPr>
            <w:r w:rsidRPr="003B629F">
              <w:rPr>
                <w:rFonts w:ascii="Calibri" w:hAnsi="Calibri"/>
                <w:sz w:val="22"/>
                <w:szCs w:val="22"/>
              </w:rPr>
              <w:t xml:space="preserve">Methods of </w:t>
            </w:r>
            <w:del w:id="1347" w:author="Jillian Carson-Jackson" w:date="2021-01-31T11:35:00Z">
              <w:r w:rsidRPr="003B629F" w:rsidDel="005A6A7B">
                <w:rPr>
                  <w:rFonts w:ascii="Calibri" w:hAnsi="Calibri"/>
                  <w:sz w:val="22"/>
                  <w:szCs w:val="22"/>
                </w:rPr>
                <w:delText>correcting publications</w:delText>
              </w:r>
            </w:del>
            <w:commentRangeStart w:id="1348"/>
            <w:ins w:id="1349" w:author="Jillian Carson-Jackson" w:date="2021-01-31T11:35:00Z">
              <w:r w:rsidR="005A6A7B">
                <w:rPr>
                  <w:rFonts w:ascii="Calibri" w:hAnsi="Calibri"/>
                  <w:sz w:val="22"/>
                  <w:szCs w:val="22"/>
                </w:rPr>
                <w:t xml:space="preserve">updating </w:t>
              </w:r>
              <w:commentRangeEnd w:id="1348"/>
              <w:r w:rsidR="005A6A7B">
                <w:rPr>
                  <w:rStyle w:val="CommentReference"/>
                  <w:rFonts w:asciiTheme="minorHAnsi" w:eastAsiaTheme="minorHAnsi" w:hAnsiTheme="minorHAnsi"/>
                </w:rPr>
                <w:commentReference w:id="1348"/>
              </w:r>
            </w:ins>
          </w:p>
          <w:p w14:paraId="6A4BEABF" w14:textId="689F734C" w:rsidR="001665A3" w:rsidRPr="003B629F" w:rsidDel="002A5EE4" w:rsidRDefault="001665A3" w:rsidP="00152969">
            <w:pPr>
              <w:pStyle w:val="Tablelevel3"/>
              <w:rPr>
                <w:del w:id="1350" w:author="Jillian Carson-Jackson" w:date="2021-01-31T11:36:00Z"/>
                <w:rFonts w:ascii="Calibri" w:hAnsi="Calibri"/>
                <w:sz w:val="22"/>
                <w:szCs w:val="22"/>
              </w:rPr>
            </w:pPr>
            <w:del w:id="1351" w:author="Jillian Carson-Jackson" w:date="2021-01-31T11:36:00Z">
              <w:r w:rsidRPr="003B629F" w:rsidDel="002A5EE4">
                <w:rPr>
                  <w:rFonts w:ascii="Calibri" w:hAnsi="Calibri"/>
                  <w:sz w:val="22"/>
                  <w:szCs w:val="22"/>
                </w:rPr>
                <w:delText>Procedures for corrections</w:delText>
              </w:r>
            </w:del>
          </w:p>
          <w:p w14:paraId="7D79996B" w14:textId="3B484571" w:rsidR="001665A3" w:rsidRPr="003B629F" w:rsidDel="002A5EE4" w:rsidRDefault="001665A3" w:rsidP="00152969">
            <w:pPr>
              <w:pStyle w:val="Tablelevel3"/>
              <w:rPr>
                <w:del w:id="1352" w:author="Jillian Carson-Jackson" w:date="2021-01-31T11:36:00Z"/>
                <w:rFonts w:ascii="Calibri" w:hAnsi="Calibri"/>
                <w:sz w:val="22"/>
                <w:szCs w:val="22"/>
              </w:rPr>
            </w:pPr>
            <w:del w:id="1353" w:author="Jillian Carson-Jackson" w:date="2021-01-31T11:36:00Z">
              <w:r w:rsidRPr="003B629F" w:rsidDel="002A5EE4">
                <w:rPr>
                  <w:rFonts w:ascii="Calibri" w:hAnsi="Calibri"/>
                  <w:sz w:val="22"/>
                  <w:szCs w:val="22"/>
                </w:rPr>
                <w:delText>Recording corrections</w:delText>
              </w:r>
            </w:del>
          </w:p>
          <w:p w14:paraId="3CFF9DA0" w14:textId="1AAC752E" w:rsidR="001665A3" w:rsidRPr="003B629F" w:rsidRDefault="001665A3" w:rsidP="00152969">
            <w:pPr>
              <w:pStyle w:val="Tablelevel2"/>
              <w:rPr>
                <w:rFonts w:ascii="Calibri" w:hAnsi="Calibri"/>
                <w:sz w:val="22"/>
                <w:szCs w:val="22"/>
              </w:rPr>
            </w:pPr>
            <w:del w:id="1354" w:author="Jillian Carson-Jackson" w:date="2021-01-31T11:36:00Z">
              <w:r w:rsidRPr="003B629F" w:rsidDel="002A5EE4">
                <w:rPr>
                  <w:rFonts w:ascii="Calibri" w:hAnsi="Calibri"/>
                  <w:sz w:val="22"/>
                  <w:szCs w:val="22"/>
                </w:rPr>
                <w:delText>Methods of correcting paper charts</w:delText>
              </w:r>
            </w:del>
            <w:ins w:id="1355" w:author="Jillian Carson-Jackson" w:date="2021-01-31T11:36:00Z">
              <w:r w:rsidR="002A5EE4">
                <w:rPr>
                  <w:rFonts w:ascii="Calibri" w:hAnsi="Calibri"/>
                  <w:sz w:val="22"/>
                  <w:szCs w:val="22"/>
                </w:rPr>
                <w:t>Terminology in corrections and updates</w:t>
              </w:r>
            </w:ins>
          </w:p>
          <w:p w14:paraId="354ED16D" w14:textId="5C86DDEE" w:rsidR="001665A3" w:rsidRPr="003B629F" w:rsidDel="002A5EE4" w:rsidRDefault="001665A3" w:rsidP="00152969">
            <w:pPr>
              <w:pStyle w:val="Tablelevel3"/>
              <w:rPr>
                <w:del w:id="1356" w:author="Jillian Carson-Jackson" w:date="2021-01-31T11:36:00Z"/>
                <w:rFonts w:ascii="Calibri" w:hAnsi="Calibri"/>
                <w:sz w:val="22"/>
                <w:szCs w:val="22"/>
              </w:rPr>
            </w:pPr>
            <w:del w:id="1357" w:author="Jillian Carson-Jackson" w:date="2021-01-31T11:36:00Z">
              <w:r w:rsidRPr="003B629F" w:rsidDel="002A5EE4">
                <w:rPr>
                  <w:rFonts w:ascii="Calibri" w:hAnsi="Calibri"/>
                  <w:sz w:val="22"/>
                  <w:szCs w:val="22"/>
                </w:rPr>
                <w:delText>Procedures for corrections</w:delText>
              </w:r>
            </w:del>
          </w:p>
          <w:p w14:paraId="2BC51552" w14:textId="4DE34087" w:rsidR="001665A3" w:rsidRPr="003B629F" w:rsidDel="002A5EE4" w:rsidRDefault="001665A3" w:rsidP="00152969">
            <w:pPr>
              <w:pStyle w:val="Tablelevel3"/>
              <w:rPr>
                <w:del w:id="1358" w:author="Jillian Carson-Jackson" w:date="2021-01-31T11:36:00Z"/>
                <w:rFonts w:ascii="Calibri" w:hAnsi="Calibri"/>
                <w:sz w:val="22"/>
                <w:szCs w:val="22"/>
              </w:rPr>
            </w:pPr>
            <w:del w:id="1359" w:author="Jillian Carson-Jackson" w:date="2021-01-31T11:36:00Z">
              <w:r w:rsidRPr="003B629F" w:rsidDel="002A5EE4">
                <w:rPr>
                  <w:rFonts w:ascii="Calibri" w:hAnsi="Calibri"/>
                  <w:sz w:val="22"/>
                  <w:szCs w:val="22"/>
                </w:rPr>
                <w:delText>Recording corrections</w:delText>
              </w:r>
            </w:del>
          </w:p>
          <w:p w14:paraId="42CFB2A5"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Temporary and preliminary corrections</w:t>
            </w:r>
          </w:p>
        </w:tc>
        <w:tc>
          <w:tcPr>
            <w:tcW w:w="2551" w:type="dxa"/>
          </w:tcPr>
          <w:p w14:paraId="35054533" w14:textId="77777777" w:rsidR="001665A3" w:rsidRPr="003B629F" w:rsidRDefault="001665A3" w:rsidP="00152969">
            <w:pPr>
              <w:jc w:val="center"/>
              <w:rPr>
                <w:rFonts w:ascii="Calibri" w:hAnsi="Calibri"/>
                <w:sz w:val="22"/>
                <w:szCs w:val="22"/>
              </w:rPr>
            </w:pPr>
          </w:p>
        </w:tc>
        <w:tc>
          <w:tcPr>
            <w:tcW w:w="2694" w:type="dxa"/>
          </w:tcPr>
          <w:p w14:paraId="263C8687" w14:textId="77777777" w:rsidR="001665A3" w:rsidRPr="003B629F" w:rsidRDefault="001665A3" w:rsidP="00152969">
            <w:pPr>
              <w:jc w:val="center"/>
              <w:rPr>
                <w:rFonts w:ascii="Calibri" w:hAnsi="Calibri"/>
                <w:sz w:val="22"/>
                <w:szCs w:val="22"/>
              </w:rPr>
            </w:pPr>
          </w:p>
        </w:tc>
      </w:tr>
    </w:tbl>
    <w:p w14:paraId="09E6B495" w14:textId="77777777" w:rsidR="001665A3" w:rsidRDefault="001665A3" w:rsidP="00152969">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47D0E625" w14:textId="77777777" w:rsidTr="00DB499E">
        <w:trPr>
          <w:cantSplit/>
          <w:tblHeader/>
          <w:jc w:val="center"/>
        </w:trPr>
        <w:tc>
          <w:tcPr>
            <w:tcW w:w="8897" w:type="dxa"/>
            <w:tcBorders>
              <w:bottom w:val="single" w:sz="12" w:space="0" w:color="auto"/>
            </w:tcBorders>
            <w:vAlign w:val="center"/>
          </w:tcPr>
          <w:p w14:paraId="72AA8095" w14:textId="77777777" w:rsidR="001665A3" w:rsidRPr="003B629F" w:rsidRDefault="001665A3" w:rsidP="00152969">
            <w:pPr>
              <w:pStyle w:val="Tableheading"/>
            </w:pPr>
            <w:r w:rsidRPr="003B629F">
              <w:t>Subjects / Learning Objectives</w:t>
            </w:r>
          </w:p>
        </w:tc>
        <w:tc>
          <w:tcPr>
            <w:tcW w:w="2551" w:type="dxa"/>
            <w:tcBorders>
              <w:bottom w:val="single" w:sz="12" w:space="0" w:color="auto"/>
            </w:tcBorders>
            <w:vAlign w:val="center"/>
          </w:tcPr>
          <w:p w14:paraId="1213C6C6"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1BBD4A1C" w14:textId="77777777" w:rsidR="001665A3" w:rsidRPr="003B629F" w:rsidRDefault="001665A3" w:rsidP="00152969">
            <w:pPr>
              <w:pStyle w:val="Tableheading"/>
            </w:pPr>
            <w:r w:rsidRPr="003B629F">
              <w:t>Teaching Aid</w:t>
            </w:r>
          </w:p>
        </w:tc>
      </w:tr>
      <w:tr w:rsidR="001665A3" w:rsidRPr="003B629F" w14:paraId="23917E68"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419E858" w14:textId="77777777" w:rsidR="001665A3" w:rsidRPr="003B629F" w:rsidRDefault="001665A3" w:rsidP="00152969">
            <w:pPr>
              <w:pStyle w:val="Tablelevel1bold"/>
              <w:rPr>
                <w:rFonts w:ascii="Calibri" w:hAnsi="Calibri"/>
                <w:sz w:val="22"/>
                <w:szCs w:val="22"/>
              </w:rPr>
            </w:pPr>
            <w:r w:rsidRPr="003B629F">
              <w:rPr>
                <w:rFonts w:ascii="Calibri" w:hAnsi="Calibri"/>
                <w:sz w:val="22"/>
                <w:szCs w:val="22"/>
              </w:rPr>
              <w:t>Collision regulations</w:t>
            </w:r>
          </w:p>
        </w:tc>
        <w:tc>
          <w:tcPr>
            <w:tcW w:w="2551" w:type="dxa"/>
          </w:tcPr>
          <w:p w14:paraId="60F335B5" w14:textId="77777777" w:rsidR="001665A3" w:rsidRPr="003B629F" w:rsidRDefault="001665A3" w:rsidP="00152969">
            <w:pPr>
              <w:jc w:val="center"/>
              <w:rPr>
                <w:rFonts w:ascii="Calibri" w:hAnsi="Calibri"/>
                <w:sz w:val="22"/>
                <w:szCs w:val="22"/>
              </w:rPr>
            </w:pPr>
          </w:p>
        </w:tc>
        <w:tc>
          <w:tcPr>
            <w:tcW w:w="2694" w:type="dxa"/>
          </w:tcPr>
          <w:p w14:paraId="6D60545E" w14:textId="77777777" w:rsidR="001665A3" w:rsidRPr="003B629F" w:rsidRDefault="001665A3" w:rsidP="00152969">
            <w:pPr>
              <w:jc w:val="center"/>
              <w:rPr>
                <w:rFonts w:ascii="Calibri" w:hAnsi="Calibri"/>
                <w:sz w:val="22"/>
                <w:szCs w:val="22"/>
              </w:rPr>
            </w:pPr>
          </w:p>
        </w:tc>
      </w:tr>
      <w:tr w:rsidR="0022526D" w:rsidRPr="003B629F" w14:paraId="4438AAB3"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360" w:author="Jillian Carson-Jackson" w:date="2021-01-31T16:34:00Z"/>
        </w:trPr>
        <w:tc>
          <w:tcPr>
            <w:tcW w:w="8897" w:type="dxa"/>
          </w:tcPr>
          <w:p w14:paraId="7A7D5B9B" w14:textId="1D5ECC66" w:rsidR="0022526D" w:rsidRPr="00BE2B62" w:rsidRDefault="00D538D7" w:rsidP="00152969">
            <w:pPr>
              <w:pStyle w:val="Tablelevel1bold"/>
              <w:rPr>
                <w:ins w:id="1361" w:author="Jillian Carson-Jackson" w:date="2021-01-31T16:34:00Z"/>
                <w:rFonts w:ascii="Calibri" w:hAnsi="Calibri"/>
                <w:b w:val="0"/>
                <w:i/>
                <w:iCs/>
                <w:sz w:val="22"/>
                <w:szCs w:val="22"/>
              </w:rPr>
            </w:pPr>
            <w:ins w:id="1362" w:author="Jillian Carson-Jackson" w:date="2021-01-31T16:35:00Z">
              <w:r>
                <w:rPr>
                  <w:rFonts w:ascii="Calibri" w:hAnsi="Calibri"/>
                  <w:b w:val="0"/>
                  <w:i/>
                  <w:iCs/>
                  <w:sz w:val="22"/>
                  <w:szCs w:val="22"/>
                </w:rPr>
                <w:t>Explain</w:t>
              </w:r>
            </w:ins>
            <w:ins w:id="1363" w:author="Jillian Carson-Jackson" w:date="2021-01-31T16:34:00Z">
              <w:r w:rsidR="00BE2B62" w:rsidRPr="00BE2B62">
                <w:rPr>
                  <w:rFonts w:ascii="Calibri" w:hAnsi="Calibri"/>
                  <w:b w:val="0"/>
                  <w:i/>
                  <w:iCs/>
                  <w:sz w:val="22"/>
                  <w:szCs w:val="22"/>
                </w:rPr>
                <w:t xml:space="preserve"> the International Regulations for Preventing Collisions at Sea (COLREGS). </w:t>
              </w:r>
            </w:ins>
          </w:p>
        </w:tc>
        <w:tc>
          <w:tcPr>
            <w:tcW w:w="2551" w:type="dxa"/>
          </w:tcPr>
          <w:p w14:paraId="3630525A" w14:textId="77777777" w:rsidR="0022526D" w:rsidRPr="003B629F" w:rsidRDefault="0022526D" w:rsidP="00152969">
            <w:pPr>
              <w:pStyle w:val="Tablelevel1"/>
              <w:jc w:val="center"/>
              <w:rPr>
                <w:ins w:id="1364" w:author="Jillian Carson-Jackson" w:date="2021-01-31T16:34:00Z"/>
                <w:rFonts w:ascii="Calibri" w:hAnsi="Calibri"/>
                <w:szCs w:val="22"/>
              </w:rPr>
            </w:pPr>
          </w:p>
        </w:tc>
        <w:tc>
          <w:tcPr>
            <w:tcW w:w="2694" w:type="dxa"/>
          </w:tcPr>
          <w:p w14:paraId="76D42913" w14:textId="77777777" w:rsidR="0022526D" w:rsidRPr="003B629F" w:rsidRDefault="0022526D" w:rsidP="00152969">
            <w:pPr>
              <w:pStyle w:val="Tablelevel1"/>
              <w:jc w:val="center"/>
              <w:rPr>
                <w:ins w:id="1365" w:author="Jillian Carson-Jackson" w:date="2021-01-31T16:34:00Z"/>
                <w:rFonts w:ascii="Calibri" w:hAnsi="Calibri"/>
                <w:szCs w:val="22"/>
              </w:rPr>
            </w:pPr>
          </w:p>
        </w:tc>
      </w:tr>
      <w:tr w:rsidR="001665A3" w:rsidRPr="003B629F" w14:paraId="1F73F95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FAB10C2" w14:textId="50546F9D" w:rsidR="001665A3" w:rsidRPr="003B629F" w:rsidDel="00BE2B62" w:rsidRDefault="001665A3" w:rsidP="00152969">
            <w:pPr>
              <w:pStyle w:val="Tablelevel1bold"/>
              <w:rPr>
                <w:del w:id="1366" w:author="Jillian Carson-Jackson" w:date="2021-01-31T16:34:00Z"/>
                <w:rFonts w:ascii="Calibri" w:hAnsi="Calibri"/>
                <w:b w:val="0"/>
                <w:sz w:val="22"/>
                <w:szCs w:val="22"/>
              </w:rPr>
            </w:pPr>
            <w:bookmarkStart w:id="1367" w:name="_Toc446917388"/>
            <w:bookmarkStart w:id="1368" w:name="_Toc111617445"/>
            <w:del w:id="1369" w:author="Jillian Carson-Jackson" w:date="2021-01-31T16:34:00Z">
              <w:r w:rsidRPr="003B629F" w:rsidDel="00BE2B62">
                <w:rPr>
                  <w:rFonts w:ascii="Calibri" w:hAnsi="Calibri"/>
                  <w:b w:val="0"/>
                  <w:sz w:val="22"/>
                  <w:szCs w:val="22"/>
                </w:rPr>
                <w:delText>Cite and explain the International Regulations for Preventing Collisions at Sea</w:delText>
              </w:r>
              <w:bookmarkEnd w:id="1367"/>
              <w:bookmarkEnd w:id="1368"/>
            </w:del>
          </w:p>
          <w:p w14:paraId="00AEA611" w14:textId="77777777" w:rsidR="001665A3" w:rsidRPr="003B629F" w:rsidRDefault="001665A3" w:rsidP="00152969">
            <w:pPr>
              <w:pStyle w:val="Tablelevel1"/>
              <w:rPr>
                <w:rFonts w:ascii="Calibri" w:hAnsi="Calibri"/>
                <w:szCs w:val="22"/>
              </w:rPr>
            </w:pPr>
            <w:r w:rsidRPr="003B629F">
              <w:rPr>
                <w:rFonts w:ascii="Calibri" w:hAnsi="Calibri"/>
                <w:szCs w:val="22"/>
              </w:rPr>
              <w:t>Definitions of specific terms in the Collision Regulations</w:t>
            </w:r>
          </w:p>
          <w:p w14:paraId="47258782"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of the Collision Regulations</w:t>
            </w:r>
          </w:p>
          <w:p w14:paraId="05CC5BF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for ships</w:t>
            </w:r>
          </w:p>
          <w:p w14:paraId="0BF0306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as pertains to VTS</w:t>
            </w:r>
          </w:p>
          <w:p w14:paraId="187E937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Enforcement of regulations</w:t>
            </w:r>
          </w:p>
          <w:p w14:paraId="4AEB720D" w14:textId="77777777" w:rsidR="001665A3" w:rsidRPr="003B629F" w:rsidRDefault="001665A3" w:rsidP="00152969">
            <w:pPr>
              <w:pStyle w:val="Tablelevel1"/>
              <w:rPr>
                <w:rFonts w:ascii="Calibri" w:hAnsi="Calibri"/>
                <w:szCs w:val="22"/>
              </w:rPr>
            </w:pPr>
            <w:r w:rsidRPr="003B629F">
              <w:rPr>
                <w:rFonts w:ascii="Calibri" w:hAnsi="Calibri"/>
                <w:szCs w:val="22"/>
              </w:rPr>
              <w:t>Basic steering and sailing rules</w:t>
            </w:r>
          </w:p>
          <w:p w14:paraId="45833D4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International regulations</w:t>
            </w:r>
          </w:p>
          <w:p w14:paraId="56D3B858"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National specifications and variances</w:t>
            </w:r>
          </w:p>
          <w:p w14:paraId="1353EE19" w14:textId="77777777" w:rsidR="001665A3" w:rsidRPr="003B629F" w:rsidRDefault="001665A3" w:rsidP="00152969">
            <w:pPr>
              <w:pStyle w:val="Tablelevel1"/>
              <w:rPr>
                <w:rFonts w:ascii="Calibri" w:hAnsi="Calibri"/>
                <w:szCs w:val="22"/>
              </w:rPr>
            </w:pPr>
            <w:r w:rsidRPr="003B629F">
              <w:rPr>
                <w:rFonts w:ascii="Calibri" w:hAnsi="Calibri"/>
                <w:szCs w:val="22"/>
              </w:rPr>
              <w:t>Conduct of vessels in specific conditions</w:t>
            </w:r>
          </w:p>
          <w:p w14:paraId="15E1FEAA"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Conduct in narrow channels</w:t>
            </w:r>
          </w:p>
          <w:p w14:paraId="19F38179"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Conduct in Traffic Separation Schemes</w:t>
            </w:r>
          </w:p>
          <w:p w14:paraId="2DBABDE6" w14:textId="77777777" w:rsidR="001665A3" w:rsidRPr="003B629F" w:rsidRDefault="001665A3" w:rsidP="00152969">
            <w:pPr>
              <w:pStyle w:val="Tablelevel1"/>
              <w:rPr>
                <w:rFonts w:ascii="Calibri" w:hAnsi="Calibri"/>
                <w:szCs w:val="22"/>
              </w:rPr>
            </w:pPr>
            <w:r w:rsidRPr="003B629F">
              <w:rPr>
                <w:rFonts w:ascii="Calibri" w:hAnsi="Calibri"/>
                <w:szCs w:val="22"/>
              </w:rPr>
              <w:t xml:space="preserve">International Distress Signals </w:t>
            </w:r>
          </w:p>
          <w:p w14:paraId="7013EA35"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Annex IV to the Collision Regulations</w:t>
            </w:r>
          </w:p>
          <w:p w14:paraId="470CE24C" w14:textId="77777777" w:rsidR="001665A3" w:rsidRPr="003B629F" w:rsidRDefault="001665A3" w:rsidP="00152969">
            <w:pPr>
              <w:pStyle w:val="Tablelevel1"/>
              <w:rPr>
                <w:rFonts w:ascii="Calibri" w:hAnsi="Calibri"/>
                <w:szCs w:val="22"/>
              </w:rPr>
            </w:pPr>
            <w:r w:rsidRPr="003B629F">
              <w:rPr>
                <w:rFonts w:ascii="Calibri" w:hAnsi="Calibri"/>
                <w:szCs w:val="22"/>
              </w:rPr>
              <w:t>Basic lights, shapes and sounds as described in the Regulations</w:t>
            </w:r>
          </w:p>
          <w:p w14:paraId="54525EF1" w14:textId="77777777" w:rsidR="001665A3" w:rsidRPr="003B629F" w:rsidRDefault="001665A3" w:rsidP="00152969">
            <w:pPr>
              <w:pStyle w:val="Tablelevel1bold"/>
              <w:rPr>
                <w:rFonts w:ascii="Calibri" w:hAnsi="Calibri"/>
                <w:b w:val="0"/>
                <w:sz w:val="22"/>
                <w:szCs w:val="22"/>
              </w:rPr>
            </w:pPr>
            <w:r w:rsidRPr="003B629F">
              <w:rPr>
                <w:rFonts w:ascii="Calibri" w:hAnsi="Calibri"/>
                <w:b w:val="0"/>
                <w:sz w:val="22"/>
                <w:szCs w:val="22"/>
              </w:rPr>
              <w:t>Description of the contents of Annexes I and III, and parts E and F</w:t>
            </w:r>
          </w:p>
        </w:tc>
        <w:tc>
          <w:tcPr>
            <w:tcW w:w="2551" w:type="dxa"/>
          </w:tcPr>
          <w:p w14:paraId="77111B83" w14:textId="77777777" w:rsidR="001665A3" w:rsidRPr="003B629F" w:rsidRDefault="001665A3" w:rsidP="00152969">
            <w:pPr>
              <w:pStyle w:val="Tablelevel1"/>
              <w:jc w:val="center"/>
              <w:rPr>
                <w:rFonts w:ascii="Calibri" w:hAnsi="Calibri"/>
                <w:szCs w:val="22"/>
              </w:rPr>
            </w:pPr>
            <w:r w:rsidRPr="003B629F">
              <w:rPr>
                <w:rFonts w:ascii="Calibri" w:hAnsi="Calibri"/>
                <w:szCs w:val="22"/>
              </w:rPr>
              <w:t>R7</w:t>
            </w:r>
          </w:p>
        </w:tc>
        <w:tc>
          <w:tcPr>
            <w:tcW w:w="2694" w:type="dxa"/>
          </w:tcPr>
          <w:p w14:paraId="66597A3B" w14:textId="77777777" w:rsidR="001665A3" w:rsidRPr="003B629F" w:rsidRDefault="001665A3" w:rsidP="00152969">
            <w:pPr>
              <w:pStyle w:val="Tablelevel1"/>
              <w:jc w:val="center"/>
              <w:rPr>
                <w:rFonts w:ascii="Calibri" w:hAnsi="Calibri"/>
                <w:szCs w:val="22"/>
              </w:rPr>
            </w:pPr>
            <w:r w:rsidRPr="003B629F">
              <w:rPr>
                <w:rFonts w:ascii="Calibri" w:hAnsi="Calibri"/>
                <w:szCs w:val="22"/>
              </w:rPr>
              <w:t>A1, A2</w:t>
            </w:r>
          </w:p>
          <w:p w14:paraId="11B31D33" w14:textId="77777777" w:rsidR="001665A3" w:rsidRPr="003B629F" w:rsidRDefault="001665A3" w:rsidP="00152969">
            <w:pPr>
              <w:pStyle w:val="Tablelevel1"/>
              <w:jc w:val="center"/>
              <w:rPr>
                <w:rFonts w:ascii="Calibri" w:hAnsi="Calibri"/>
                <w:szCs w:val="22"/>
              </w:rPr>
            </w:pPr>
            <w:r w:rsidRPr="003B629F">
              <w:rPr>
                <w:rFonts w:ascii="Calibri" w:hAnsi="Calibri"/>
                <w:szCs w:val="22"/>
              </w:rPr>
              <w:t>Case studies</w:t>
            </w:r>
          </w:p>
        </w:tc>
      </w:tr>
    </w:tbl>
    <w:p w14:paraId="3F31EB01" w14:textId="77777777" w:rsidR="001665A3" w:rsidRDefault="001665A3" w:rsidP="00152969">
      <w:bookmarkStart w:id="1370" w:name="_Toc446917389"/>
      <w:bookmarkStart w:id="1371" w:name="_Toc111617446"/>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2E63CF65" w14:textId="77777777" w:rsidTr="00DB499E">
        <w:trPr>
          <w:cantSplit/>
          <w:tblHeader/>
          <w:jc w:val="center"/>
        </w:trPr>
        <w:tc>
          <w:tcPr>
            <w:tcW w:w="8897" w:type="dxa"/>
            <w:tcBorders>
              <w:bottom w:val="single" w:sz="12" w:space="0" w:color="auto"/>
            </w:tcBorders>
            <w:vAlign w:val="center"/>
          </w:tcPr>
          <w:p w14:paraId="7911621F" w14:textId="77777777" w:rsidR="001665A3" w:rsidRPr="003B629F" w:rsidRDefault="001665A3" w:rsidP="00152969">
            <w:pPr>
              <w:pStyle w:val="Tableheading"/>
            </w:pPr>
            <w:r w:rsidRPr="003B629F">
              <w:t>Subjects / Learning Objectives</w:t>
            </w:r>
          </w:p>
        </w:tc>
        <w:tc>
          <w:tcPr>
            <w:tcW w:w="2551" w:type="dxa"/>
            <w:tcBorders>
              <w:bottom w:val="single" w:sz="12" w:space="0" w:color="auto"/>
            </w:tcBorders>
            <w:vAlign w:val="center"/>
          </w:tcPr>
          <w:p w14:paraId="2AEE3A85"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1047D284" w14:textId="77777777" w:rsidR="001665A3" w:rsidRPr="003B629F" w:rsidRDefault="001665A3" w:rsidP="00152969">
            <w:pPr>
              <w:pStyle w:val="Tableheading"/>
            </w:pPr>
            <w:r w:rsidRPr="003B629F">
              <w:t>Teaching Aid</w:t>
            </w:r>
          </w:p>
        </w:tc>
      </w:tr>
      <w:tr w:rsidR="001665A3" w:rsidRPr="003B629F" w14:paraId="4A87A39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nil"/>
            </w:tcBorders>
          </w:tcPr>
          <w:p w14:paraId="46182D6F" w14:textId="77777777" w:rsidR="001665A3" w:rsidRPr="003B629F" w:rsidRDefault="001665A3" w:rsidP="00152969">
            <w:pPr>
              <w:pStyle w:val="Tablelevel1bold"/>
              <w:rPr>
                <w:rFonts w:ascii="Calibri" w:hAnsi="Calibri"/>
                <w:sz w:val="22"/>
                <w:szCs w:val="22"/>
              </w:rPr>
            </w:pPr>
            <w:r w:rsidRPr="003B629F">
              <w:rPr>
                <w:rFonts w:ascii="Calibri" w:hAnsi="Calibri"/>
                <w:sz w:val="22"/>
                <w:szCs w:val="22"/>
              </w:rPr>
              <w:t>Aids to Navigation</w:t>
            </w:r>
            <w:bookmarkEnd w:id="1370"/>
            <w:bookmarkEnd w:id="1371"/>
          </w:p>
        </w:tc>
        <w:tc>
          <w:tcPr>
            <w:tcW w:w="2551" w:type="dxa"/>
            <w:tcBorders>
              <w:top w:val="nil"/>
            </w:tcBorders>
          </w:tcPr>
          <w:p w14:paraId="2893C9B3" w14:textId="77777777" w:rsidR="001665A3" w:rsidRPr="003B629F" w:rsidRDefault="001665A3" w:rsidP="00152969">
            <w:pPr>
              <w:jc w:val="center"/>
              <w:rPr>
                <w:rFonts w:ascii="Calibri" w:hAnsi="Calibri"/>
                <w:sz w:val="22"/>
                <w:szCs w:val="22"/>
              </w:rPr>
            </w:pPr>
          </w:p>
        </w:tc>
        <w:tc>
          <w:tcPr>
            <w:tcW w:w="2694" w:type="dxa"/>
            <w:tcBorders>
              <w:top w:val="nil"/>
            </w:tcBorders>
          </w:tcPr>
          <w:p w14:paraId="48ADB1B7" w14:textId="77777777" w:rsidR="001665A3" w:rsidRPr="003B629F" w:rsidRDefault="001665A3" w:rsidP="00152969">
            <w:pPr>
              <w:jc w:val="center"/>
              <w:rPr>
                <w:rFonts w:ascii="Calibri" w:hAnsi="Calibri"/>
                <w:sz w:val="22"/>
                <w:szCs w:val="22"/>
              </w:rPr>
            </w:pPr>
          </w:p>
        </w:tc>
      </w:tr>
      <w:tr w:rsidR="00CB04E4" w:rsidRPr="003B629F" w14:paraId="29D9BF09"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372" w:author="Jillian Carson-Jackson" w:date="2021-01-31T16:17:00Z"/>
        </w:trPr>
        <w:tc>
          <w:tcPr>
            <w:tcW w:w="8897" w:type="dxa"/>
            <w:tcBorders>
              <w:top w:val="nil"/>
            </w:tcBorders>
          </w:tcPr>
          <w:p w14:paraId="563B4A6F" w14:textId="2D67D4E5" w:rsidR="00CB04E4" w:rsidRPr="00CB04E4" w:rsidRDefault="000D16D5" w:rsidP="00152969">
            <w:pPr>
              <w:pStyle w:val="Tablelevel1bold"/>
              <w:rPr>
                <w:ins w:id="1373" w:author="Jillian Carson-Jackson" w:date="2021-01-31T16:17:00Z"/>
                <w:rFonts w:ascii="Calibri" w:hAnsi="Calibri"/>
                <w:i/>
                <w:iCs/>
                <w:sz w:val="22"/>
                <w:szCs w:val="22"/>
              </w:rPr>
            </w:pPr>
            <w:ins w:id="1374" w:author="Jillian Carson-Jackson" w:date="2021-01-31T16:18:00Z">
              <w:r>
                <w:rPr>
                  <w:rFonts w:ascii="Calibri" w:hAnsi="Calibri"/>
                  <w:b w:val="0"/>
                  <w:i/>
                  <w:iCs/>
                  <w:sz w:val="22"/>
                  <w:szCs w:val="22"/>
                </w:rPr>
                <w:t>Explain the</w:t>
              </w:r>
            </w:ins>
            <w:ins w:id="1375" w:author="Jillian Carson-Jackson" w:date="2021-01-31T16:17:00Z">
              <w:r w:rsidR="00CB04E4" w:rsidRPr="00CB04E4">
                <w:rPr>
                  <w:rFonts w:ascii="Calibri" w:hAnsi="Calibri"/>
                  <w:b w:val="0"/>
                  <w:i/>
                  <w:iCs/>
                  <w:sz w:val="22"/>
                  <w:szCs w:val="22"/>
                </w:rPr>
                <w:t xml:space="preserve"> </w:t>
              </w:r>
            </w:ins>
            <w:ins w:id="1376" w:author="Jillian Carson-Jackson" w:date="2021-01-31T16:18:00Z">
              <w:r w:rsidR="00B44492">
                <w:rPr>
                  <w:rFonts w:ascii="Calibri" w:hAnsi="Calibri"/>
                  <w:b w:val="0"/>
                  <w:i/>
                  <w:iCs/>
                  <w:sz w:val="22"/>
                  <w:szCs w:val="22"/>
                </w:rPr>
                <w:t>role of aids to navigation</w:t>
              </w:r>
            </w:ins>
            <w:ins w:id="1377" w:author="Jillian Carson-Jackson" w:date="2021-01-31T16:19:00Z">
              <w:r w:rsidR="00B44492">
                <w:rPr>
                  <w:rFonts w:ascii="Calibri" w:hAnsi="Calibri"/>
                  <w:b w:val="0"/>
                  <w:i/>
                  <w:iCs/>
                  <w:sz w:val="22"/>
                  <w:szCs w:val="22"/>
                </w:rPr>
                <w:t xml:space="preserve"> and the IALA International Maritime Buoyage System (MBS)</w:t>
              </w:r>
            </w:ins>
            <w:ins w:id="1378" w:author="Jillian Carson-Jackson" w:date="2021-01-31T16:18:00Z">
              <w:r w:rsidR="00B44492">
                <w:rPr>
                  <w:rFonts w:ascii="Calibri" w:hAnsi="Calibri"/>
                  <w:b w:val="0"/>
                  <w:i/>
                  <w:iCs/>
                  <w:sz w:val="22"/>
                  <w:szCs w:val="22"/>
                </w:rPr>
                <w:t xml:space="preserve"> in safe </w:t>
              </w:r>
            </w:ins>
            <w:ins w:id="1379" w:author="Jillian Carson-Jackson" w:date="2021-01-31T16:19:00Z">
              <w:r w:rsidR="00B44492">
                <w:rPr>
                  <w:rFonts w:ascii="Calibri" w:hAnsi="Calibri"/>
                  <w:b w:val="0"/>
                  <w:i/>
                  <w:iCs/>
                  <w:sz w:val="22"/>
                  <w:szCs w:val="22"/>
                </w:rPr>
                <w:t>navigation.</w:t>
              </w:r>
            </w:ins>
          </w:p>
        </w:tc>
        <w:tc>
          <w:tcPr>
            <w:tcW w:w="2551" w:type="dxa"/>
            <w:tcBorders>
              <w:top w:val="nil"/>
            </w:tcBorders>
          </w:tcPr>
          <w:p w14:paraId="3BA357DF" w14:textId="77777777" w:rsidR="00CB04E4" w:rsidRPr="003B629F" w:rsidRDefault="00CB04E4" w:rsidP="00152969">
            <w:pPr>
              <w:jc w:val="center"/>
              <w:rPr>
                <w:ins w:id="1380" w:author="Jillian Carson-Jackson" w:date="2021-01-31T16:17:00Z"/>
                <w:rFonts w:ascii="Calibri" w:hAnsi="Calibri"/>
                <w:sz w:val="22"/>
                <w:szCs w:val="22"/>
              </w:rPr>
            </w:pPr>
          </w:p>
        </w:tc>
        <w:tc>
          <w:tcPr>
            <w:tcW w:w="2694" w:type="dxa"/>
            <w:tcBorders>
              <w:top w:val="nil"/>
            </w:tcBorders>
          </w:tcPr>
          <w:p w14:paraId="046ECDCC" w14:textId="77777777" w:rsidR="00CB04E4" w:rsidRPr="003B629F" w:rsidRDefault="00CB04E4" w:rsidP="00152969">
            <w:pPr>
              <w:jc w:val="center"/>
              <w:rPr>
                <w:ins w:id="1381" w:author="Jillian Carson-Jackson" w:date="2021-01-31T16:17:00Z"/>
                <w:rFonts w:ascii="Calibri" w:hAnsi="Calibri"/>
                <w:sz w:val="22"/>
                <w:szCs w:val="22"/>
              </w:rPr>
            </w:pPr>
          </w:p>
        </w:tc>
      </w:tr>
      <w:tr w:rsidR="001665A3" w:rsidRPr="003B629F" w14:paraId="5AE229C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898CA78" w14:textId="77777777" w:rsidR="00B44492" w:rsidRPr="003B629F" w:rsidRDefault="00B44492" w:rsidP="00B44492">
            <w:pPr>
              <w:pStyle w:val="Tablelevel1bold"/>
              <w:rPr>
                <w:ins w:id="1382" w:author="Jillian Carson-Jackson" w:date="2021-01-31T16:20:00Z"/>
                <w:rFonts w:ascii="Calibri" w:hAnsi="Calibri"/>
                <w:b w:val="0"/>
                <w:sz w:val="22"/>
                <w:szCs w:val="22"/>
              </w:rPr>
            </w:pPr>
            <w:bookmarkStart w:id="1383" w:name="_Toc446917390"/>
            <w:bookmarkStart w:id="1384" w:name="_Toc111617447"/>
            <w:ins w:id="1385" w:author="Jillian Carson-Jackson" w:date="2021-01-31T16:20:00Z">
              <w:r w:rsidRPr="003B629F">
                <w:rPr>
                  <w:rFonts w:ascii="Calibri" w:hAnsi="Calibri"/>
                  <w:b w:val="0"/>
                  <w:sz w:val="22"/>
                  <w:szCs w:val="22"/>
                </w:rPr>
                <w:t>Regulations pertaining to buoyage systems</w:t>
              </w:r>
            </w:ins>
          </w:p>
          <w:p w14:paraId="4CF71952" w14:textId="77777777" w:rsidR="00B44492" w:rsidRDefault="00B44492" w:rsidP="00B44492">
            <w:pPr>
              <w:pStyle w:val="Tablelevel1bold"/>
              <w:rPr>
                <w:ins w:id="1386" w:author="Jillian Carson-Jackson" w:date="2021-01-31T16:20:00Z"/>
                <w:rFonts w:ascii="Calibri" w:hAnsi="Calibri"/>
                <w:b w:val="0"/>
                <w:sz w:val="22"/>
                <w:szCs w:val="22"/>
              </w:rPr>
            </w:pPr>
            <w:ins w:id="1387" w:author="Jillian Carson-Jackson" w:date="2021-01-31T16:20:00Z">
              <w:r>
                <w:rPr>
                  <w:rFonts w:ascii="Calibri" w:hAnsi="Calibri"/>
                  <w:b w:val="0"/>
                  <w:sz w:val="22"/>
                  <w:szCs w:val="22"/>
                </w:rPr>
                <w:t>Types of AtoN</w:t>
              </w:r>
            </w:ins>
          </w:p>
          <w:p w14:paraId="3E934B83" w14:textId="77777777" w:rsidR="00B44492" w:rsidRDefault="00B44492" w:rsidP="00B44492">
            <w:pPr>
              <w:pStyle w:val="Tablelevel1bold"/>
              <w:ind w:left="517"/>
              <w:rPr>
                <w:ins w:id="1388" w:author="Jillian Carson-Jackson" w:date="2021-01-31T16:20:00Z"/>
                <w:rFonts w:ascii="Calibri" w:hAnsi="Calibri"/>
                <w:b w:val="0"/>
                <w:sz w:val="22"/>
                <w:szCs w:val="22"/>
              </w:rPr>
            </w:pPr>
            <w:ins w:id="1389" w:author="Jillian Carson-Jackson" w:date="2021-01-31T16:20:00Z">
              <w:r>
                <w:rPr>
                  <w:rFonts w:ascii="Calibri" w:hAnsi="Calibri"/>
                  <w:b w:val="0"/>
                  <w:sz w:val="22"/>
                  <w:szCs w:val="22"/>
                </w:rPr>
                <w:t>RACONS</w:t>
              </w:r>
            </w:ins>
          </w:p>
          <w:p w14:paraId="33C4A992" w14:textId="77777777" w:rsidR="00B44492" w:rsidRDefault="00B44492" w:rsidP="00B44492">
            <w:pPr>
              <w:pStyle w:val="Tablelevel1bold"/>
              <w:ind w:left="517"/>
              <w:rPr>
                <w:ins w:id="1390" w:author="Jillian Carson-Jackson" w:date="2021-01-31T16:20:00Z"/>
                <w:rFonts w:ascii="Calibri" w:hAnsi="Calibri"/>
                <w:b w:val="0"/>
                <w:sz w:val="22"/>
                <w:szCs w:val="22"/>
              </w:rPr>
            </w:pPr>
            <w:ins w:id="1391" w:author="Jillian Carson-Jackson" w:date="2021-01-31T16:20:00Z">
              <w:r>
                <w:rPr>
                  <w:rFonts w:ascii="Calibri" w:hAnsi="Calibri"/>
                  <w:b w:val="0"/>
                  <w:sz w:val="22"/>
                  <w:szCs w:val="22"/>
                </w:rPr>
                <w:t>Physical</w:t>
              </w:r>
            </w:ins>
          </w:p>
          <w:p w14:paraId="1AAA1CBC" w14:textId="77777777" w:rsidR="00B44492" w:rsidRDefault="00B44492" w:rsidP="00B44492">
            <w:pPr>
              <w:pStyle w:val="Tablelevel1bold"/>
              <w:ind w:left="517"/>
              <w:rPr>
                <w:ins w:id="1392" w:author="Jillian Carson-Jackson" w:date="2021-01-31T16:20:00Z"/>
                <w:rFonts w:ascii="Calibri" w:hAnsi="Calibri"/>
                <w:b w:val="0"/>
                <w:sz w:val="22"/>
                <w:szCs w:val="22"/>
              </w:rPr>
            </w:pPr>
            <w:ins w:id="1393" w:author="Jillian Carson-Jackson" w:date="2021-01-31T16:20:00Z">
              <w:r>
                <w:rPr>
                  <w:rFonts w:ascii="Calibri" w:hAnsi="Calibri"/>
                  <w:b w:val="0"/>
                  <w:sz w:val="22"/>
                  <w:szCs w:val="22"/>
                </w:rPr>
                <w:t>Virtual</w:t>
              </w:r>
            </w:ins>
          </w:p>
          <w:p w14:paraId="509B4666" w14:textId="1A589EA9" w:rsidR="001665A3" w:rsidRPr="003B629F" w:rsidRDefault="001665A3" w:rsidP="00152969">
            <w:pPr>
              <w:pStyle w:val="Tablelevel1bold"/>
              <w:rPr>
                <w:rFonts w:ascii="Calibri" w:hAnsi="Calibri"/>
                <w:b w:val="0"/>
                <w:sz w:val="22"/>
                <w:szCs w:val="22"/>
              </w:rPr>
            </w:pPr>
            <w:del w:id="1394" w:author="Jillian Carson-Jackson" w:date="2021-01-31T16:17:00Z">
              <w:r w:rsidRPr="003B629F" w:rsidDel="00CB04E4">
                <w:rPr>
                  <w:rFonts w:ascii="Calibri" w:hAnsi="Calibri"/>
                  <w:b w:val="0"/>
                  <w:sz w:val="22"/>
                  <w:szCs w:val="22"/>
                </w:rPr>
                <w:delText xml:space="preserve">Describe international maritime </w:delText>
              </w:r>
              <w:bookmarkEnd w:id="1383"/>
              <w:bookmarkEnd w:id="1384"/>
              <w:r w:rsidRPr="003B629F" w:rsidDel="00CB04E4">
                <w:rPr>
                  <w:rFonts w:ascii="Calibri" w:hAnsi="Calibri"/>
                  <w:b w:val="0"/>
                  <w:sz w:val="22"/>
                  <w:szCs w:val="22"/>
                </w:rPr>
                <w:delText xml:space="preserve">buoyage </w:delText>
              </w:r>
            </w:del>
          </w:p>
          <w:p w14:paraId="6FE88487" w14:textId="77777777" w:rsidR="001665A3" w:rsidRPr="003B629F" w:rsidRDefault="001665A3" w:rsidP="00B44492">
            <w:pPr>
              <w:pStyle w:val="Tablelevel2"/>
              <w:ind w:left="0"/>
              <w:rPr>
                <w:rFonts w:ascii="Calibri" w:hAnsi="Calibri"/>
                <w:sz w:val="22"/>
                <w:szCs w:val="22"/>
              </w:rPr>
            </w:pPr>
            <w:r w:rsidRPr="003B629F">
              <w:rPr>
                <w:rFonts w:ascii="Calibri" w:hAnsi="Calibri"/>
                <w:sz w:val="22"/>
                <w:szCs w:val="22"/>
              </w:rPr>
              <w:t>Introduction to the International Maritime Buoyage System</w:t>
            </w:r>
          </w:p>
          <w:p w14:paraId="4631283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Lateral systems (IALA A &amp; B)</w:t>
            </w:r>
          </w:p>
          <w:p w14:paraId="66E021C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Cardinal systems</w:t>
            </w:r>
          </w:p>
          <w:p w14:paraId="3F7D267D" w14:textId="555BF025" w:rsidR="001665A3" w:rsidRDefault="001665A3" w:rsidP="00152969">
            <w:pPr>
              <w:pStyle w:val="Tablelevel3"/>
              <w:rPr>
                <w:ins w:id="1395" w:author="Jillian Carson-Jackson" w:date="2021-01-31T16:16:00Z"/>
                <w:rFonts w:ascii="Calibri" w:hAnsi="Calibri"/>
                <w:sz w:val="22"/>
                <w:szCs w:val="22"/>
              </w:rPr>
            </w:pPr>
            <w:r w:rsidRPr="003B629F">
              <w:rPr>
                <w:rFonts w:ascii="Calibri" w:hAnsi="Calibri"/>
                <w:sz w:val="22"/>
                <w:szCs w:val="22"/>
              </w:rPr>
              <w:t>Implications of various systems</w:t>
            </w:r>
          </w:p>
          <w:p w14:paraId="4318A29E" w14:textId="0390164D" w:rsidR="00026484" w:rsidRPr="003B629F" w:rsidRDefault="00026484" w:rsidP="00152969">
            <w:pPr>
              <w:pStyle w:val="Tablelevel3"/>
              <w:rPr>
                <w:rFonts w:ascii="Calibri" w:hAnsi="Calibri"/>
                <w:sz w:val="22"/>
                <w:szCs w:val="22"/>
              </w:rPr>
            </w:pPr>
            <w:ins w:id="1396" w:author="Jillian Carson-Jackson" w:date="2021-01-31T16:16:00Z">
              <w:r>
                <w:rPr>
                  <w:rFonts w:ascii="Calibri" w:hAnsi="Calibri"/>
                  <w:sz w:val="22"/>
                  <w:szCs w:val="22"/>
                </w:rPr>
                <w:t>RACONS</w:t>
              </w:r>
            </w:ins>
          </w:p>
          <w:p w14:paraId="3F3A56A9" w14:textId="171054FA" w:rsidR="001665A3" w:rsidRPr="003B629F" w:rsidDel="00B44492" w:rsidRDefault="001665A3" w:rsidP="00152969">
            <w:pPr>
              <w:pStyle w:val="Tablelevel1bold"/>
              <w:rPr>
                <w:del w:id="1397" w:author="Jillian Carson-Jackson" w:date="2021-01-31T16:20:00Z"/>
                <w:rFonts w:ascii="Calibri" w:hAnsi="Calibri"/>
                <w:b w:val="0"/>
                <w:sz w:val="22"/>
                <w:szCs w:val="22"/>
              </w:rPr>
            </w:pPr>
            <w:del w:id="1398" w:author="Jillian Carson-Jackson" w:date="2021-01-31T16:20:00Z">
              <w:r w:rsidRPr="003B629F" w:rsidDel="00B44492">
                <w:rPr>
                  <w:rFonts w:ascii="Calibri" w:hAnsi="Calibri"/>
                  <w:b w:val="0"/>
                  <w:sz w:val="22"/>
                  <w:szCs w:val="22"/>
                </w:rPr>
                <w:delText>Regulations pertaining to buoyage systems</w:delText>
              </w:r>
            </w:del>
          </w:p>
          <w:p w14:paraId="3C1B75A6" w14:textId="348389A2" w:rsidR="001665A3" w:rsidRPr="003B629F" w:rsidRDefault="001665A3" w:rsidP="00B44492">
            <w:pPr>
              <w:pStyle w:val="Tablelevel2"/>
              <w:ind w:left="0"/>
              <w:rPr>
                <w:rFonts w:ascii="Calibri" w:hAnsi="Calibri"/>
                <w:sz w:val="22"/>
                <w:szCs w:val="22"/>
              </w:rPr>
            </w:pPr>
            <w:r w:rsidRPr="003B629F">
              <w:rPr>
                <w:rFonts w:ascii="Calibri" w:hAnsi="Calibri"/>
                <w:sz w:val="22"/>
                <w:szCs w:val="22"/>
              </w:rPr>
              <w:t>Characteristics of floating aids</w:t>
            </w:r>
            <w:ins w:id="1399" w:author="Jillian Carson-Jackson" w:date="2021-01-31T16:23:00Z">
              <w:r w:rsidR="001E7B30">
                <w:rPr>
                  <w:rFonts w:ascii="Calibri" w:hAnsi="Calibri"/>
                  <w:sz w:val="22"/>
                  <w:szCs w:val="22"/>
                </w:rPr>
                <w:t xml:space="preserve"> and Mobile AtoN (MAtoN)</w:t>
              </w:r>
            </w:ins>
          </w:p>
          <w:p w14:paraId="047D3C7F" w14:textId="653BBEC5" w:rsidR="001665A3" w:rsidRPr="003B629F" w:rsidDel="00B44492" w:rsidRDefault="001665A3" w:rsidP="00152969">
            <w:pPr>
              <w:pStyle w:val="Tablelevel3"/>
              <w:rPr>
                <w:del w:id="1400" w:author="Jillian Carson-Jackson" w:date="2021-01-31T16:21:00Z"/>
                <w:rFonts w:ascii="Calibri" w:hAnsi="Calibri"/>
                <w:sz w:val="22"/>
                <w:szCs w:val="22"/>
              </w:rPr>
            </w:pPr>
            <w:commentRangeStart w:id="1401"/>
            <w:del w:id="1402" w:author="Jillian Carson-Jackson" w:date="2021-01-31T16:21:00Z">
              <w:r w:rsidRPr="003B629F" w:rsidDel="00B44492">
                <w:rPr>
                  <w:rFonts w:ascii="Calibri" w:hAnsi="Calibri"/>
                  <w:sz w:val="22"/>
                  <w:szCs w:val="22"/>
                </w:rPr>
                <w:delText>Types of buoys</w:delText>
              </w:r>
            </w:del>
            <w:commentRangeEnd w:id="1401"/>
            <w:r w:rsidR="00B44492">
              <w:rPr>
                <w:rStyle w:val="CommentReference"/>
                <w:rFonts w:asciiTheme="minorHAnsi" w:eastAsiaTheme="minorHAnsi" w:hAnsiTheme="minorHAnsi"/>
                <w:lang w:eastAsia="en-GB"/>
              </w:rPr>
              <w:commentReference w:id="1401"/>
            </w:r>
          </w:p>
          <w:p w14:paraId="538689C9"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Placement of buoys</w:t>
            </w:r>
          </w:p>
          <w:p w14:paraId="6B60BFF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Fundamental rules for safe navigation</w:t>
            </w:r>
          </w:p>
          <w:p w14:paraId="79B0EEF8" w14:textId="159554E7" w:rsidR="001665A3" w:rsidRPr="003B629F" w:rsidRDefault="001665A3" w:rsidP="00152969">
            <w:pPr>
              <w:pStyle w:val="Tablelevel3"/>
              <w:rPr>
                <w:rFonts w:ascii="Calibri" w:hAnsi="Calibri"/>
                <w:sz w:val="22"/>
                <w:szCs w:val="22"/>
              </w:rPr>
            </w:pPr>
            <w:r w:rsidRPr="003B629F">
              <w:rPr>
                <w:rFonts w:ascii="Calibri" w:hAnsi="Calibri"/>
                <w:sz w:val="22"/>
                <w:szCs w:val="22"/>
              </w:rPr>
              <w:t xml:space="preserve">Chart symbols and abbreviations </w:t>
            </w:r>
            <w:del w:id="1403" w:author="Jillian Carson-Jackson" w:date="2021-01-31T16:21:00Z">
              <w:r w:rsidRPr="003B629F" w:rsidDel="00B44492">
                <w:rPr>
                  <w:rFonts w:ascii="Calibri" w:hAnsi="Calibri"/>
                  <w:sz w:val="22"/>
                  <w:szCs w:val="22"/>
                </w:rPr>
                <w:delText>for floating aids</w:delText>
              </w:r>
            </w:del>
          </w:p>
          <w:p w14:paraId="13CC9FB3" w14:textId="1D6BD2A1" w:rsidR="001665A3" w:rsidRPr="003B629F" w:rsidRDefault="001665A3" w:rsidP="00152969">
            <w:pPr>
              <w:pStyle w:val="Tablelevel3"/>
              <w:rPr>
                <w:rFonts w:ascii="Calibri" w:hAnsi="Calibri"/>
                <w:sz w:val="22"/>
                <w:szCs w:val="22"/>
              </w:rPr>
            </w:pPr>
            <w:r w:rsidRPr="003B629F">
              <w:rPr>
                <w:rFonts w:ascii="Calibri" w:hAnsi="Calibri"/>
                <w:sz w:val="22"/>
                <w:szCs w:val="22"/>
              </w:rPr>
              <w:t xml:space="preserve">Numbering of </w:t>
            </w:r>
            <w:del w:id="1404" w:author="Jillian Carson-Jackson" w:date="2021-01-31T16:21:00Z">
              <w:r w:rsidRPr="003B629F" w:rsidDel="00B44492">
                <w:rPr>
                  <w:rFonts w:ascii="Calibri" w:hAnsi="Calibri"/>
                  <w:sz w:val="22"/>
                  <w:szCs w:val="22"/>
                </w:rPr>
                <w:delText>aids</w:delText>
              </w:r>
            </w:del>
            <w:ins w:id="1405" w:author="Jillian Carson-Jackson" w:date="2021-01-31T16:21:00Z">
              <w:r w:rsidR="00B44492">
                <w:rPr>
                  <w:rFonts w:ascii="Calibri" w:hAnsi="Calibri"/>
                  <w:sz w:val="22"/>
                  <w:szCs w:val="22"/>
                </w:rPr>
                <w:t>AtoN</w:t>
              </w:r>
            </w:ins>
          </w:p>
          <w:p w14:paraId="2C175664" w14:textId="64984C7B" w:rsidR="001665A3" w:rsidRPr="003B629F" w:rsidDel="00B44492" w:rsidRDefault="001665A3" w:rsidP="00152969">
            <w:pPr>
              <w:pStyle w:val="Tablelevel3"/>
              <w:rPr>
                <w:del w:id="1406" w:author="Jillian Carson-Jackson" w:date="2021-01-31T16:21:00Z"/>
                <w:rFonts w:ascii="Calibri" w:hAnsi="Calibri"/>
                <w:sz w:val="22"/>
                <w:szCs w:val="22"/>
              </w:rPr>
            </w:pPr>
            <w:commentRangeStart w:id="1407"/>
            <w:del w:id="1408" w:author="Jillian Carson-Jackson" w:date="2021-01-31T16:21:00Z">
              <w:r w:rsidRPr="003B629F" w:rsidDel="00B44492">
                <w:rPr>
                  <w:rFonts w:ascii="Calibri" w:hAnsi="Calibri"/>
                  <w:sz w:val="22"/>
                  <w:szCs w:val="22"/>
                </w:rPr>
                <w:delText>Topmarks</w:delText>
              </w:r>
            </w:del>
            <w:commentRangeEnd w:id="1407"/>
            <w:r w:rsidR="00B44492">
              <w:rPr>
                <w:rStyle w:val="CommentReference"/>
                <w:rFonts w:asciiTheme="minorHAnsi" w:eastAsiaTheme="minorHAnsi" w:hAnsiTheme="minorHAnsi"/>
                <w:lang w:eastAsia="en-GB"/>
              </w:rPr>
              <w:commentReference w:id="1407"/>
            </w:r>
          </w:p>
          <w:p w14:paraId="165A154B" w14:textId="77777777" w:rsidR="001665A3" w:rsidRPr="003B629F" w:rsidRDefault="001665A3" w:rsidP="00143907">
            <w:pPr>
              <w:pStyle w:val="Tablelevel2"/>
              <w:ind w:left="0"/>
              <w:rPr>
                <w:rFonts w:ascii="Calibri" w:hAnsi="Calibri"/>
                <w:sz w:val="22"/>
                <w:szCs w:val="22"/>
              </w:rPr>
            </w:pPr>
            <w:r w:rsidRPr="003B629F">
              <w:rPr>
                <w:rFonts w:ascii="Calibri" w:hAnsi="Calibri"/>
                <w:sz w:val="22"/>
                <w:szCs w:val="22"/>
              </w:rPr>
              <w:t>Characteristics of fixed aids</w:t>
            </w:r>
          </w:p>
          <w:p w14:paraId="18EFA55B"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Day beacons</w:t>
            </w:r>
          </w:p>
          <w:p w14:paraId="3CA755FF"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Light stations</w:t>
            </w:r>
          </w:p>
          <w:p w14:paraId="7A9AEB7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Ranges</w:t>
            </w:r>
          </w:p>
          <w:p w14:paraId="2448B15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Sector lights</w:t>
            </w:r>
          </w:p>
          <w:p w14:paraId="13C82090"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Leading lights</w:t>
            </w:r>
          </w:p>
          <w:p w14:paraId="7F95F280"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Fog signals</w:t>
            </w:r>
          </w:p>
        </w:tc>
        <w:tc>
          <w:tcPr>
            <w:tcW w:w="2551" w:type="dxa"/>
          </w:tcPr>
          <w:p w14:paraId="36850F90" w14:textId="77777777" w:rsidR="001665A3" w:rsidRPr="003B629F" w:rsidRDefault="001665A3" w:rsidP="00152969">
            <w:pPr>
              <w:pStyle w:val="Tablelevel1bold"/>
              <w:jc w:val="center"/>
              <w:rPr>
                <w:rFonts w:ascii="Calibri" w:hAnsi="Calibri"/>
                <w:b w:val="0"/>
                <w:sz w:val="22"/>
                <w:szCs w:val="22"/>
              </w:rPr>
            </w:pPr>
          </w:p>
          <w:p w14:paraId="29B2D2EB"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R43</w:t>
            </w:r>
          </w:p>
          <w:p w14:paraId="4C523F69" w14:textId="77777777" w:rsidR="001665A3" w:rsidRPr="003B629F" w:rsidRDefault="001665A3" w:rsidP="00152969">
            <w:pPr>
              <w:pStyle w:val="Tablelevel3"/>
              <w:ind w:left="0"/>
              <w:jc w:val="center"/>
              <w:rPr>
                <w:rFonts w:ascii="Calibri" w:hAnsi="Calibri"/>
                <w:sz w:val="22"/>
                <w:szCs w:val="22"/>
              </w:rPr>
            </w:pPr>
          </w:p>
          <w:p w14:paraId="0A578846" w14:textId="77777777" w:rsidR="001665A3" w:rsidRPr="003B629F" w:rsidRDefault="001665A3" w:rsidP="00152969">
            <w:pPr>
              <w:pStyle w:val="Tablelevel3"/>
              <w:ind w:left="0"/>
              <w:jc w:val="center"/>
              <w:rPr>
                <w:rFonts w:ascii="Calibri" w:hAnsi="Calibri"/>
                <w:sz w:val="22"/>
                <w:szCs w:val="22"/>
              </w:rPr>
            </w:pPr>
          </w:p>
          <w:p w14:paraId="5B1392D6" w14:textId="77777777" w:rsidR="001665A3" w:rsidRPr="003B629F" w:rsidRDefault="001665A3" w:rsidP="00152969">
            <w:pPr>
              <w:pStyle w:val="Tablelevel3"/>
              <w:ind w:left="0"/>
              <w:jc w:val="center"/>
              <w:rPr>
                <w:rFonts w:ascii="Calibri" w:hAnsi="Calibri"/>
                <w:sz w:val="22"/>
                <w:szCs w:val="22"/>
              </w:rPr>
            </w:pPr>
          </w:p>
          <w:p w14:paraId="18F4F86E" w14:textId="77777777" w:rsidR="001665A3" w:rsidRPr="003B629F" w:rsidRDefault="001665A3" w:rsidP="00152969">
            <w:pPr>
              <w:pStyle w:val="Tablelevel1bold"/>
              <w:jc w:val="center"/>
              <w:rPr>
                <w:rFonts w:ascii="Calibri" w:hAnsi="Calibri"/>
                <w:b w:val="0"/>
                <w:sz w:val="22"/>
                <w:szCs w:val="22"/>
              </w:rPr>
            </w:pPr>
          </w:p>
          <w:p w14:paraId="08EB61E4"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w:t>
            </w:r>
          </w:p>
          <w:p w14:paraId="491717B5" w14:textId="77777777" w:rsidR="001665A3" w:rsidRPr="003B629F" w:rsidRDefault="001665A3" w:rsidP="00152969">
            <w:pPr>
              <w:pStyle w:val="Tablelevel3"/>
              <w:ind w:left="0"/>
              <w:jc w:val="center"/>
              <w:rPr>
                <w:rFonts w:ascii="Calibri" w:hAnsi="Calibri"/>
                <w:sz w:val="22"/>
                <w:szCs w:val="22"/>
              </w:rPr>
            </w:pPr>
          </w:p>
          <w:p w14:paraId="15F55738" w14:textId="77777777" w:rsidR="001665A3" w:rsidRPr="003B629F" w:rsidRDefault="001665A3" w:rsidP="00152969">
            <w:pPr>
              <w:pStyle w:val="Tablelevel3"/>
              <w:ind w:left="0"/>
              <w:jc w:val="center"/>
              <w:rPr>
                <w:rFonts w:ascii="Calibri" w:hAnsi="Calibri"/>
                <w:sz w:val="22"/>
                <w:szCs w:val="22"/>
              </w:rPr>
            </w:pPr>
          </w:p>
          <w:p w14:paraId="001FB85E" w14:textId="77777777" w:rsidR="001665A3" w:rsidRPr="003B629F" w:rsidRDefault="001665A3" w:rsidP="00152969">
            <w:pPr>
              <w:pStyle w:val="Tablelevel3"/>
              <w:ind w:left="0"/>
              <w:jc w:val="center"/>
              <w:rPr>
                <w:rFonts w:ascii="Calibri" w:hAnsi="Calibri"/>
                <w:sz w:val="22"/>
                <w:szCs w:val="22"/>
              </w:rPr>
            </w:pPr>
          </w:p>
          <w:p w14:paraId="5BF0AA64" w14:textId="77777777" w:rsidR="001665A3" w:rsidRPr="003B629F" w:rsidRDefault="001665A3" w:rsidP="00152969">
            <w:pPr>
              <w:pStyle w:val="Tablelevel3"/>
              <w:ind w:left="0"/>
              <w:jc w:val="center"/>
              <w:rPr>
                <w:rFonts w:ascii="Calibri" w:hAnsi="Calibri"/>
                <w:sz w:val="22"/>
                <w:szCs w:val="22"/>
              </w:rPr>
            </w:pPr>
          </w:p>
          <w:p w14:paraId="3AC599AB" w14:textId="77777777" w:rsidR="001665A3" w:rsidRPr="003B629F" w:rsidRDefault="001665A3" w:rsidP="00152969">
            <w:pPr>
              <w:pStyle w:val="Tablelevel3"/>
              <w:ind w:left="0"/>
              <w:jc w:val="center"/>
              <w:rPr>
                <w:rFonts w:ascii="Calibri" w:hAnsi="Calibri"/>
                <w:sz w:val="22"/>
                <w:szCs w:val="22"/>
              </w:rPr>
            </w:pPr>
          </w:p>
          <w:p w14:paraId="49A50718" w14:textId="77777777" w:rsidR="001665A3" w:rsidRPr="003B629F" w:rsidRDefault="001665A3" w:rsidP="00152969">
            <w:pPr>
              <w:pStyle w:val="Tablelevel3"/>
              <w:ind w:left="0"/>
              <w:jc w:val="center"/>
              <w:rPr>
                <w:rFonts w:ascii="Calibri" w:hAnsi="Calibri"/>
                <w:sz w:val="22"/>
                <w:szCs w:val="22"/>
              </w:rPr>
            </w:pPr>
          </w:p>
          <w:p w14:paraId="5B0DF29E"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R42</w:t>
            </w:r>
          </w:p>
        </w:tc>
        <w:tc>
          <w:tcPr>
            <w:tcW w:w="2694" w:type="dxa"/>
          </w:tcPr>
          <w:p w14:paraId="41217B81" w14:textId="77777777" w:rsidR="001665A3" w:rsidRPr="003B629F" w:rsidRDefault="001665A3" w:rsidP="00152969">
            <w:pPr>
              <w:pStyle w:val="Tablelevel1bold"/>
              <w:jc w:val="center"/>
              <w:rPr>
                <w:rFonts w:ascii="Calibri" w:hAnsi="Calibri"/>
                <w:b w:val="0"/>
                <w:sz w:val="22"/>
                <w:szCs w:val="22"/>
              </w:rPr>
            </w:pPr>
          </w:p>
          <w:p w14:paraId="3C8BD11D"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A1, A2</w:t>
            </w:r>
          </w:p>
        </w:tc>
      </w:tr>
      <w:tr w:rsidR="001665A3" w:rsidRPr="003B629F" w14:paraId="2EA129E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05B32F2" w14:textId="5D4A063E" w:rsidR="00EB3A38" w:rsidRDefault="00EB3A38" w:rsidP="00152969">
            <w:pPr>
              <w:pStyle w:val="Tablelevel1bold"/>
              <w:rPr>
                <w:ins w:id="1409" w:author="Jillian Carson-Jackson" w:date="2021-01-31T16:23:00Z"/>
                <w:rFonts w:ascii="Calibri" w:hAnsi="Calibri"/>
                <w:b w:val="0"/>
                <w:sz w:val="22"/>
                <w:szCs w:val="22"/>
              </w:rPr>
            </w:pPr>
            <w:bookmarkStart w:id="1410" w:name="_Toc446917391"/>
            <w:bookmarkStart w:id="1411" w:name="_Toc111617448"/>
            <w:ins w:id="1412" w:author="Jillian Carson-Jackson" w:date="2021-01-31T16:23:00Z">
              <w:r>
                <w:rPr>
                  <w:rFonts w:ascii="Calibri" w:hAnsi="Calibri"/>
                  <w:b w:val="0"/>
                  <w:sz w:val="22"/>
                  <w:szCs w:val="22"/>
                </w:rPr>
                <w:t>Characteristics of Virtual AtoN</w:t>
              </w:r>
            </w:ins>
          </w:p>
          <w:p w14:paraId="7BDE6098" w14:textId="6A086FF1" w:rsidR="001E7B30" w:rsidRDefault="001E7B30" w:rsidP="001E7B30">
            <w:pPr>
              <w:pStyle w:val="Tablelevel1bold"/>
              <w:ind w:left="427"/>
              <w:rPr>
                <w:ins w:id="1413" w:author="Jillian Carson-Jackson" w:date="2021-01-31T16:23:00Z"/>
                <w:rFonts w:ascii="Calibri" w:hAnsi="Calibri"/>
                <w:b w:val="0"/>
                <w:sz w:val="22"/>
                <w:szCs w:val="22"/>
              </w:rPr>
            </w:pPr>
            <w:ins w:id="1414" w:author="Jillian Carson-Jackson" w:date="2021-01-31T16:24:00Z">
              <w:r>
                <w:rPr>
                  <w:rFonts w:ascii="Calibri" w:hAnsi="Calibri"/>
                  <w:b w:val="0"/>
                  <w:sz w:val="22"/>
                  <w:szCs w:val="22"/>
                </w:rPr>
                <w:t>Types and use of Virtual AtoN</w:t>
              </w:r>
            </w:ins>
          </w:p>
          <w:p w14:paraId="316A0592" w14:textId="097388FE" w:rsidR="001665A3" w:rsidRPr="00893A14" w:rsidDel="00EB3A38" w:rsidRDefault="001665A3" w:rsidP="00152969">
            <w:pPr>
              <w:pStyle w:val="Tablelevel1bold"/>
              <w:rPr>
                <w:del w:id="1415" w:author="Jillian Carson-Jackson" w:date="2021-01-31T16:22:00Z"/>
                <w:rFonts w:ascii="Calibri" w:hAnsi="Calibri"/>
                <w:sz w:val="22"/>
                <w:szCs w:val="22"/>
              </w:rPr>
            </w:pPr>
            <w:commentRangeStart w:id="1416"/>
            <w:del w:id="1417" w:author="Jillian Carson-Jackson" w:date="2021-01-31T16:22:00Z">
              <w:r w:rsidRPr="00893A14" w:rsidDel="00EB3A38">
                <w:rPr>
                  <w:rFonts w:ascii="Calibri" w:hAnsi="Calibri"/>
                  <w:b w:val="0"/>
                  <w:sz w:val="22"/>
                  <w:szCs w:val="22"/>
                </w:rPr>
                <w:delText>Explain the functions of radar beacons</w:delText>
              </w:r>
              <w:bookmarkEnd w:id="1410"/>
              <w:bookmarkEnd w:id="1411"/>
              <w:commentRangeEnd w:id="1416"/>
              <w:r w:rsidR="00BC0309" w:rsidDel="00EB3A38">
                <w:rPr>
                  <w:rStyle w:val="CommentReference"/>
                  <w:rFonts w:asciiTheme="minorHAnsi" w:eastAsiaTheme="minorHAnsi" w:hAnsiTheme="minorHAnsi"/>
                  <w:b w:val="0"/>
                </w:rPr>
                <w:commentReference w:id="1416"/>
              </w:r>
            </w:del>
          </w:p>
          <w:p w14:paraId="4B648E0D" w14:textId="2C87F4D1" w:rsidR="001665A3" w:rsidRPr="00893A14" w:rsidDel="00026484" w:rsidRDefault="001665A3" w:rsidP="00152969">
            <w:pPr>
              <w:pStyle w:val="Tablelevel2"/>
              <w:rPr>
                <w:del w:id="1418" w:author="Jillian Carson-Jackson" w:date="2021-01-31T16:16:00Z"/>
                <w:rFonts w:ascii="Calibri" w:hAnsi="Calibri"/>
                <w:sz w:val="22"/>
                <w:szCs w:val="22"/>
              </w:rPr>
            </w:pPr>
            <w:del w:id="1419" w:author="Jillian Carson-Jackson" w:date="2021-01-31T16:16:00Z">
              <w:r w:rsidRPr="00893A14" w:rsidDel="00026484">
                <w:rPr>
                  <w:rFonts w:ascii="Calibri" w:hAnsi="Calibri"/>
                  <w:sz w:val="22"/>
                  <w:szCs w:val="22"/>
                </w:rPr>
                <w:delText>Introduction to radar beacons (RACONS /Ramarks)</w:delText>
              </w:r>
            </w:del>
          </w:p>
          <w:p w14:paraId="6BAA64A8" w14:textId="65AC1B39" w:rsidR="001665A3" w:rsidRPr="00893A14" w:rsidDel="00026484" w:rsidRDefault="001665A3" w:rsidP="00152969">
            <w:pPr>
              <w:pStyle w:val="Tablelevel3"/>
              <w:rPr>
                <w:del w:id="1420" w:author="Jillian Carson-Jackson" w:date="2021-01-31T16:16:00Z"/>
                <w:rFonts w:ascii="Calibri" w:hAnsi="Calibri"/>
                <w:sz w:val="22"/>
                <w:szCs w:val="22"/>
              </w:rPr>
            </w:pPr>
            <w:del w:id="1421" w:author="Jillian Carson-Jackson" w:date="2021-01-31T16:16:00Z">
              <w:r w:rsidRPr="00893A14" w:rsidDel="00026484">
                <w:rPr>
                  <w:rFonts w:ascii="Calibri" w:hAnsi="Calibri"/>
                  <w:sz w:val="22"/>
                  <w:szCs w:val="22"/>
                </w:rPr>
                <w:delText>Purpose</w:delText>
              </w:r>
            </w:del>
          </w:p>
          <w:p w14:paraId="02E47C5E" w14:textId="2D611363" w:rsidR="001665A3" w:rsidRPr="00893A14" w:rsidDel="00026484" w:rsidRDefault="001665A3" w:rsidP="00152969">
            <w:pPr>
              <w:pStyle w:val="Tablelevel3"/>
              <w:rPr>
                <w:del w:id="1422" w:author="Jillian Carson-Jackson" w:date="2021-01-31T16:16:00Z"/>
                <w:rFonts w:ascii="Calibri" w:hAnsi="Calibri"/>
                <w:sz w:val="22"/>
                <w:szCs w:val="22"/>
              </w:rPr>
            </w:pPr>
            <w:del w:id="1423" w:author="Jillian Carson-Jackson" w:date="2021-01-31T16:16:00Z">
              <w:r w:rsidRPr="00893A14" w:rsidDel="00026484">
                <w:rPr>
                  <w:rFonts w:ascii="Calibri" w:hAnsi="Calibri"/>
                  <w:sz w:val="22"/>
                  <w:szCs w:val="22"/>
                </w:rPr>
                <w:delText>Special characteristics</w:delText>
              </w:r>
            </w:del>
          </w:p>
          <w:p w14:paraId="1283D507" w14:textId="0589FF06" w:rsidR="001665A3" w:rsidRPr="00893A14" w:rsidDel="00026484" w:rsidRDefault="001665A3" w:rsidP="00152969">
            <w:pPr>
              <w:pStyle w:val="Tablelevel3"/>
              <w:rPr>
                <w:del w:id="1424" w:author="Jillian Carson-Jackson" w:date="2021-01-31T16:16:00Z"/>
                <w:rFonts w:ascii="Calibri" w:hAnsi="Calibri"/>
                <w:sz w:val="22"/>
                <w:szCs w:val="22"/>
              </w:rPr>
            </w:pPr>
            <w:del w:id="1425" w:author="Jillian Carson-Jackson" w:date="2021-01-31T16:16:00Z">
              <w:r w:rsidRPr="00893A14" w:rsidDel="00026484">
                <w:rPr>
                  <w:rFonts w:ascii="Calibri" w:hAnsi="Calibri"/>
                  <w:sz w:val="22"/>
                  <w:szCs w:val="22"/>
                </w:rPr>
                <w:delText>Recognition and identification</w:delText>
              </w:r>
            </w:del>
          </w:p>
          <w:p w14:paraId="66902DD5" w14:textId="6D26A8B6" w:rsidR="001665A3" w:rsidRPr="00893A14" w:rsidDel="00026484" w:rsidRDefault="001665A3" w:rsidP="00152969">
            <w:pPr>
              <w:pStyle w:val="Tablelevel2"/>
              <w:rPr>
                <w:del w:id="1426" w:author="Jillian Carson-Jackson" w:date="2021-01-31T16:16:00Z"/>
                <w:rFonts w:ascii="Calibri" w:hAnsi="Calibri"/>
                <w:sz w:val="22"/>
                <w:szCs w:val="22"/>
              </w:rPr>
            </w:pPr>
            <w:del w:id="1427" w:author="Jillian Carson-Jackson" w:date="2021-01-31T16:16:00Z">
              <w:r w:rsidRPr="00893A14" w:rsidDel="00026484">
                <w:rPr>
                  <w:rFonts w:ascii="Calibri" w:hAnsi="Calibri"/>
                  <w:sz w:val="22"/>
                  <w:szCs w:val="22"/>
                </w:rPr>
                <w:delText>Implications of radar beacons (RACONS/Ramarks)</w:delText>
              </w:r>
            </w:del>
          </w:p>
          <w:p w14:paraId="443B2F60" w14:textId="06E2842A" w:rsidR="001665A3" w:rsidRPr="00893A14" w:rsidDel="00026484" w:rsidRDefault="001665A3" w:rsidP="00152969">
            <w:pPr>
              <w:pStyle w:val="Tablelevel3"/>
              <w:rPr>
                <w:del w:id="1428" w:author="Jillian Carson-Jackson" w:date="2021-01-31T16:16:00Z"/>
                <w:rFonts w:ascii="Calibri" w:hAnsi="Calibri"/>
                <w:sz w:val="22"/>
                <w:szCs w:val="22"/>
              </w:rPr>
            </w:pPr>
            <w:del w:id="1429" w:author="Jillian Carson-Jackson" w:date="2021-01-31T16:16:00Z">
              <w:r w:rsidRPr="00893A14" w:rsidDel="00026484">
                <w:rPr>
                  <w:rFonts w:ascii="Calibri" w:hAnsi="Calibri"/>
                  <w:sz w:val="22"/>
                  <w:szCs w:val="22"/>
                </w:rPr>
                <w:delText>Limitations</w:delText>
              </w:r>
            </w:del>
          </w:p>
          <w:p w14:paraId="2D955E67" w14:textId="3AF4E4F3" w:rsidR="001665A3" w:rsidRPr="00893A14" w:rsidRDefault="001665A3" w:rsidP="00152969">
            <w:pPr>
              <w:pStyle w:val="Tablelevel3"/>
              <w:rPr>
                <w:rFonts w:ascii="Calibri" w:hAnsi="Calibri"/>
                <w:sz w:val="22"/>
                <w:szCs w:val="22"/>
              </w:rPr>
            </w:pPr>
            <w:del w:id="1430" w:author="Jillian Carson-Jackson" w:date="2021-01-31T16:16:00Z">
              <w:r w:rsidRPr="00893A14" w:rsidDel="00026484">
                <w:rPr>
                  <w:rFonts w:ascii="Calibri" w:hAnsi="Calibri"/>
                  <w:sz w:val="22"/>
                  <w:szCs w:val="22"/>
                </w:rPr>
                <w:delText>Users</w:delText>
              </w:r>
            </w:del>
          </w:p>
        </w:tc>
        <w:tc>
          <w:tcPr>
            <w:tcW w:w="2551" w:type="dxa"/>
          </w:tcPr>
          <w:p w14:paraId="565357CE" w14:textId="77777777" w:rsidR="001665A3" w:rsidRPr="003B629F" w:rsidRDefault="001665A3" w:rsidP="00152969">
            <w:pPr>
              <w:pStyle w:val="Tablelevel1bold"/>
              <w:jc w:val="center"/>
              <w:rPr>
                <w:rFonts w:ascii="Calibri" w:hAnsi="Calibri"/>
                <w:b w:val="0"/>
                <w:sz w:val="22"/>
                <w:szCs w:val="22"/>
              </w:rPr>
            </w:pPr>
            <w:r w:rsidRPr="00893A14">
              <w:rPr>
                <w:rFonts w:ascii="Calibri" w:hAnsi="Calibri"/>
                <w:b w:val="0"/>
                <w:sz w:val="22"/>
                <w:szCs w:val="22"/>
              </w:rPr>
              <w:t>R42, R34,</w:t>
            </w:r>
            <w:r w:rsidRPr="003B629F">
              <w:rPr>
                <w:rFonts w:ascii="Calibri" w:hAnsi="Calibri"/>
                <w:b w:val="0"/>
                <w:sz w:val="22"/>
                <w:szCs w:val="22"/>
              </w:rPr>
              <w:t xml:space="preserve"> </w:t>
            </w:r>
          </w:p>
        </w:tc>
        <w:tc>
          <w:tcPr>
            <w:tcW w:w="2694" w:type="dxa"/>
          </w:tcPr>
          <w:p w14:paraId="565C5120" w14:textId="77777777" w:rsidR="001665A3" w:rsidRPr="003B629F" w:rsidRDefault="001665A3" w:rsidP="00152969">
            <w:pPr>
              <w:pStyle w:val="Tablelevel1bold"/>
              <w:jc w:val="center"/>
              <w:rPr>
                <w:rFonts w:ascii="Calibri" w:hAnsi="Calibri"/>
                <w:b w:val="0"/>
                <w:sz w:val="22"/>
                <w:szCs w:val="22"/>
              </w:rPr>
            </w:pPr>
          </w:p>
        </w:tc>
      </w:tr>
      <w:tr w:rsidR="00EB3A38" w:rsidRPr="003B629F" w14:paraId="1C425CE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431" w:author="Jillian Carson-Jackson" w:date="2021-01-31T16:23:00Z"/>
        </w:trPr>
        <w:tc>
          <w:tcPr>
            <w:tcW w:w="8897" w:type="dxa"/>
          </w:tcPr>
          <w:p w14:paraId="55E374C0" w14:textId="5168F3F3" w:rsidR="00EB3A38" w:rsidRPr="001E7B30" w:rsidDel="00EB3A38" w:rsidRDefault="00EB3A38" w:rsidP="00152969">
            <w:pPr>
              <w:pStyle w:val="Tablelevel1bold"/>
              <w:rPr>
                <w:ins w:id="1432" w:author="Jillian Carson-Jackson" w:date="2021-01-31T16:23:00Z"/>
                <w:rFonts w:ascii="Calibri" w:hAnsi="Calibri"/>
                <w:bCs/>
                <w:sz w:val="22"/>
                <w:szCs w:val="22"/>
              </w:rPr>
            </w:pPr>
            <w:ins w:id="1433" w:author="Jillian Carson-Jackson" w:date="2021-01-31T16:23:00Z">
              <w:r w:rsidRPr="001E7B30">
                <w:rPr>
                  <w:rFonts w:ascii="Calibri" w:hAnsi="Calibri"/>
                  <w:bCs/>
                  <w:sz w:val="22"/>
                  <w:szCs w:val="22"/>
                </w:rPr>
                <w:t xml:space="preserve">Position, Navigation and Timing </w:t>
              </w:r>
            </w:ins>
          </w:p>
        </w:tc>
        <w:tc>
          <w:tcPr>
            <w:tcW w:w="2551" w:type="dxa"/>
          </w:tcPr>
          <w:p w14:paraId="1202C132" w14:textId="77777777" w:rsidR="00EB3A38" w:rsidRPr="00893A14" w:rsidRDefault="00EB3A38" w:rsidP="00152969">
            <w:pPr>
              <w:pStyle w:val="Tablelevel1bold"/>
              <w:jc w:val="center"/>
              <w:rPr>
                <w:ins w:id="1434" w:author="Jillian Carson-Jackson" w:date="2021-01-31T16:23:00Z"/>
                <w:rFonts w:ascii="Calibri" w:hAnsi="Calibri"/>
                <w:b w:val="0"/>
                <w:sz w:val="22"/>
                <w:szCs w:val="22"/>
              </w:rPr>
            </w:pPr>
          </w:p>
        </w:tc>
        <w:tc>
          <w:tcPr>
            <w:tcW w:w="2694" w:type="dxa"/>
          </w:tcPr>
          <w:p w14:paraId="0EBA4DAB" w14:textId="77777777" w:rsidR="00EB3A38" w:rsidRPr="003B629F" w:rsidRDefault="00EB3A38" w:rsidP="00152969">
            <w:pPr>
              <w:pStyle w:val="Tablelevel1bold"/>
              <w:jc w:val="center"/>
              <w:rPr>
                <w:ins w:id="1435" w:author="Jillian Carson-Jackson" w:date="2021-01-31T16:23:00Z"/>
                <w:rFonts w:ascii="Calibri" w:hAnsi="Calibri"/>
                <w:b w:val="0"/>
                <w:sz w:val="22"/>
                <w:szCs w:val="22"/>
              </w:rPr>
            </w:pPr>
          </w:p>
        </w:tc>
      </w:tr>
      <w:tr w:rsidR="001E7B30" w:rsidRPr="003B629F" w14:paraId="687E318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436" w:author="Jillian Carson-Jackson" w:date="2021-01-31T16:24:00Z"/>
        </w:trPr>
        <w:tc>
          <w:tcPr>
            <w:tcW w:w="8897" w:type="dxa"/>
          </w:tcPr>
          <w:p w14:paraId="5B84BB2F" w14:textId="41647642" w:rsidR="001E7B30" w:rsidRPr="001E7B30" w:rsidRDefault="00CE5FF5" w:rsidP="00152969">
            <w:pPr>
              <w:pStyle w:val="Tablelevel1bold"/>
              <w:rPr>
                <w:ins w:id="1437" w:author="Jillian Carson-Jackson" w:date="2021-01-31T16:24:00Z"/>
                <w:rFonts w:ascii="Calibri" w:hAnsi="Calibri"/>
                <w:i/>
                <w:iCs/>
                <w:sz w:val="22"/>
                <w:szCs w:val="22"/>
              </w:rPr>
            </w:pPr>
            <w:ins w:id="1438" w:author="Jillian Carson-Jackson" w:date="2021-01-31T16:36:00Z">
              <w:r>
                <w:rPr>
                  <w:rFonts w:ascii="Calibri" w:hAnsi="Calibri"/>
                  <w:b w:val="0"/>
                  <w:i/>
                  <w:iCs/>
                  <w:sz w:val="22"/>
                  <w:szCs w:val="22"/>
                </w:rPr>
                <w:t>Describe</w:t>
              </w:r>
            </w:ins>
            <w:ins w:id="1439" w:author="Jillian Carson-Jackson" w:date="2021-01-31T16:37:00Z">
              <w:r>
                <w:rPr>
                  <w:rFonts w:ascii="Calibri" w:hAnsi="Calibri"/>
                  <w:b w:val="0"/>
                  <w:i/>
                  <w:iCs/>
                  <w:sz w:val="22"/>
                  <w:szCs w:val="22"/>
                </w:rPr>
                <w:t xml:space="preserve"> the role of</w:t>
              </w:r>
            </w:ins>
            <w:ins w:id="1440" w:author="Jillian Carson-Jackson" w:date="2021-01-31T16:24:00Z">
              <w:r w:rsidR="001E7B30" w:rsidRPr="001E7B30">
                <w:rPr>
                  <w:rFonts w:ascii="Calibri" w:hAnsi="Calibri"/>
                  <w:b w:val="0"/>
                  <w:i/>
                  <w:iCs/>
                  <w:sz w:val="22"/>
                  <w:szCs w:val="22"/>
                </w:rPr>
                <w:t xml:space="preserve"> position, </w:t>
              </w:r>
            </w:ins>
            <w:ins w:id="1441" w:author="Jillian Carson-Jackson" w:date="2021-01-31T16:25:00Z">
              <w:r w:rsidR="001E7B30" w:rsidRPr="001E7B30">
                <w:rPr>
                  <w:rFonts w:ascii="Calibri" w:hAnsi="Calibri"/>
                  <w:b w:val="0"/>
                  <w:i/>
                  <w:iCs/>
                  <w:sz w:val="22"/>
                  <w:szCs w:val="22"/>
                </w:rPr>
                <w:t>navigation,</w:t>
              </w:r>
            </w:ins>
            <w:ins w:id="1442" w:author="Jillian Carson-Jackson" w:date="2021-01-31T16:24:00Z">
              <w:r w:rsidR="001E7B30" w:rsidRPr="001E7B30">
                <w:rPr>
                  <w:rFonts w:ascii="Calibri" w:hAnsi="Calibri"/>
                  <w:b w:val="0"/>
                  <w:i/>
                  <w:iCs/>
                  <w:sz w:val="22"/>
                  <w:szCs w:val="22"/>
                </w:rPr>
                <w:t xml:space="preserve"> and timing (PNT)</w:t>
              </w:r>
            </w:ins>
            <w:ins w:id="1443" w:author="Jillian Carson-Jackson" w:date="2021-01-31T16:37:00Z">
              <w:r>
                <w:rPr>
                  <w:rFonts w:ascii="Calibri" w:hAnsi="Calibri"/>
                  <w:b w:val="0"/>
                  <w:i/>
                  <w:iCs/>
                  <w:sz w:val="22"/>
                  <w:szCs w:val="22"/>
                </w:rPr>
                <w:t xml:space="preserve"> in safe</w:t>
              </w:r>
              <w:r w:rsidR="004156F7">
                <w:rPr>
                  <w:rFonts w:ascii="Calibri" w:hAnsi="Calibri"/>
                  <w:b w:val="0"/>
                  <w:i/>
                  <w:iCs/>
                  <w:sz w:val="22"/>
                  <w:szCs w:val="22"/>
                </w:rPr>
                <w:t xml:space="preserve">, efficient and pollution free transits. </w:t>
              </w:r>
            </w:ins>
          </w:p>
        </w:tc>
        <w:tc>
          <w:tcPr>
            <w:tcW w:w="2551" w:type="dxa"/>
          </w:tcPr>
          <w:p w14:paraId="0E0DECA5" w14:textId="77777777" w:rsidR="001E7B30" w:rsidRPr="00893A14" w:rsidRDefault="001E7B30" w:rsidP="00152969">
            <w:pPr>
              <w:pStyle w:val="Tablelevel1bold"/>
              <w:jc w:val="center"/>
              <w:rPr>
                <w:ins w:id="1444" w:author="Jillian Carson-Jackson" w:date="2021-01-31T16:24:00Z"/>
                <w:rFonts w:ascii="Calibri" w:hAnsi="Calibri"/>
                <w:b w:val="0"/>
                <w:sz w:val="22"/>
                <w:szCs w:val="22"/>
              </w:rPr>
            </w:pPr>
          </w:p>
        </w:tc>
        <w:tc>
          <w:tcPr>
            <w:tcW w:w="2694" w:type="dxa"/>
          </w:tcPr>
          <w:p w14:paraId="473C1F01" w14:textId="77777777" w:rsidR="001E7B30" w:rsidRPr="003B629F" w:rsidRDefault="001E7B30" w:rsidP="00152969">
            <w:pPr>
              <w:pStyle w:val="Tablelevel1bold"/>
              <w:jc w:val="center"/>
              <w:rPr>
                <w:ins w:id="1445" w:author="Jillian Carson-Jackson" w:date="2021-01-31T16:24:00Z"/>
                <w:rFonts w:ascii="Calibri" w:hAnsi="Calibri"/>
                <w:b w:val="0"/>
                <w:sz w:val="22"/>
                <w:szCs w:val="22"/>
              </w:rPr>
            </w:pPr>
          </w:p>
        </w:tc>
      </w:tr>
      <w:tr w:rsidR="001665A3" w:rsidRPr="003B629F" w14:paraId="06FE820C"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D1E86C" w14:textId="3D10E520" w:rsidR="001665A3" w:rsidRPr="003B629F" w:rsidDel="001E7B30" w:rsidRDefault="001665A3" w:rsidP="00152969">
            <w:pPr>
              <w:pStyle w:val="Tablelevel1bold"/>
              <w:rPr>
                <w:del w:id="1446" w:author="Jillian Carson-Jackson" w:date="2021-01-31T16:24:00Z"/>
                <w:rFonts w:ascii="Calibri" w:hAnsi="Calibri"/>
                <w:sz w:val="22"/>
                <w:szCs w:val="22"/>
              </w:rPr>
            </w:pPr>
            <w:bookmarkStart w:id="1447" w:name="_Toc446917392"/>
            <w:bookmarkStart w:id="1448" w:name="_Toc111617449"/>
            <w:del w:id="1449" w:author="Jillian Carson-Jackson" w:date="2021-01-31T16:24:00Z">
              <w:r w:rsidRPr="003B629F" w:rsidDel="001E7B30">
                <w:rPr>
                  <w:rFonts w:ascii="Calibri" w:hAnsi="Calibri"/>
                  <w:b w:val="0"/>
                  <w:sz w:val="22"/>
                  <w:szCs w:val="22"/>
                </w:rPr>
                <w:delText>Explain the theory and use of satellite and differential satellite position fixing systems</w:delText>
              </w:r>
              <w:bookmarkEnd w:id="1447"/>
              <w:bookmarkEnd w:id="1448"/>
            </w:del>
          </w:p>
          <w:p w14:paraId="4ACE5F16"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Introduction to global navigation satellite systems (GNSS)</w:t>
            </w:r>
          </w:p>
          <w:p w14:paraId="6A229F8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Purpose of GNSS and DGNSS</w:t>
            </w:r>
          </w:p>
          <w:p w14:paraId="4D4F5516"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Types of GNSS and DGNSS</w:t>
            </w:r>
          </w:p>
          <w:p w14:paraId="778012A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Implications to VTS</w:t>
            </w:r>
          </w:p>
          <w:p w14:paraId="0759169F" w14:textId="564B9A74" w:rsidR="001665A3" w:rsidRPr="003B629F" w:rsidRDefault="001E7B30" w:rsidP="00152969">
            <w:pPr>
              <w:pStyle w:val="Tablelevel3"/>
              <w:rPr>
                <w:rFonts w:ascii="Calibri" w:hAnsi="Calibri"/>
                <w:sz w:val="22"/>
                <w:szCs w:val="22"/>
              </w:rPr>
            </w:pPr>
            <w:ins w:id="1450" w:author="Jillian Carson-Jackson" w:date="2021-01-31T16:24:00Z">
              <w:r>
                <w:rPr>
                  <w:rFonts w:ascii="Calibri" w:hAnsi="Calibri"/>
                  <w:sz w:val="22"/>
                  <w:szCs w:val="22"/>
                </w:rPr>
                <w:t xml:space="preserve">Benefits and </w:t>
              </w:r>
            </w:ins>
            <w:r w:rsidR="001665A3" w:rsidRPr="003B629F">
              <w:rPr>
                <w:rFonts w:ascii="Calibri" w:hAnsi="Calibri"/>
                <w:sz w:val="22"/>
                <w:szCs w:val="22"/>
              </w:rPr>
              <w:t>Limitations</w:t>
            </w:r>
          </w:p>
        </w:tc>
        <w:tc>
          <w:tcPr>
            <w:tcW w:w="2551" w:type="dxa"/>
          </w:tcPr>
          <w:p w14:paraId="7FC585D5"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w:t>
            </w:r>
          </w:p>
        </w:tc>
        <w:tc>
          <w:tcPr>
            <w:tcW w:w="2694" w:type="dxa"/>
          </w:tcPr>
          <w:p w14:paraId="57AC45CC" w14:textId="77777777" w:rsidR="001665A3" w:rsidRPr="003B629F" w:rsidRDefault="001665A3" w:rsidP="00152969">
            <w:pPr>
              <w:pStyle w:val="Tablelevel1bold"/>
              <w:jc w:val="center"/>
              <w:rPr>
                <w:rFonts w:ascii="Calibri" w:hAnsi="Calibri"/>
                <w:b w:val="0"/>
                <w:sz w:val="22"/>
                <w:szCs w:val="22"/>
              </w:rPr>
            </w:pPr>
          </w:p>
        </w:tc>
      </w:tr>
      <w:tr w:rsidR="001665A3" w:rsidRPr="003B629F" w14:paraId="0455255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CCFBF27" w14:textId="55DD3F42" w:rsidR="001665A3" w:rsidRPr="003B629F" w:rsidDel="001E7B30" w:rsidRDefault="001665A3" w:rsidP="00152969">
            <w:pPr>
              <w:pStyle w:val="Tablelevel1bold"/>
              <w:rPr>
                <w:del w:id="1451" w:author="Jillian Carson-Jackson" w:date="2021-01-31T16:25:00Z"/>
                <w:rFonts w:ascii="Calibri" w:hAnsi="Calibri"/>
                <w:b w:val="0"/>
                <w:sz w:val="22"/>
                <w:szCs w:val="22"/>
              </w:rPr>
            </w:pPr>
            <w:commentRangeStart w:id="1452"/>
            <w:del w:id="1453" w:author="Jillian Carson-Jackson" w:date="2021-01-31T16:25:00Z">
              <w:r w:rsidRPr="003B629F" w:rsidDel="001E7B30">
                <w:rPr>
                  <w:rFonts w:ascii="Calibri" w:hAnsi="Calibri"/>
                  <w:b w:val="0"/>
                  <w:sz w:val="22"/>
                  <w:szCs w:val="22"/>
                </w:rPr>
                <w:delText>Explain the theory and use of virtual aids to navigation</w:delText>
              </w:r>
            </w:del>
          </w:p>
          <w:p w14:paraId="78E52F3B" w14:textId="23D09F9E" w:rsidR="001665A3" w:rsidRPr="003B629F" w:rsidRDefault="001665A3" w:rsidP="00152969">
            <w:pPr>
              <w:pStyle w:val="Tablelevel2"/>
              <w:rPr>
                <w:rFonts w:ascii="Calibri" w:hAnsi="Calibri"/>
                <w:sz w:val="22"/>
                <w:szCs w:val="22"/>
              </w:rPr>
            </w:pPr>
            <w:del w:id="1454" w:author="Jillian Carson-Jackson" w:date="2021-01-31T16:25:00Z">
              <w:r w:rsidRPr="003B629F" w:rsidDel="001E7B30">
                <w:rPr>
                  <w:rFonts w:ascii="Calibri" w:hAnsi="Calibri"/>
                  <w:sz w:val="22"/>
                  <w:szCs w:val="22"/>
                </w:rPr>
                <w:delText>Introduction to and purpose of virtual aids to navigation</w:delText>
              </w:r>
            </w:del>
            <w:commentRangeEnd w:id="1452"/>
            <w:r w:rsidR="001E7B30">
              <w:rPr>
                <w:rStyle w:val="CommentReference"/>
                <w:rFonts w:asciiTheme="minorHAnsi" w:eastAsiaTheme="minorHAnsi" w:hAnsiTheme="minorHAnsi"/>
              </w:rPr>
              <w:commentReference w:id="1452"/>
            </w:r>
          </w:p>
        </w:tc>
        <w:tc>
          <w:tcPr>
            <w:tcW w:w="2551" w:type="dxa"/>
          </w:tcPr>
          <w:p w14:paraId="0B51D236" w14:textId="77777777" w:rsidR="001665A3" w:rsidRPr="003B629F" w:rsidRDefault="001665A3" w:rsidP="00152969">
            <w:pPr>
              <w:pStyle w:val="Tablelevel1bold"/>
              <w:jc w:val="center"/>
              <w:rPr>
                <w:rFonts w:ascii="Calibri" w:hAnsi="Calibri"/>
                <w:b w:val="0"/>
                <w:sz w:val="22"/>
                <w:szCs w:val="22"/>
              </w:rPr>
            </w:pPr>
          </w:p>
        </w:tc>
        <w:tc>
          <w:tcPr>
            <w:tcW w:w="2694" w:type="dxa"/>
          </w:tcPr>
          <w:p w14:paraId="5CFA2B1F" w14:textId="77777777" w:rsidR="001665A3" w:rsidRPr="003B629F" w:rsidRDefault="001665A3" w:rsidP="00152969">
            <w:pPr>
              <w:pStyle w:val="Tablelevel1bold"/>
              <w:jc w:val="center"/>
              <w:rPr>
                <w:rFonts w:ascii="Calibri" w:hAnsi="Calibri"/>
                <w:b w:val="0"/>
                <w:sz w:val="22"/>
                <w:szCs w:val="22"/>
              </w:rPr>
            </w:pPr>
          </w:p>
        </w:tc>
      </w:tr>
      <w:tr w:rsidR="001665A3" w:rsidRPr="003B629F" w14:paraId="2C1FF2B8"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1877092" w14:textId="77777777" w:rsidR="001665A3" w:rsidRPr="003B629F" w:rsidRDefault="001665A3" w:rsidP="00152969">
            <w:pPr>
              <w:pStyle w:val="Tablelevel1bold"/>
              <w:rPr>
                <w:rFonts w:ascii="Calibri" w:hAnsi="Calibri"/>
                <w:sz w:val="22"/>
                <w:szCs w:val="22"/>
              </w:rPr>
            </w:pPr>
            <w:bookmarkStart w:id="1455" w:name="_Toc446917394"/>
            <w:bookmarkStart w:id="1456" w:name="_Toc111617451"/>
            <w:r w:rsidRPr="003B629F">
              <w:rPr>
                <w:rFonts w:ascii="Calibri" w:hAnsi="Calibri"/>
                <w:sz w:val="22"/>
                <w:szCs w:val="22"/>
              </w:rPr>
              <w:t>Navigational aids (shipborne)</w:t>
            </w:r>
            <w:bookmarkEnd w:id="1455"/>
            <w:bookmarkEnd w:id="1456"/>
          </w:p>
        </w:tc>
        <w:tc>
          <w:tcPr>
            <w:tcW w:w="2551" w:type="dxa"/>
          </w:tcPr>
          <w:p w14:paraId="53F680AE" w14:textId="77777777" w:rsidR="001665A3" w:rsidRPr="003B629F" w:rsidRDefault="001665A3" w:rsidP="00152969">
            <w:pPr>
              <w:pStyle w:val="Tablelevel1bold"/>
              <w:jc w:val="center"/>
              <w:rPr>
                <w:rFonts w:ascii="Calibri" w:hAnsi="Calibri"/>
                <w:b w:val="0"/>
                <w:sz w:val="22"/>
                <w:szCs w:val="22"/>
              </w:rPr>
            </w:pPr>
          </w:p>
        </w:tc>
        <w:tc>
          <w:tcPr>
            <w:tcW w:w="2694" w:type="dxa"/>
          </w:tcPr>
          <w:p w14:paraId="32B385C7" w14:textId="77777777" w:rsidR="001665A3" w:rsidRPr="003B629F" w:rsidRDefault="001665A3" w:rsidP="00152969">
            <w:pPr>
              <w:pStyle w:val="Tablelevel1bold"/>
              <w:jc w:val="center"/>
              <w:rPr>
                <w:rFonts w:ascii="Calibri" w:hAnsi="Calibri"/>
                <w:b w:val="0"/>
                <w:sz w:val="22"/>
                <w:szCs w:val="22"/>
              </w:rPr>
            </w:pPr>
          </w:p>
        </w:tc>
      </w:tr>
      <w:tr w:rsidR="000B3390" w:rsidRPr="003B629F" w14:paraId="02BA1062"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457" w:author="Jillian Carson-Jackson" w:date="2021-01-31T16:26:00Z"/>
        </w:trPr>
        <w:tc>
          <w:tcPr>
            <w:tcW w:w="8897" w:type="dxa"/>
          </w:tcPr>
          <w:p w14:paraId="29077107" w14:textId="52981F94" w:rsidR="000B3390" w:rsidRPr="00C30770" w:rsidRDefault="000B3390" w:rsidP="00152969">
            <w:pPr>
              <w:pStyle w:val="Tablelevel1bold"/>
              <w:rPr>
                <w:ins w:id="1458" w:author="Jillian Carson-Jackson" w:date="2021-01-31T16:26:00Z"/>
                <w:rFonts w:ascii="Calibri" w:hAnsi="Calibri"/>
                <w:b w:val="0"/>
                <w:i/>
                <w:iCs/>
                <w:sz w:val="22"/>
                <w:szCs w:val="22"/>
              </w:rPr>
            </w:pPr>
            <w:commentRangeStart w:id="1459"/>
            <w:ins w:id="1460" w:author="Jillian Carson-Jackson" w:date="2021-01-31T16:26:00Z">
              <w:r w:rsidRPr="00C30770">
                <w:rPr>
                  <w:rFonts w:ascii="Calibri" w:hAnsi="Calibri"/>
                  <w:b w:val="0"/>
                  <w:i/>
                  <w:iCs/>
                  <w:sz w:val="22"/>
                  <w:szCs w:val="22"/>
                </w:rPr>
                <w:t>De</w:t>
              </w:r>
            </w:ins>
            <w:ins w:id="1461" w:author="Jillian Carson-Jackson" w:date="2021-01-31T16:27:00Z">
              <w:r w:rsidR="00C30770" w:rsidRPr="00C30770">
                <w:rPr>
                  <w:rFonts w:ascii="Calibri" w:hAnsi="Calibri"/>
                  <w:b w:val="0"/>
                  <w:i/>
                  <w:iCs/>
                  <w:sz w:val="22"/>
                  <w:szCs w:val="22"/>
                </w:rPr>
                <w:t xml:space="preserve">scribe the use of different navigational aids. </w:t>
              </w:r>
              <w:commentRangeEnd w:id="1459"/>
              <w:r w:rsidR="00C30770">
                <w:rPr>
                  <w:rStyle w:val="CommentReference"/>
                  <w:rFonts w:asciiTheme="minorHAnsi" w:eastAsiaTheme="minorHAnsi" w:hAnsiTheme="minorHAnsi"/>
                  <w:b w:val="0"/>
                </w:rPr>
                <w:commentReference w:id="1459"/>
              </w:r>
            </w:ins>
          </w:p>
        </w:tc>
        <w:tc>
          <w:tcPr>
            <w:tcW w:w="2551" w:type="dxa"/>
          </w:tcPr>
          <w:p w14:paraId="1D87D2CA" w14:textId="77777777" w:rsidR="000B3390" w:rsidRPr="003B629F" w:rsidRDefault="000B3390" w:rsidP="00152969">
            <w:pPr>
              <w:pStyle w:val="Tablelevel1bold"/>
              <w:jc w:val="center"/>
              <w:rPr>
                <w:ins w:id="1462" w:author="Jillian Carson-Jackson" w:date="2021-01-31T16:26:00Z"/>
                <w:rFonts w:ascii="Calibri" w:hAnsi="Calibri"/>
                <w:b w:val="0"/>
                <w:sz w:val="22"/>
                <w:szCs w:val="22"/>
              </w:rPr>
            </w:pPr>
          </w:p>
        </w:tc>
        <w:tc>
          <w:tcPr>
            <w:tcW w:w="2694" w:type="dxa"/>
          </w:tcPr>
          <w:p w14:paraId="7EAE6087" w14:textId="77777777" w:rsidR="000B3390" w:rsidRPr="003B629F" w:rsidRDefault="000B3390" w:rsidP="00152969">
            <w:pPr>
              <w:pStyle w:val="Tablelevel1bold"/>
              <w:jc w:val="center"/>
              <w:rPr>
                <w:ins w:id="1463" w:author="Jillian Carson-Jackson" w:date="2021-01-31T16:26:00Z"/>
                <w:rFonts w:ascii="Calibri" w:hAnsi="Calibri"/>
                <w:b w:val="0"/>
                <w:sz w:val="22"/>
                <w:szCs w:val="22"/>
              </w:rPr>
            </w:pPr>
          </w:p>
        </w:tc>
      </w:tr>
      <w:tr w:rsidR="001665A3" w:rsidRPr="003B629F" w14:paraId="07EB3F0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0AF44FF" w14:textId="5AE6C0CB" w:rsidR="001665A3" w:rsidRPr="003B629F" w:rsidDel="00A41D75" w:rsidRDefault="001665A3" w:rsidP="00152969">
            <w:pPr>
              <w:pStyle w:val="Tablelevel1bold"/>
              <w:rPr>
                <w:del w:id="1464" w:author="Jillian Carson-Jackson" w:date="2021-01-31T16:29:00Z"/>
                <w:rFonts w:ascii="Calibri" w:hAnsi="Calibri"/>
                <w:b w:val="0"/>
                <w:sz w:val="22"/>
                <w:szCs w:val="22"/>
              </w:rPr>
            </w:pPr>
            <w:bookmarkStart w:id="1465" w:name="_Toc446917395"/>
            <w:bookmarkStart w:id="1466" w:name="_Toc111617452"/>
            <w:del w:id="1467" w:author="Jillian Carson-Jackson" w:date="2021-01-31T16:29:00Z">
              <w:r w:rsidRPr="003B629F" w:rsidDel="00A41D75">
                <w:rPr>
                  <w:rFonts w:ascii="Calibri" w:hAnsi="Calibri"/>
                  <w:b w:val="0"/>
                  <w:sz w:val="22"/>
                  <w:szCs w:val="22"/>
                </w:rPr>
                <w:delText>Explain the theory of radar</w:delText>
              </w:r>
              <w:bookmarkEnd w:id="1465"/>
              <w:bookmarkEnd w:id="1466"/>
              <w:r w:rsidRPr="003B629F" w:rsidDel="00A41D75">
                <w:rPr>
                  <w:rFonts w:ascii="Calibri" w:hAnsi="Calibri"/>
                  <w:b w:val="0"/>
                  <w:sz w:val="22"/>
                  <w:szCs w:val="22"/>
                </w:rPr>
                <w:delText xml:space="preserve"> and demonstrate its operation</w:delText>
              </w:r>
            </w:del>
          </w:p>
          <w:p w14:paraId="4468FC3D" w14:textId="4317841A" w:rsidR="00A41D75" w:rsidRDefault="00A41D75" w:rsidP="00A41D75">
            <w:pPr>
              <w:pStyle w:val="Tablelevel2"/>
              <w:ind w:left="0"/>
              <w:rPr>
                <w:ins w:id="1468" w:author="Jillian Carson-Jackson" w:date="2021-01-31T16:29:00Z"/>
                <w:rFonts w:ascii="Calibri" w:hAnsi="Calibri"/>
                <w:sz w:val="22"/>
                <w:szCs w:val="22"/>
              </w:rPr>
            </w:pPr>
            <w:ins w:id="1469" w:author="Jillian Carson-Jackson" w:date="2021-01-31T16:29:00Z">
              <w:r>
                <w:rPr>
                  <w:rFonts w:ascii="Calibri" w:hAnsi="Calibri"/>
                  <w:sz w:val="22"/>
                  <w:szCs w:val="22"/>
                </w:rPr>
                <w:t>Navigational Aids</w:t>
              </w:r>
            </w:ins>
          </w:p>
          <w:p w14:paraId="200736BB" w14:textId="38D117CE" w:rsidR="00A41D75" w:rsidRDefault="00A41D75" w:rsidP="003067C4">
            <w:pPr>
              <w:pStyle w:val="Tablelevel2"/>
              <w:ind w:left="337"/>
              <w:rPr>
                <w:ins w:id="1470" w:author="Jillian Carson-Jackson" w:date="2021-01-31T16:29:00Z"/>
                <w:rFonts w:ascii="Calibri" w:hAnsi="Calibri"/>
                <w:sz w:val="22"/>
                <w:szCs w:val="22"/>
              </w:rPr>
            </w:pPr>
            <w:ins w:id="1471" w:author="Jillian Carson-Jackson" w:date="2021-01-31T16:29:00Z">
              <w:r>
                <w:rPr>
                  <w:rFonts w:ascii="Calibri" w:hAnsi="Calibri"/>
                  <w:sz w:val="22"/>
                  <w:szCs w:val="22"/>
                </w:rPr>
                <w:t>Radar</w:t>
              </w:r>
            </w:ins>
            <w:ins w:id="1472" w:author="Jillian Carson-Jackson" w:date="2021-01-31T16:30:00Z">
              <w:r w:rsidR="007B0C9F">
                <w:rPr>
                  <w:rFonts w:ascii="Calibri" w:hAnsi="Calibri"/>
                  <w:sz w:val="22"/>
                  <w:szCs w:val="22"/>
                </w:rPr>
                <w:t xml:space="preserve"> / ARPA</w:t>
              </w:r>
            </w:ins>
          </w:p>
          <w:p w14:paraId="03BFAA8A" w14:textId="54E2440F" w:rsidR="00A41D75" w:rsidRDefault="00A41D75" w:rsidP="003067C4">
            <w:pPr>
              <w:pStyle w:val="Tablelevel2"/>
              <w:ind w:left="337"/>
              <w:rPr>
                <w:ins w:id="1473" w:author="Jillian Carson-Jackson" w:date="2021-01-31T16:29:00Z"/>
                <w:rFonts w:ascii="Calibri" w:hAnsi="Calibri"/>
                <w:sz w:val="22"/>
                <w:szCs w:val="22"/>
              </w:rPr>
            </w:pPr>
            <w:ins w:id="1474" w:author="Jillian Carson-Jackson" w:date="2021-01-31T16:29:00Z">
              <w:r>
                <w:rPr>
                  <w:rFonts w:ascii="Calibri" w:hAnsi="Calibri"/>
                  <w:sz w:val="22"/>
                  <w:szCs w:val="22"/>
                </w:rPr>
                <w:t>AIS</w:t>
              </w:r>
            </w:ins>
          </w:p>
          <w:p w14:paraId="0AC4919B" w14:textId="6C3B6931" w:rsidR="00A41D75" w:rsidRDefault="00A41D75" w:rsidP="003067C4">
            <w:pPr>
              <w:pStyle w:val="Tablelevel2"/>
              <w:ind w:left="337"/>
              <w:rPr>
                <w:ins w:id="1475" w:author="Jillian Carson-Jackson" w:date="2021-01-31T16:29:00Z"/>
                <w:rFonts w:ascii="Calibri" w:hAnsi="Calibri"/>
                <w:sz w:val="22"/>
                <w:szCs w:val="22"/>
              </w:rPr>
            </w:pPr>
            <w:ins w:id="1476" w:author="Jillian Carson-Jackson" w:date="2021-01-31T16:29:00Z">
              <w:r>
                <w:rPr>
                  <w:rFonts w:ascii="Calibri" w:hAnsi="Calibri"/>
                  <w:sz w:val="22"/>
                  <w:szCs w:val="22"/>
                </w:rPr>
                <w:t>Compass (gyro, magnetic)</w:t>
              </w:r>
            </w:ins>
          </w:p>
          <w:p w14:paraId="3E3F6EB1" w14:textId="1F1685FC" w:rsidR="00A41D75" w:rsidRDefault="00A41D75" w:rsidP="003067C4">
            <w:pPr>
              <w:pStyle w:val="Tablelevel2"/>
              <w:ind w:left="337"/>
              <w:rPr>
                <w:ins w:id="1477" w:author="Jillian Carson-Jackson" w:date="2021-01-31T16:30:00Z"/>
                <w:rFonts w:ascii="Calibri" w:hAnsi="Calibri"/>
                <w:sz w:val="22"/>
                <w:szCs w:val="22"/>
              </w:rPr>
            </w:pPr>
            <w:ins w:id="1478" w:author="Jillian Carson-Jackson" w:date="2021-01-31T16:29:00Z">
              <w:r>
                <w:rPr>
                  <w:rFonts w:ascii="Calibri" w:hAnsi="Calibri"/>
                  <w:sz w:val="22"/>
                  <w:szCs w:val="22"/>
                </w:rPr>
                <w:t>Echo sounders</w:t>
              </w:r>
            </w:ins>
          </w:p>
          <w:p w14:paraId="3E1EEA57" w14:textId="1DE4FF5F" w:rsidR="007B0C9F" w:rsidRDefault="007B0C9F" w:rsidP="003067C4">
            <w:pPr>
              <w:pStyle w:val="Tablelevel2"/>
              <w:ind w:left="337"/>
              <w:rPr>
                <w:ins w:id="1479" w:author="Jillian Carson-Jackson" w:date="2021-01-31T16:29:00Z"/>
                <w:rFonts w:ascii="Calibri" w:hAnsi="Calibri"/>
                <w:sz w:val="22"/>
                <w:szCs w:val="22"/>
              </w:rPr>
            </w:pPr>
            <w:ins w:id="1480" w:author="Jillian Carson-Jackson" w:date="2021-01-31T16:30:00Z">
              <w:r>
                <w:rPr>
                  <w:rFonts w:ascii="Calibri" w:hAnsi="Calibri"/>
                  <w:sz w:val="22"/>
                  <w:szCs w:val="22"/>
                </w:rPr>
                <w:t xml:space="preserve">ECDIS </w:t>
              </w:r>
            </w:ins>
          </w:p>
          <w:p w14:paraId="6951C6D3" w14:textId="228E3AA1" w:rsidR="00A41D75" w:rsidRDefault="00A41D75" w:rsidP="00A41D75">
            <w:pPr>
              <w:pStyle w:val="Tablelevel2"/>
              <w:ind w:left="0"/>
              <w:rPr>
                <w:ins w:id="1481" w:author="Jillian Carson-Jackson" w:date="2021-01-31T16:31:00Z"/>
                <w:rFonts w:ascii="Calibri" w:hAnsi="Calibri"/>
                <w:sz w:val="22"/>
                <w:szCs w:val="22"/>
              </w:rPr>
            </w:pPr>
          </w:p>
          <w:p w14:paraId="456C0223" w14:textId="3AB747D7" w:rsidR="003067C4" w:rsidRDefault="003067C4" w:rsidP="00A41D75">
            <w:pPr>
              <w:pStyle w:val="Tablelevel2"/>
              <w:ind w:left="0"/>
              <w:rPr>
                <w:ins w:id="1482" w:author="Jillian Carson-Jackson" w:date="2021-01-31T16:32:00Z"/>
                <w:rFonts w:ascii="Calibri" w:hAnsi="Calibri"/>
                <w:sz w:val="22"/>
                <w:szCs w:val="22"/>
              </w:rPr>
            </w:pPr>
            <w:ins w:id="1483" w:author="Jillian Carson-Jackson" w:date="2021-01-31T16:31:00Z">
              <w:r>
                <w:rPr>
                  <w:rFonts w:ascii="Calibri" w:hAnsi="Calibri"/>
                  <w:sz w:val="22"/>
                  <w:szCs w:val="22"/>
                </w:rPr>
                <w:t>Regulat</w:t>
              </w:r>
            </w:ins>
            <w:ins w:id="1484" w:author="Jillian Carson-Jackson" w:date="2021-01-31T16:32:00Z">
              <w:r w:rsidR="00E56D95">
                <w:rPr>
                  <w:rFonts w:ascii="Calibri" w:hAnsi="Calibri"/>
                  <w:sz w:val="22"/>
                  <w:szCs w:val="22"/>
                </w:rPr>
                <w:t xml:space="preserve">ory framework for carriage of equipment </w:t>
              </w:r>
            </w:ins>
          </w:p>
          <w:p w14:paraId="244BC5CB" w14:textId="77777777" w:rsidR="00E56D95" w:rsidRDefault="00E56D95" w:rsidP="00E56D95">
            <w:pPr>
              <w:pStyle w:val="Tablelevel2"/>
              <w:ind w:left="337"/>
              <w:rPr>
                <w:ins w:id="1485" w:author="Jillian Carson-Jackson" w:date="2021-01-31T16:29:00Z"/>
                <w:rFonts w:ascii="Calibri" w:hAnsi="Calibri"/>
                <w:sz w:val="22"/>
                <w:szCs w:val="22"/>
              </w:rPr>
            </w:pPr>
          </w:p>
          <w:p w14:paraId="3EF6E7C4" w14:textId="1EBC26B9" w:rsidR="001665A3" w:rsidRPr="003B629F" w:rsidDel="00E56D95" w:rsidRDefault="001665A3" w:rsidP="00152969">
            <w:pPr>
              <w:pStyle w:val="Tablelevel2"/>
              <w:rPr>
                <w:del w:id="1486" w:author="Jillian Carson-Jackson" w:date="2021-01-31T16:32:00Z"/>
                <w:rFonts w:ascii="Calibri" w:hAnsi="Calibri"/>
                <w:sz w:val="22"/>
                <w:szCs w:val="22"/>
              </w:rPr>
            </w:pPr>
            <w:del w:id="1487" w:author="Jillian Carson-Jackson" w:date="2021-01-31T16:32:00Z">
              <w:r w:rsidRPr="003B629F" w:rsidDel="00E56D95">
                <w:rPr>
                  <w:rFonts w:ascii="Calibri" w:hAnsi="Calibri"/>
                  <w:sz w:val="22"/>
                  <w:szCs w:val="22"/>
                </w:rPr>
                <w:delText>Use of radars on board ships</w:delText>
              </w:r>
            </w:del>
          </w:p>
          <w:p w14:paraId="21263115" w14:textId="5EC0E6FD" w:rsidR="001665A3" w:rsidRPr="003B629F" w:rsidDel="00E56D95" w:rsidRDefault="001665A3" w:rsidP="00152969">
            <w:pPr>
              <w:pStyle w:val="Tablelevel3"/>
              <w:rPr>
                <w:del w:id="1488" w:author="Jillian Carson-Jackson" w:date="2021-01-31T16:32:00Z"/>
                <w:rFonts w:ascii="Calibri" w:hAnsi="Calibri"/>
                <w:sz w:val="22"/>
                <w:szCs w:val="22"/>
              </w:rPr>
            </w:pPr>
            <w:del w:id="1489" w:author="Jillian Carson-Jackson" w:date="2021-01-31T16:32:00Z">
              <w:r w:rsidRPr="003B629F" w:rsidDel="00E56D95">
                <w:rPr>
                  <w:rFonts w:ascii="Calibri" w:hAnsi="Calibri"/>
                  <w:sz w:val="22"/>
                  <w:szCs w:val="22"/>
                </w:rPr>
                <w:delText>Fundamentals of RADAR theory</w:delText>
              </w:r>
            </w:del>
          </w:p>
          <w:p w14:paraId="5135B52A" w14:textId="7384DE34" w:rsidR="001665A3" w:rsidRPr="003B629F" w:rsidDel="00E56D95" w:rsidRDefault="001665A3" w:rsidP="00152969">
            <w:pPr>
              <w:pStyle w:val="Tablelevel3"/>
              <w:rPr>
                <w:del w:id="1490" w:author="Jillian Carson-Jackson" w:date="2021-01-31T16:32:00Z"/>
                <w:rFonts w:ascii="Calibri" w:hAnsi="Calibri"/>
                <w:sz w:val="22"/>
                <w:szCs w:val="22"/>
              </w:rPr>
            </w:pPr>
            <w:del w:id="1491" w:author="Jillian Carson-Jackson" w:date="2021-01-31T16:32:00Z">
              <w:r w:rsidRPr="003B629F" w:rsidDel="00E56D95">
                <w:rPr>
                  <w:rFonts w:ascii="Calibri" w:hAnsi="Calibri"/>
                  <w:sz w:val="22"/>
                  <w:szCs w:val="22"/>
                </w:rPr>
                <w:delText>Radar controls</w:delText>
              </w:r>
            </w:del>
          </w:p>
          <w:p w14:paraId="1473F17D" w14:textId="750F766E" w:rsidR="001665A3" w:rsidRPr="003B629F" w:rsidDel="00E56D95" w:rsidRDefault="001665A3" w:rsidP="00152969">
            <w:pPr>
              <w:pStyle w:val="Tablelevel3"/>
              <w:rPr>
                <w:del w:id="1492" w:author="Jillian Carson-Jackson" w:date="2021-01-31T16:32:00Z"/>
                <w:rFonts w:ascii="Calibri" w:hAnsi="Calibri"/>
                <w:sz w:val="22"/>
                <w:szCs w:val="22"/>
              </w:rPr>
            </w:pPr>
            <w:del w:id="1493" w:author="Jillian Carson-Jackson" w:date="2021-01-31T16:32:00Z">
              <w:r w:rsidRPr="003B629F" w:rsidDel="00E56D95">
                <w:rPr>
                  <w:rFonts w:ascii="Calibri" w:hAnsi="Calibri"/>
                  <w:sz w:val="22"/>
                  <w:szCs w:val="22"/>
                </w:rPr>
                <w:delText>Factors affecting radar detection</w:delText>
              </w:r>
            </w:del>
          </w:p>
          <w:p w14:paraId="3F040B19" w14:textId="2E7C1CBC" w:rsidR="001665A3" w:rsidRPr="003B629F" w:rsidDel="00E56D95" w:rsidRDefault="001665A3" w:rsidP="00152969">
            <w:pPr>
              <w:pStyle w:val="Tablelevel3"/>
              <w:rPr>
                <w:del w:id="1494" w:author="Jillian Carson-Jackson" w:date="2021-01-31T16:32:00Z"/>
                <w:rFonts w:ascii="Calibri" w:hAnsi="Calibri"/>
                <w:sz w:val="22"/>
                <w:szCs w:val="22"/>
              </w:rPr>
            </w:pPr>
            <w:del w:id="1495" w:author="Jillian Carson-Jackson" w:date="2021-01-31T16:32:00Z">
              <w:r w:rsidRPr="003B629F" w:rsidDel="00E56D95">
                <w:rPr>
                  <w:rFonts w:ascii="Calibri" w:hAnsi="Calibri"/>
                  <w:sz w:val="22"/>
                  <w:szCs w:val="22"/>
                </w:rPr>
                <w:delText>Limitations of ships radars</w:delText>
              </w:r>
            </w:del>
          </w:p>
          <w:p w14:paraId="192A8AE3" w14:textId="0FCDEA80" w:rsidR="001665A3" w:rsidRPr="003B629F" w:rsidDel="00E56D95" w:rsidRDefault="001665A3" w:rsidP="00152969">
            <w:pPr>
              <w:pStyle w:val="Tablelevel3"/>
              <w:rPr>
                <w:del w:id="1496" w:author="Jillian Carson-Jackson" w:date="2021-01-31T16:32:00Z"/>
                <w:rFonts w:ascii="Calibri" w:hAnsi="Calibri"/>
                <w:sz w:val="22"/>
                <w:szCs w:val="22"/>
              </w:rPr>
            </w:pPr>
            <w:del w:id="1497" w:author="Jillian Carson-Jackson" w:date="2021-01-31T16:32:00Z">
              <w:r w:rsidRPr="003B629F" w:rsidDel="00E56D95">
                <w:rPr>
                  <w:rFonts w:ascii="Calibri" w:hAnsi="Calibri"/>
                  <w:sz w:val="22"/>
                  <w:szCs w:val="22"/>
                </w:rPr>
                <w:delText>Head up/North up display</w:delText>
              </w:r>
            </w:del>
          </w:p>
          <w:p w14:paraId="101EE0EA" w14:textId="355102DB" w:rsidR="001665A3" w:rsidRPr="003B629F" w:rsidDel="00E56D95" w:rsidRDefault="001665A3" w:rsidP="00152969">
            <w:pPr>
              <w:pStyle w:val="Tablelevel3"/>
              <w:rPr>
                <w:del w:id="1498" w:author="Jillian Carson-Jackson" w:date="2021-01-31T16:32:00Z"/>
                <w:rFonts w:ascii="Calibri" w:hAnsi="Calibri"/>
                <w:sz w:val="22"/>
                <w:szCs w:val="22"/>
              </w:rPr>
            </w:pPr>
            <w:del w:id="1499" w:author="Jillian Carson-Jackson" w:date="2021-01-31T16:32:00Z">
              <w:r w:rsidRPr="003B629F" w:rsidDel="00E56D95">
                <w:rPr>
                  <w:rFonts w:ascii="Calibri" w:hAnsi="Calibri"/>
                  <w:sz w:val="22"/>
                  <w:szCs w:val="22"/>
                </w:rPr>
                <w:delText>Relative/true motion</w:delText>
              </w:r>
            </w:del>
          </w:p>
          <w:p w14:paraId="0BA71833" w14:textId="7EAB245A" w:rsidR="001665A3" w:rsidRPr="003B629F" w:rsidDel="00E56D95" w:rsidRDefault="001665A3" w:rsidP="00152969">
            <w:pPr>
              <w:pStyle w:val="Tablelevel3"/>
              <w:rPr>
                <w:del w:id="1500" w:author="Jillian Carson-Jackson" w:date="2021-01-31T16:32:00Z"/>
                <w:rFonts w:ascii="Calibri" w:hAnsi="Calibri"/>
                <w:sz w:val="22"/>
                <w:szCs w:val="22"/>
              </w:rPr>
            </w:pPr>
            <w:del w:id="1501" w:author="Jillian Carson-Jackson" w:date="2021-01-31T16:32:00Z">
              <w:r w:rsidRPr="003B629F" w:rsidDel="00E56D95">
                <w:rPr>
                  <w:rFonts w:ascii="Calibri" w:hAnsi="Calibri"/>
                  <w:sz w:val="22"/>
                  <w:szCs w:val="22"/>
                </w:rPr>
                <w:delText>Factors affecting interpretation</w:delText>
              </w:r>
            </w:del>
          </w:p>
          <w:p w14:paraId="24580FEE" w14:textId="0BF8BB94" w:rsidR="001665A3" w:rsidRPr="003B629F" w:rsidDel="00E56D95" w:rsidRDefault="001665A3" w:rsidP="00152969">
            <w:pPr>
              <w:pStyle w:val="Tablelevel3"/>
              <w:rPr>
                <w:del w:id="1502" w:author="Jillian Carson-Jackson" w:date="2021-01-31T16:32:00Z"/>
                <w:rFonts w:ascii="Calibri" w:hAnsi="Calibri"/>
                <w:sz w:val="22"/>
                <w:szCs w:val="22"/>
              </w:rPr>
            </w:pPr>
            <w:del w:id="1503" w:author="Jillian Carson-Jackson" w:date="2021-01-31T16:32:00Z">
              <w:r w:rsidRPr="003B629F" w:rsidDel="00E56D95">
                <w:rPr>
                  <w:rFonts w:ascii="Calibri" w:hAnsi="Calibri"/>
                  <w:sz w:val="22"/>
                  <w:szCs w:val="22"/>
                </w:rPr>
                <w:delText>Introduction to tracking systems and ARPA</w:delText>
              </w:r>
            </w:del>
          </w:p>
          <w:p w14:paraId="6167E82A" w14:textId="3287406E" w:rsidR="001665A3" w:rsidRPr="003B629F" w:rsidDel="00E56D95" w:rsidRDefault="001665A3" w:rsidP="00152969">
            <w:pPr>
              <w:pStyle w:val="Tablelevel3"/>
              <w:rPr>
                <w:del w:id="1504" w:author="Jillian Carson-Jackson" w:date="2021-01-31T16:32:00Z"/>
                <w:rFonts w:ascii="Calibri" w:hAnsi="Calibri"/>
                <w:sz w:val="22"/>
                <w:szCs w:val="22"/>
              </w:rPr>
            </w:pPr>
            <w:del w:id="1505" w:author="Jillian Carson-Jackson" w:date="2021-01-31T16:32:00Z">
              <w:r w:rsidRPr="003B629F" w:rsidDel="00E56D95">
                <w:rPr>
                  <w:rFonts w:ascii="Calibri" w:hAnsi="Calibri"/>
                  <w:sz w:val="22"/>
                  <w:szCs w:val="22"/>
                </w:rPr>
                <w:delText>ARPA features and use of radar for collision avoidance</w:delText>
              </w:r>
            </w:del>
          </w:p>
          <w:p w14:paraId="6A4270C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Regulations and acts governing performance and carriage of radar</w:t>
            </w:r>
          </w:p>
        </w:tc>
        <w:tc>
          <w:tcPr>
            <w:tcW w:w="2551" w:type="dxa"/>
          </w:tcPr>
          <w:p w14:paraId="11ED036C"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 R49, R57</w:t>
            </w:r>
          </w:p>
        </w:tc>
        <w:tc>
          <w:tcPr>
            <w:tcW w:w="2694" w:type="dxa"/>
          </w:tcPr>
          <w:p w14:paraId="4CA8EF25" w14:textId="77777777" w:rsidR="001665A3" w:rsidRPr="003B629F" w:rsidRDefault="001665A3" w:rsidP="00152969">
            <w:pPr>
              <w:pStyle w:val="Tablelevel1bold"/>
              <w:jc w:val="center"/>
              <w:rPr>
                <w:rFonts w:ascii="Calibri" w:hAnsi="Calibri"/>
                <w:b w:val="0"/>
                <w:sz w:val="22"/>
                <w:szCs w:val="22"/>
              </w:rPr>
            </w:pPr>
          </w:p>
        </w:tc>
      </w:tr>
      <w:tr w:rsidR="001665A3" w:rsidRPr="003B629F" w14:paraId="24A5B73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6DDA830" w14:textId="5CC139A1" w:rsidR="001665A3" w:rsidRPr="003B629F" w:rsidDel="0022526D" w:rsidRDefault="001665A3" w:rsidP="00152969">
            <w:pPr>
              <w:pStyle w:val="Tablelevel1bold"/>
              <w:rPr>
                <w:del w:id="1506" w:author="Jillian Carson-Jackson" w:date="2021-01-31T16:33:00Z"/>
                <w:rFonts w:ascii="Calibri" w:hAnsi="Calibri"/>
                <w:b w:val="0"/>
                <w:sz w:val="22"/>
                <w:szCs w:val="22"/>
              </w:rPr>
            </w:pPr>
            <w:bookmarkStart w:id="1507" w:name="_Toc446917396"/>
            <w:bookmarkStart w:id="1508" w:name="_Toc111617453"/>
            <w:del w:id="1509" w:author="Jillian Carson-Jackson" w:date="2021-01-31T16:33:00Z">
              <w:r w:rsidRPr="003B629F" w:rsidDel="0022526D">
                <w:rPr>
                  <w:rFonts w:ascii="Calibri" w:hAnsi="Calibri"/>
                  <w:b w:val="0"/>
                  <w:sz w:val="22"/>
                  <w:szCs w:val="22"/>
                </w:rPr>
                <w:delText xml:space="preserve">Explain the theory and use of gyro and </w:delText>
              </w:r>
              <w:commentRangeStart w:id="1510"/>
              <w:r w:rsidRPr="003B629F" w:rsidDel="0022526D">
                <w:rPr>
                  <w:rFonts w:ascii="Calibri" w:hAnsi="Calibri"/>
                  <w:b w:val="0"/>
                  <w:sz w:val="22"/>
                  <w:szCs w:val="22"/>
                </w:rPr>
                <w:delText>magnetic compasses</w:delText>
              </w:r>
              <w:bookmarkEnd w:id="1507"/>
              <w:bookmarkEnd w:id="1508"/>
              <w:commentRangeEnd w:id="1510"/>
              <w:r w:rsidR="00E56D95" w:rsidDel="0022526D">
                <w:rPr>
                  <w:rStyle w:val="CommentReference"/>
                  <w:rFonts w:asciiTheme="minorHAnsi" w:eastAsiaTheme="minorHAnsi" w:hAnsiTheme="minorHAnsi"/>
                  <w:b w:val="0"/>
                </w:rPr>
                <w:commentReference w:id="1510"/>
              </w:r>
            </w:del>
          </w:p>
          <w:p w14:paraId="608A1F90" w14:textId="06E7A28D" w:rsidR="001665A3" w:rsidRPr="003B629F" w:rsidDel="0022526D" w:rsidRDefault="001665A3" w:rsidP="00152969">
            <w:pPr>
              <w:pStyle w:val="Tablelevel2"/>
              <w:rPr>
                <w:del w:id="1511" w:author="Jillian Carson-Jackson" w:date="2021-01-31T16:33:00Z"/>
                <w:rFonts w:ascii="Calibri" w:hAnsi="Calibri"/>
                <w:sz w:val="22"/>
                <w:szCs w:val="22"/>
              </w:rPr>
            </w:pPr>
            <w:del w:id="1512" w:author="Jillian Carson-Jackson" w:date="2021-01-31T16:33:00Z">
              <w:r w:rsidRPr="003B629F" w:rsidDel="0022526D">
                <w:rPr>
                  <w:rFonts w:ascii="Calibri" w:hAnsi="Calibri"/>
                  <w:sz w:val="22"/>
                  <w:szCs w:val="22"/>
                </w:rPr>
                <w:delText>Use of magnetic compass on board vessels</w:delText>
              </w:r>
            </w:del>
          </w:p>
          <w:p w14:paraId="2DE9C742" w14:textId="48565B37" w:rsidR="001665A3" w:rsidRPr="003B629F" w:rsidDel="0022526D" w:rsidRDefault="001665A3" w:rsidP="00152969">
            <w:pPr>
              <w:pStyle w:val="Tablelevel3"/>
              <w:rPr>
                <w:del w:id="1513" w:author="Jillian Carson-Jackson" w:date="2021-01-31T16:33:00Z"/>
                <w:rFonts w:ascii="Calibri" w:hAnsi="Calibri"/>
                <w:sz w:val="22"/>
                <w:szCs w:val="22"/>
              </w:rPr>
            </w:pPr>
            <w:del w:id="1514" w:author="Jillian Carson-Jackson" w:date="2021-01-31T16:33:00Z">
              <w:r w:rsidRPr="003B629F" w:rsidDel="0022526D">
                <w:rPr>
                  <w:rFonts w:ascii="Calibri" w:hAnsi="Calibri"/>
                  <w:sz w:val="22"/>
                  <w:szCs w:val="22"/>
                </w:rPr>
                <w:delText>Sources of error</w:delText>
              </w:r>
            </w:del>
          </w:p>
          <w:p w14:paraId="7C8DF0AF" w14:textId="07A8FC08" w:rsidR="001665A3" w:rsidRPr="003B629F" w:rsidDel="0022526D" w:rsidRDefault="001665A3" w:rsidP="00152969">
            <w:pPr>
              <w:pStyle w:val="Tablelevel3"/>
              <w:rPr>
                <w:del w:id="1515" w:author="Jillian Carson-Jackson" w:date="2021-01-31T16:33:00Z"/>
                <w:rFonts w:ascii="Calibri" w:hAnsi="Calibri"/>
                <w:sz w:val="22"/>
                <w:szCs w:val="22"/>
              </w:rPr>
            </w:pPr>
            <w:del w:id="1516" w:author="Jillian Carson-Jackson" w:date="2021-01-31T16:33:00Z">
              <w:r w:rsidRPr="003B629F" w:rsidDel="0022526D">
                <w:rPr>
                  <w:rFonts w:ascii="Calibri" w:hAnsi="Calibri"/>
                  <w:sz w:val="22"/>
                  <w:szCs w:val="22"/>
                </w:rPr>
                <w:delText>Corrections</w:delText>
              </w:r>
            </w:del>
          </w:p>
          <w:p w14:paraId="6C57753D" w14:textId="47C9B980" w:rsidR="001665A3" w:rsidRPr="003B629F" w:rsidDel="0022526D" w:rsidRDefault="001665A3" w:rsidP="00152969">
            <w:pPr>
              <w:pStyle w:val="Tablelevel3"/>
              <w:rPr>
                <w:del w:id="1517" w:author="Jillian Carson-Jackson" w:date="2021-01-31T16:33:00Z"/>
                <w:rFonts w:ascii="Calibri" w:hAnsi="Calibri"/>
                <w:sz w:val="22"/>
                <w:szCs w:val="22"/>
              </w:rPr>
            </w:pPr>
            <w:del w:id="1518" w:author="Jillian Carson-Jackson" w:date="2021-01-31T16:33:00Z">
              <w:r w:rsidRPr="003B629F" w:rsidDel="0022526D">
                <w:rPr>
                  <w:rFonts w:ascii="Calibri" w:hAnsi="Calibri"/>
                  <w:sz w:val="22"/>
                  <w:szCs w:val="22"/>
                </w:rPr>
                <w:delText xml:space="preserve">Reliability </w:delText>
              </w:r>
            </w:del>
          </w:p>
          <w:p w14:paraId="7239952D" w14:textId="07C49137" w:rsidR="001665A3" w:rsidRPr="003B629F" w:rsidDel="0022526D" w:rsidRDefault="001665A3" w:rsidP="00152969">
            <w:pPr>
              <w:pStyle w:val="Tablelevel2"/>
              <w:rPr>
                <w:del w:id="1519" w:author="Jillian Carson-Jackson" w:date="2021-01-31T16:33:00Z"/>
                <w:rFonts w:ascii="Calibri" w:hAnsi="Calibri"/>
                <w:sz w:val="22"/>
                <w:szCs w:val="22"/>
              </w:rPr>
            </w:pPr>
            <w:del w:id="1520" w:author="Jillian Carson-Jackson" w:date="2021-01-31T16:33:00Z">
              <w:r w:rsidRPr="003B629F" w:rsidDel="0022526D">
                <w:rPr>
                  <w:rFonts w:ascii="Calibri" w:hAnsi="Calibri"/>
                  <w:sz w:val="22"/>
                  <w:szCs w:val="22"/>
                </w:rPr>
                <w:delText>Use of gyro compass on board vessels</w:delText>
              </w:r>
            </w:del>
          </w:p>
          <w:p w14:paraId="261CCE78" w14:textId="73561205" w:rsidR="001665A3" w:rsidRPr="003B629F" w:rsidDel="0022526D" w:rsidRDefault="001665A3" w:rsidP="00152969">
            <w:pPr>
              <w:pStyle w:val="Tablelevel3"/>
              <w:rPr>
                <w:del w:id="1521" w:author="Jillian Carson-Jackson" w:date="2021-01-31T16:33:00Z"/>
                <w:rFonts w:ascii="Calibri" w:hAnsi="Calibri"/>
                <w:sz w:val="22"/>
                <w:szCs w:val="22"/>
              </w:rPr>
            </w:pPr>
            <w:del w:id="1522" w:author="Jillian Carson-Jackson" w:date="2021-01-31T16:33:00Z">
              <w:r w:rsidRPr="003B629F" w:rsidDel="0022526D">
                <w:rPr>
                  <w:rFonts w:ascii="Calibri" w:hAnsi="Calibri"/>
                  <w:sz w:val="22"/>
                  <w:szCs w:val="22"/>
                </w:rPr>
                <w:delText>Accuracy</w:delText>
              </w:r>
            </w:del>
          </w:p>
          <w:p w14:paraId="3A299375" w14:textId="00567FFC" w:rsidR="001665A3" w:rsidRPr="003B629F" w:rsidDel="0022526D" w:rsidRDefault="001665A3" w:rsidP="00152969">
            <w:pPr>
              <w:pStyle w:val="Tablelevel3"/>
              <w:rPr>
                <w:del w:id="1523" w:author="Jillian Carson-Jackson" w:date="2021-01-31T16:33:00Z"/>
                <w:rFonts w:ascii="Calibri" w:hAnsi="Calibri"/>
                <w:sz w:val="22"/>
                <w:szCs w:val="22"/>
              </w:rPr>
            </w:pPr>
            <w:del w:id="1524" w:author="Jillian Carson-Jackson" w:date="2021-01-31T16:33:00Z">
              <w:r w:rsidRPr="003B629F" w:rsidDel="0022526D">
                <w:rPr>
                  <w:rFonts w:ascii="Calibri" w:hAnsi="Calibri"/>
                  <w:sz w:val="22"/>
                  <w:szCs w:val="22"/>
                </w:rPr>
                <w:delText>Corrections</w:delText>
              </w:r>
            </w:del>
          </w:p>
          <w:p w14:paraId="680ABC61" w14:textId="1178862B" w:rsidR="001665A3" w:rsidRPr="003B629F" w:rsidRDefault="001665A3" w:rsidP="00152969">
            <w:pPr>
              <w:pStyle w:val="Tablelevel3"/>
              <w:rPr>
                <w:rFonts w:ascii="Calibri" w:hAnsi="Calibri"/>
                <w:sz w:val="22"/>
                <w:szCs w:val="22"/>
              </w:rPr>
            </w:pPr>
            <w:del w:id="1525" w:author="Jillian Carson-Jackson" w:date="2021-01-31T16:33:00Z">
              <w:r w:rsidRPr="003B629F" w:rsidDel="0022526D">
                <w:rPr>
                  <w:rFonts w:ascii="Calibri" w:hAnsi="Calibri"/>
                  <w:sz w:val="22"/>
                  <w:szCs w:val="22"/>
                </w:rPr>
                <w:delText>Reliability</w:delText>
              </w:r>
            </w:del>
          </w:p>
        </w:tc>
        <w:tc>
          <w:tcPr>
            <w:tcW w:w="2551" w:type="dxa"/>
          </w:tcPr>
          <w:p w14:paraId="7EE9BD03" w14:textId="77777777" w:rsidR="001665A3" w:rsidRPr="003B629F" w:rsidRDefault="001665A3" w:rsidP="00152969">
            <w:pPr>
              <w:pStyle w:val="Tablelevel1bold"/>
              <w:jc w:val="center"/>
              <w:rPr>
                <w:rFonts w:ascii="Calibri" w:hAnsi="Calibri"/>
                <w:b w:val="0"/>
                <w:sz w:val="22"/>
                <w:szCs w:val="22"/>
              </w:rPr>
            </w:pPr>
          </w:p>
        </w:tc>
        <w:tc>
          <w:tcPr>
            <w:tcW w:w="2694" w:type="dxa"/>
          </w:tcPr>
          <w:p w14:paraId="68050BE1" w14:textId="77777777" w:rsidR="001665A3" w:rsidRPr="003B629F" w:rsidRDefault="001665A3" w:rsidP="00152969">
            <w:pPr>
              <w:pStyle w:val="Tablelevel1bold"/>
              <w:jc w:val="center"/>
              <w:rPr>
                <w:rFonts w:ascii="Calibri" w:hAnsi="Calibri"/>
                <w:b w:val="0"/>
                <w:sz w:val="22"/>
                <w:szCs w:val="22"/>
              </w:rPr>
            </w:pPr>
          </w:p>
        </w:tc>
      </w:tr>
      <w:tr w:rsidR="001665A3" w:rsidRPr="003B629F" w14:paraId="3D82102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4738CB6" w14:textId="6B2A57A9" w:rsidR="001665A3" w:rsidRPr="003B629F" w:rsidDel="00785879" w:rsidRDefault="001665A3" w:rsidP="00152969">
            <w:pPr>
              <w:pStyle w:val="Tablelevel1bold"/>
              <w:rPr>
                <w:del w:id="1526" w:author="Jillian Carson-Jackson" w:date="2021-01-31T16:39:00Z"/>
                <w:rFonts w:ascii="Calibri" w:hAnsi="Calibri"/>
                <w:b w:val="0"/>
                <w:sz w:val="22"/>
                <w:szCs w:val="22"/>
              </w:rPr>
            </w:pPr>
            <w:bookmarkStart w:id="1527" w:name="_Toc111617454"/>
            <w:del w:id="1528" w:author="Jillian Carson-Jackson" w:date="2021-01-31T16:39:00Z">
              <w:r w:rsidRPr="003B629F" w:rsidDel="00785879">
                <w:rPr>
                  <w:rFonts w:ascii="Calibri" w:hAnsi="Calibri"/>
                  <w:b w:val="0"/>
                  <w:sz w:val="22"/>
                  <w:szCs w:val="22"/>
                </w:rPr>
                <w:delText xml:space="preserve">Explain the theory and use </w:delText>
              </w:r>
              <w:commentRangeStart w:id="1529"/>
              <w:r w:rsidRPr="003B629F" w:rsidDel="00785879">
                <w:rPr>
                  <w:rFonts w:ascii="Calibri" w:hAnsi="Calibri"/>
                  <w:b w:val="0"/>
                  <w:sz w:val="22"/>
                  <w:szCs w:val="22"/>
                </w:rPr>
                <w:delText>of other navigational aids</w:delText>
              </w:r>
            </w:del>
            <w:bookmarkEnd w:id="1527"/>
            <w:commentRangeEnd w:id="1529"/>
            <w:r w:rsidR="00785879">
              <w:rPr>
                <w:rStyle w:val="CommentReference"/>
                <w:rFonts w:asciiTheme="minorHAnsi" w:eastAsiaTheme="minorHAnsi" w:hAnsiTheme="minorHAnsi"/>
                <w:b w:val="0"/>
              </w:rPr>
              <w:commentReference w:id="1529"/>
            </w:r>
          </w:p>
          <w:p w14:paraId="5FE9C4A8" w14:textId="7645E7A3" w:rsidR="001665A3" w:rsidRPr="003B629F" w:rsidDel="00785879" w:rsidRDefault="001665A3" w:rsidP="00152969">
            <w:pPr>
              <w:pStyle w:val="Tablelevel2"/>
              <w:rPr>
                <w:del w:id="1530" w:author="Jillian Carson-Jackson" w:date="2021-01-31T16:39:00Z"/>
                <w:rFonts w:ascii="Calibri" w:hAnsi="Calibri"/>
                <w:sz w:val="22"/>
                <w:szCs w:val="22"/>
              </w:rPr>
            </w:pPr>
            <w:del w:id="1531" w:author="Jillian Carson-Jackson" w:date="2021-01-31T16:39:00Z">
              <w:r w:rsidRPr="003B629F" w:rsidDel="00785879">
                <w:rPr>
                  <w:rFonts w:ascii="Calibri" w:hAnsi="Calibri"/>
                  <w:sz w:val="22"/>
                  <w:szCs w:val="22"/>
                </w:rPr>
                <w:delText>Introduction to echo sounders</w:delText>
              </w:r>
            </w:del>
          </w:p>
          <w:p w14:paraId="262A571F" w14:textId="546E13EE" w:rsidR="001665A3" w:rsidRPr="003B629F" w:rsidDel="00785879" w:rsidRDefault="001665A3" w:rsidP="00152969">
            <w:pPr>
              <w:pStyle w:val="Tablelevel2"/>
              <w:rPr>
                <w:del w:id="1532" w:author="Jillian Carson-Jackson" w:date="2021-01-31T16:39:00Z"/>
                <w:rFonts w:ascii="Calibri" w:hAnsi="Calibri"/>
                <w:sz w:val="22"/>
                <w:szCs w:val="22"/>
              </w:rPr>
            </w:pPr>
            <w:del w:id="1533" w:author="Jillian Carson-Jackson" w:date="2021-01-31T16:39:00Z">
              <w:r w:rsidRPr="003B629F" w:rsidDel="00785879">
                <w:rPr>
                  <w:rFonts w:ascii="Calibri" w:hAnsi="Calibri"/>
                  <w:sz w:val="22"/>
                  <w:szCs w:val="22"/>
                </w:rPr>
                <w:delText>Introduction to speed logs</w:delText>
              </w:r>
            </w:del>
          </w:p>
          <w:p w14:paraId="415CFDEE" w14:textId="6A8ABD3B" w:rsidR="001665A3" w:rsidRPr="003B629F" w:rsidDel="00785879" w:rsidRDefault="001665A3" w:rsidP="00152969">
            <w:pPr>
              <w:pStyle w:val="Tablelevel3"/>
              <w:rPr>
                <w:del w:id="1534" w:author="Jillian Carson-Jackson" w:date="2021-01-31T16:39:00Z"/>
                <w:rFonts w:ascii="Calibri" w:hAnsi="Calibri"/>
                <w:sz w:val="22"/>
                <w:szCs w:val="22"/>
              </w:rPr>
            </w:pPr>
            <w:del w:id="1535" w:author="Jillian Carson-Jackson" w:date="2021-01-31T16:39:00Z">
              <w:r w:rsidRPr="003B629F" w:rsidDel="00785879">
                <w:rPr>
                  <w:rFonts w:ascii="Calibri" w:hAnsi="Calibri"/>
                  <w:sz w:val="22"/>
                  <w:szCs w:val="22"/>
                </w:rPr>
                <w:delText>Principles of speed logs</w:delText>
              </w:r>
            </w:del>
          </w:p>
          <w:p w14:paraId="278659BF" w14:textId="427F380D" w:rsidR="001665A3" w:rsidRPr="003B629F" w:rsidDel="00785879" w:rsidRDefault="001665A3" w:rsidP="00152969">
            <w:pPr>
              <w:pStyle w:val="Tablelevel3"/>
              <w:rPr>
                <w:del w:id="1536" w:author="Jillian Carson-Jackson" w:date="2021-01-31T16:39:00Z"/>
                <w:rFonts w:ascii="Calibri" w:hAnsi="Calibri"/>
                <w:sz w:val="22"/>
                <w:szCs w:val="22"/>
              </w:rPr>
            </w:pPr>
            <w:del w:id="1537" w:author="Jillian Carson-Jackson" w:date="2021-01-31T16:39:00Z">
              <w:r w:rsidRPr="003B629F" w:rsidDel="00785879">
                <w:rPr>
                  <w:rFonts w:ascii="Calibri" w:hAnsi="Calibri"/>
                  <w:sz w:val="22"/>
                  <w:szCs w:val="22"/>
                </w:rPr>
                <w:delText>Accuracy of speed logs</w:delText>
              </w:r>
            </w:del>
          </w:p>
          <w:p w14:paraId="682DB665" w14:textId="08F79D2A" w:rsidR="001665A3" w:rsidRPr="003B629F" w:rsidDel="00785879" w:rsidRDefault="001665A3" w:rsidP="00152969">
            <w:pPr>
              <w:pStyle w:val="Tablelevel2"/>
              <w:rPr>
                <w:del w:id="1538" w:author="Jillian Carson-Jackson" w:date="2021-01-31T16:39:00Z"/>
                <w:rFonts w:ascii="Calibri" w:hAnsi="Calibri"/>
                <w:sz w:val="22"/>
                <w:szCs w:val="22"/>
              </w:rPr>
            </w:pPr>
            <w:del w:id="1539" w:author="Jillian Carson-Jackson" w:date="2021-01-31T16:39:00Z">
              <w:r w:rsidRPr="003B629F" w:rsidDel="00785879">
                <w:rPr>
                  <w:rFonts w:ascii="Calibri" w:hAnsi="Calibri"/>
                  <w:sz w:val="22"/>
                  <w:szCs w:val="22"/>
                </w:rPr>
                <w:delText>Introduction to ECDIS and ECS</w:delText>
              </w:r>
            </w:del>
          </w:p>
          <w:p w14:paraId="3CBB41DE" w14:textId="40473B43" w:rsidR="001665A3" w:rsidRPr="003B629F" w:rsidDel="00785879" w:rsidRDefault="001665A3" w:rsidP="00152969">
            <w:pPr>
              <w:pStyle w:val="Tablelevel3"/>
              <w:rPr>
                <w:del w:id="1540" w:author="Jillian Carson-Jackson" w:date="2021-01-31T16:39:00Z"/>
                <w:rFonts w:ascii="Calibri" w:hAnsi="Calibri"/>
                <w:sz w:val="22"/>
                <w:szCs w:val="22"/>
              </w:rPr>
            </w:pPr>
            <w:del w:id="1541" w:author="Jillian Carson-Jackson" w:date="2021-01-31T16:39:00Z">
              <w:r w:rsidRPr="003B629F" w:rsidDel="00785879">
                <w:rPr>
                  <w:rFonts w:ascii="Calibri" w:hAnsi="Calibri"/>
                  <w:sz w:val="22"/>
                  <w:szCs w:val="22"/>
                </w:rPr>
                <w:delText>Means of displaying information</w:delText>
              </w:r>
            </w:del>
          </w:p>
          <w:p w14:paraId="76DAC12E" w14:textId="696E77C3" w:rsidR="001665A3" w:rsidRPr="003B629F" w:rsidDel="00785879" w:rsidRDefault="001665A3" w:rsidP="00152969">
            <w:pPr>
              <w:pStyle w:val="Tablelevel3"/>
              <w:rPr>
                <w:del w:id="1542" w:author="Jillian Carson-Jackson" w:date="2021-01-31T16:39:00Z"/>
                <w:rFonts w:ascii="Calibri" w:hAnsi="Calibri"/>
                <w:sz w:val="22"/>
                <w:szCs w:val="22"/>
              </w:rPr>
            </w:pPr>
            <w:del w:id="1543" w:author="Jillian Carson-Jackson" w:date="2021-01-31T16:39:00Z">
              <w:r w:rsidRPr="003B629F" w:rsidDel="00785879">
                <w:rPr>
                  <w:rFonts w:ascii="Calibri" w:hAnsi="Calibri"/>
                  <w:sz w:val="22"/>
                  <w:szCs w:val="22"/>
                </w:rPr>
                <w:delText>Symbology</w:delText>
              </w:r>
            </w:del>
          </w:p>
          <w:p w14:paraId="4131F241" w14:textId="5BE1E222" w:rsidR="001665A3" w:rsidRPr="003B629F" w:rsidDel="00785879" w:rsidRDefault="001665A3" w:rsidP="00152969">
            <w:pPr>
              <w:pStyle w:val="Tablelevel3"/>
              <w:rPr>
                <w:del w:id="1544" w:author="Jillian Carson-Jackson" w:date="2021-01-31T16:39:00Z"/>
                <w:rFonts w:ascii="Calibri" w:hAnsi="Calibri"/>
                <w:sz w:val="22"/>
                <w:szCs w:val="22"/>
              </w:rPr>
            </w:pPr>
            <w:del w:id="1545" w:author="Jillian Carson-Jackson" w:date="2021-01-31T16:39:00Z">
              <w:r w:rsidRPr="003B629F" w:rsidDel="00785879">
                <w:rPr>
                  <w:rFonts w:ascii="Calibri" w:hAnsi="Calibri"/>
                  <w:sz w:val="22"/>
                  <w:szCs w:val="22"/>
                </w:rPr>
                <w:delText>Uses and limitations</w:delText>
              </w:r>
            </w:del>
          </w:p>
          <w:p w14:paraId="34277ADC" w14:textId="03AD19FB" w:rsidR="001665A3" w:rsidRPr="003B629F" w:rsidRDefault="001665A3" w:rsidP="00152969">
            <w:pPr>
              <w:pStyle w:val="Tablelevel3"/>
              <w:rPr>
                <w:rFonts w:ascii="Calibri" w:hAnsi="Calibri"/>
                <w:sz w:val="22"/>
                <w:szCs w:val="22"/>
              </w:rPr>
            </w:pPr>
            <w:del w:id="1546" w:author="Jillian Carson-Jackson" w:date="2021-01-31T16:39:00Z">
              <w:r w:rsidRPr="003B629F" w:rsidDel="00785879">
                <w:rPr>
                  <w:rFonts w:ascii="Calibri" w:hAnsi="Calibri"/>
                  <w:sz w:val="22"/>
                  <w:szCs w:val="22"/>
                </w:rPr>
                <w:delText>Chart datums</w:delText>
              </w:r>
            </w:del>
          </w:p>
        </w:tc>
        <w:tc>
          <w:tcPr>
            <w:tcW w:w="2551" w:type="dxa"/>
          </w:tcPr>
          <w:p w14:paraId="69A11C31" w14:textId="77777777" w:rsidR="001665A3" w:rsidRPr="003B629F" w:rsidRDefault="001665A3" w:rsidP="00152969">
            <w:pPr>
              <w:pStyle w:val="Tablelevel1bold"/>
              <w:jc w:val="center"/>
              <w:rPr>
                <w:rFonts w:ascii="Calibri" w:hAnsi="Calibri"/>
                <w:b w:val="0"/>
                <w:sz w:val="22"/>
                <w:szCs w:val="22"/>
              </w:rPr>
            </w:pPr>
          </w:p>
          <w:p w14:paraId="64C36E92" w14:textId="77777777" w:rsidR="001665A3" w:rsidRPr="003B629F" w:rsidRDefault="001665A3" w:rsidP="00152969">
            <w:pPr>
              <w:pStyle w:val="Tablelevel1bold"/>
              <w:jc w:val="center"/>
              <w:rPr>
                <w:rFonts w:ascii="Calibri" w:hAnsi="Calibri"/>
                <w:b w:val="0"/>
                <w:sz w:val="22"/>
                <w:szCs w:val="22"/>
              </w:rPr>
            </w:pPr>
          </w:p>
          <w:p w14:paraId="3875D106" w14:textId="77777777" w:rsidR="001665A3" w:rsidRPr="003B629F" w:rsidRDefault="001665A3" w:rsidP="00152969">
            <w:pPr>
              <w:pStyle w:val="Tablelevel1bold"/>
              <w:jc w:val="center"/>
              <w:rPr>
                <w:rFonts w:ascii="Calibri" w:hAnsi="Calibri"/>
                <w:b w:val="0"/>
                <w:sz w:val="22"/>
                <w:szCs w:val="22"/>
              </w:rPr>
            </w:pPr>
          </w:p>
          <w:p w14:paraId="1AE0A1EF" w14:textId="77777777" w:rsidR="001665A3" w:rsidRPr="003B629F" w:rsidRDefault="001665A3" w:rsidP="00152969">
            <w:pPr>
              <w:pStyle w:val="Tablelevel1bold"/>
              <w:jc w:val="center"/>
              <w:rPr>
                <w:rFonts w:ascii="Calibri" w:hAnsi="Calibri"/>
                <w:b w:val="0"/>
                <w:sz w:val="22"/>
                <w:szCs w:val="22"/>
              </w:rPr>
            </w:pPr>
          </w:p>
          <w:p w14:paraId="36B0FDA1"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R22</w:t>
            </w:r>
          </w:p>
          <w:p w14:paraId="3EFEDEFB" w14:textId="77777777" w:rsidR="001665A3" w:rsidRPr="003B629F" w:rsidRDefault="001665A3" w:rsidP="00152969">
            <w:pPr>
              <w:pStyle w:val="Tablelevel1bold"/>
              <w:jc w:val="center"/>
              <w:rPr>
                <w:rFonts w:ascii="Calibri" w:hAnsi="Calibri"/>
                <w:b w:val="0"/>
                <w:sz w:val="22"/>
                <w:szCs w:val="22"/>
              </w:rPr>
            </w:pPr>
          </w:p>
        </w:tc>
        <w:tc>
          <w:tcPr>
            <w:tcW w:w="2694" w:type="dxa"/>
          </w:tcPr>
          <w:p w14:paraId="52BD26B0" w14:textId="77777777" w:rsidR="001665A3" w:rsidRPr="003B629F" w:rsidRDefault="001665A3" w:rsidP="00152969">
            <w:pPr>
              <w:pStyle w:val="Tablelevel1bold"/>
              <w:jc w:val="center"/>
              <w:rPr>
                <w:rFonts w:ascii="Calibri" w:hAnsi="Calibri"/>
                <w:b w:val="0"/>
                <w:sz w:val="22"/>
                <w:szCs w:val="22"/>
              </w:rPr>
            </w:pPr>
          </w:p>
        </w:tc>
      </w:tr>
      <w:tr w:rsidR="001665A3" w:rsidRPr="003B629F" w14:paraId="135BF27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1B3207B" w14:textId="77777777" w:rsidR="001665A3" w:rsidRPr="003B629F" w:rsidRDefault="001665A3" w:rsidP="00152969">
            <w:pPr>
              <w:pStyle w:val="Tablelevel1bold"/>
              <w:rPr>
                <w:rFonts w:ascii="Calibri" w:hAnsi="Calibri"/>
                <w:sz w:val="22"/>
                <w:szCs w:val="22"/>
              </w:rPr>
            </w:pPr>
            <w:bookmarkStart w:id="1547" w:name="_Toc446917398"/>
            <w:bookmarkStart w:id="1548" w:name="_Toc111617455"/>
            <w:r w:rsidRPr="003B629F">
              <w:rPr>
                <w:rFonts w:ascii="Calibri" w:hAnsi="Calibri"/>
                <w:sz w:val="22"/>
                <w:szCs w:val="22"/>
              </w:rPr>
              <w:t>Shipboard knowledge</w:t>
            </w:r>
            <w:bookmarkEnd w:id="1547"/>
            <w:bookmarkEnd w:id="1548"/>
          </w:p>
        </w:tc>
        <w:tc>
          <w:tcPr>
            <w:tcW w:w="2551" w:type="dxa"/>
          </w:tcPr>
          <w:p w14:paraId="0FF1E6E1" w14:textId="77777777" w:rsidR="001665A3" w:rsidRPr="003B629F" w:rsidRDefault="001665A3" w:rsidP="00152969">
            <w:pPr>
              <w:pStyle w:val="Tablelevel1bold"/>
              <w:jc w:val="center"/>
              <w:rPr>
                <w:rFonts w:ascii="Calibri" w:hAnsi="Calibri"/>
                <w:b w:val="0"/>
                <w:sz w:val="22"/>
                <w:szCs w:val="22"/>
              </w:rPr>
            </w:pPr>
          </w:p>
        </w:tc>
        <w:tc>
          <w:tcPr>
            <w:tcW w:w="2694" w:type="dxa"/>
          </w:tcPr>
          <w:p w14:paraId="4E32F132" w14:textId="77777777" w:rsidR="001665A3" w:rsidRPr="003B629F" w:rsidRDefault="001665A3" w:rsidP="00152969">
            <w:pPr>
              <w:pStyle w:val="Tablelevel1bold"/>
              <w:jc w:val="center"/>
              <w:rPr>
                <w:rFonts w:ascii="Calibri" w:hAnsi="Calibri"/>
                <w:b w:val="0"/>
                <w:sz w:val="22"/>
                <w:szCs w:val="22"/>
              </w:rPr>
            </w:pPr>
          </w:p>
        </w:tc>
      </w:tr>
      <w:tr w:rsidR="00B877B1" w:rsidRPr="003B629F" w14:paraId="24BA9F22"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49" w:author="Jillian Carson-Jackson" w:date="2021-01-31T16:40:00Z"/>
        </w:trPr>
        <w:tc>
          <w:tcPr>
            <w:tcW w:w="8897" w:type="dxa"/>
          </w:tcPr>
          <w:p w14:paraId="1E55E3C1" w14:textId="021D7C25" w:rsidR="00B877B1" w:rsidRPr="00B877B1" w:rsidRDefault="00B877B1" w:rsidP="00152969">
            <w:pPr>
              <w:pStyle w:val="Tablelevel1bold"/>
              <w:rPr>
                <w:ins w:id="1550" w:author="Jillian Carson-Jackson" w:date="2021-01-31T16:40:00Z"/>
                <w:rFonts w:ascii="Calibri" w:hAnsi="Calibri"/>
                <w:b w:val="0"/>
                <w:i/>
                <w:iCs/>
                <w:sz w:val="22"/>
                <w:szCs w:val="22"/>
              </w:rPr>
            </w:pPr>
            <w:ins w:id="1551" w:author="Jillian Carson-Jackson" w:date="2021-01-31T16:40:00Z">
              <w:r w:rsidRPr="00B877B1">
                <w:rPr>
                  <w:rFonts w:ascii="Calibri" w:hAnsi="Calibri"/>
                  <w:b w:val="0"/>
                  <w:i/>
                  <w:iCs/>
                  <w:sz w:val="22"/>
                  <w:szCs w:val="22"/>
                </w:rPr>
                <w:t>List and explain the ship terminology</w:t>
              </w:r>
            </w:ins>
            <w:ins w:id="1552" w:author="Jillian Carson-Jackson" w:date="2021-01-31T16:41:00Z">
              <w:r>
                <w:rPr>
                  <w:rFonts w:ascii="Calibri" w:hAnsi="Calibri"/>
                  <w:b w:val="0"/>
                  <w:i/>
                  <w:iCs/>
                  <w:sz w:val="22"/>
                  <w:szCs w:val="22"/>
                </w:rPr>
                <w:t>,</w:t>
              </w:r>
              <w:r w:rsidR="009013EB">
                <w:rPr>
                  <w:rFonts w:ascii="Calibri" w:hAnsi="Calibri"/>
                  <w:b w:val="0"/>
                  <w:i/>
                  <w:iCs/>
                  <w:sz w:val="22"/>
                  <w:szCs w:val="22"/>
                </w:rPr>
                <w:t xml:space="preserve"> including ship types</w:t>
              </w:r>
            </w:ins>
            <w:ins w:id="1553" w:author="Jillian Carson-Jackson" w:date="2021-01-31T16:42:00Z">
              <w:r w:rsidR="009013EB">
                <w:rPr>
                  <w:rFonts w:ascii="Calibri" w:hAnsi="Calibri"/>
                  <w:b w:val="0"/>
                  <w:i/>
                  <w:iCs/>
                  <w:sz w:val="22"/>
                  <w:szCs w:val="22"/>
                </w:rPr>
                <w:t xml:space="preserve"> and cargo</w:t>
              </w:r>
            </w:ins>
          </w:p>
        </w:tc>
        <w:tc>
          <w:tcPr>
            <w:tcW w:w="2551" w:type="dxa"/>
          </w:tcPr>
          <w:p w14:paraId="600F2AAB" w14:textId="77777777" w:rsidR="00B877B1" w:rsidRPr="003B629F" w:rsidRDefault="00B877B1" w:rsidP="00152969">
            <w:pPr>
              <w:pStyle w:val="Tablelevel2"/>
              <w:ind w:left="0"/>
              <w:jc w:val="center"/>
              <w:rPr>
                <w:ins w:id="1554" w:author="Jillian Carson-Jackson" w:date="2021-01-31T16:40:00Z"/>
                <w:rFonts w:ascii="Calibri" w:hAnsi="Calibri"/>
                <w:sz w:val="22"/>
                <w:szCs w:val="22"/>
              </w:rPr>
            </w:pPr>
          </w:p>
        </w:tc>
        <w:tc>
          <w:tcPr>
            <w:tcW w:w="2694" w:type="dxa"/>
          </w:tcPr>
          <w:p w14:paraId="40E4CDDE" w14:textId="77777777" w:rsidR="00B877B1" w:rsidRPr="003B629F" w:rsidRDefault="00B877B1" w:rsidP="00152969">
            <w:pPr>
              <w:pStyle w:val="Tablelevel1bold"/>
              <w:jc w:val="center"/>
              <w:rPr>
                <w:ins w:id="1555" w:author="Jillian Carson-Jackson" w:date="2021-01-31T16:40:00Z"/>
                <w:rFonts w:ascii="Calibri" w:hAnsi="Calibri"/>
                <w:b w:val="0"/>
                <w:sz w:val="22"/>
                <w:szCs w:val="22"/>
              </w:rPr>
            </w:pPr>
          </w:p>
        </w:tc>
      </w:tr>
      <w:tr w:rsidR="001665A3" w:rsidRPr="003B629F" w14:paraId="01B935A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97291C2" w14:textId="277CB0A1" w:rsidR="001665A3" w:rsidRPr="003B629F" w:rsidRDefault="001665A3" w:rsidP="00152969">
            <w:pPr>
              <w:pStyle w:val="Tablelevel1bold"/>
              <w:rPr>
                <w:rFonts w:ascii="Calibri" w:hAnsi="Calibri"/>
                <w:b w:val="0"/>
                <w:sz w:val="22"/>
                <w:szCs w:val="22"/>
              </w:rPr>
            </w:pPr>
            <w:bookmarkStart w:id="1556" w:name="_Toc446917399"/>
            <w:bookmarkStart w:id="1557" w:name="_Toc111617456"/>
            <w:del w:id="1558" w:author="Jillian Carson-Jackson" w:date="2021-01-31T16:40:00Z">
              <w:r w:rsidRPr="003B629F" w:rsidDel="00B877B1">
                <w:rPr>
                  <w:rFonts w:ascii="Calibri" w:hAnsi="Calibri"/>
                  <w:b w:val="0"/>
                  <w:sz w:val="22"/>
                  <w:szCs w:val="22"/>
                </w:rPr>
                <w:delText>List and explain the ship terminology -</w:delText>
              </w:r>
            </w:del>
            <w:ins w:id="1559" w:author="Jillian Carson-Jackson" w:date="2021-01-31T16:40:00Z">
              <w:r w:rsidR="00B877B1">
                <w:rPr>
                  <w:rFonts w:ascii="Calibri" w:hAnsi="Calibri"/>
                  <w:b w:val="0"/>
                  <w:sz w:val="22"/>
                  <w:szCs w:val="22"/>
                </w:rPr>
                <w:t>–</w:t>
              </w:r>
            </w:ins>
            <w:r w:rsidRPr="003B629F">
              <w:rPr>
                <w:rFonts w:ascii="Calibri" w:hAnsi="Calibri"/>
                <w:b w:val="0"/>
                <w:sz w:val="22"/>
                <w:szCs w:val="22"/>
              </w:rPr>
              <w:t xml:space="preserve"> technical</w:t>
            </w:r>
            <w:bookmarkEnd w:id="1556"/>
            <w:bookmarkEnd w:id="1557"/>
            <w:ins w:id="1560" w:author="Jillian Carson-Jackson" w:date="2021-01-31T16:40:00Z">
              <w:r w:rsidR="00B877B1">
                <w:rPr>
                  <w:rFonts w:ascii="Calibri" w:hAnsi="Calibri"/>
                  <w:b w:val="0"/>
                  <w:sz w:val="22"/>
                  <w:szCs w:val="22"/>
                </w:rPr>
                <w:t xml:space="preserve"> terms</w:t>
              </w:r>
            </w:ins>
          </w:p>
          <w:p w14:paraId="4B4E8BFA"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Ship construction terms</w:t>
            </w:r>
          </w:p>
          <w:p w14:paraId="1F5CE11F"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Ship dimensions - i.e. LOA, LBP, beam, draught, air draught</w:t>
            </w:r>
          </w:p>
          <w:p w14:paraId="493519EF"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Hull structure - i.e. types of bows, sterns</w:t>
            </w:r>
          </w:p>
          <w:p w14:paraId="1530BE18"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Loadlines draught marks</w:t>
            </w:r>
          </w:p>
        </w:tc>
        <w:tc>
          <w:tcPr>
            <w:tcW w:w="2551" w:type="dxa"/>
          </w:tcPr>
          <w:p w14:paraId="09F95126" w14:textId="77777777" w:rsidR="001665A3" w:rsidRPr="003B629F" w:rsidRDefault="001665A3" w:rsidP="00152969">
            <w:pPr>
              <w:pStyle w:val="Tablelevel2"/>
              <w:ind w:left="0"/>
              <w:jc w:val="center"/>
              <w:rPr>
                <w:rFonts w:ascii="Calibri" w:hAnsi="Calibri"/>
                <w:sz w:val="22"/>
                <w:szCs w:val="22"/>
              </w:rPr>
            </w:pPr>
          </w:p>
        </w:tc>
        <w:tc>
          <w:tcPr>
            <w:tcW w:w="2694" w:type="dxa"/>
          </w:tcPr>
          <w:p w14:paraId="3CAADBA6" w14:textId="77777777" w:rsidR="001665A3" w:rsidRPr="003B629F" w:rsidRDefault="001665A3" w:rsidP="00152969">
            <w:pPr>
              <w:pStyle w:val="Tablelevel1bold"/>
              <w:jc w:val="center"/>
              <w:rPr>
                <w:rFonts w:ascii="Calibri" w:hAnsi="Calibri"/>
                <w:b w:val="0"/>
                <w:sz w:val="22"/>
                <w:szCs w:val="22"/>
              </w:rPr>
            </w:pPr>
          </w:p>
        </w:tc>
      </w:tr>
      <w:tr w:rsidR="001665A3" w:rsidRPr="003B629F" w14:paraId="622C3EB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94C83BD" w14:textId="75701B01" w:rsidR="001665A3" w:rsidRPr="003B629F" w:rsidRDefault="001665A3" w:rsidP="00152969">
            <w:pPr>
              <w:pStyle w:val="Tablelevel1bold"/>
              <w:rPr>
                <w:rFonts w:ascii="Calibri" w:hAnsi="Calibri"/>
                <w:b w:val="0"/>
                <w:sz w:val="22"/>
                <w:szCs w:val="22"/>
              </w:rPr>
            </w:pPr>
            <w:bookmarkStart w:id="1561" w:name="_Toc446917400"/>
            <w:bookmarkStart w:id="1562" w:name="_Toc111617457"/>
            <w:del w:id="1563" w:author="Jillian Carson-Jackson" w:date="2021-01-31T16:40:00Z">
              <w:r w:rsidRPr="003B629F" w:rsidDel="00B877B1">
                <w:rPr>
                  <w:rFonts w:ascii="Calibri" w:hAnsi="Calibri"/>
                  <w:b w:val="0"/>
                  <w:sz w:val="22"/>
                  <w:szCs w:val="22"/>
                </w:rPr>
                <w:delText xml:space="preserve">List and explain the ship terminology - </w:delText>
              </w:r>
            </w:del>
            <w:r w:rsidRPr="003B629F">
              <w:rPr>
                <w:rFonts w:ascii="Calibri" w:hAnsi="Calibri"/>
                <w:b w:val="0"/>
                <w:sz w:val="22"/>
                <w:szCs w:val="22"/>
              </w:rPr>
              <w:t>nautical phrases</w:t>
            </w:r>
            <w:bookmarkEnd w:id="1561"/>
            <w:bookmarkEnd w:id="1562"/>
          </w:p>
          <w:p w14:paraId="4766C05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Directions/relative bearings</w:t>
            </w:r>
          </w:p>
          <w:p w14:paraId="4BEE339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Numbers</w:t>
            </w:r>
          </w:p>
          <w:p w14:paraId="0C3EA544"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Mooring/anchoring terms</w:t>
            </w:r>
          </w:p>
        </w:tc>
        <w:tc>
          <w:tcPr>
            <w:tcW w:w="2551" w:type="dxa"/>
          </w:tcPr>
          <w:p w14:paraId="5A56E104" w14:textId="77777777" w:rsidR="001665A3" w:rsidRPr="003B629F" w:rsidRDefault="001665A3" w:rsidP="00152969">
            <w:pPr>
              <w:pStyle w:val="Tablelevel1bold"/>
              <w:jc w:val="center"/>
              <w:rPr>
                <w:rFonts w:ascii="Calibri" w:hAnsi="Calibri"/>
                <w:b w:val="0"/>
                <w:sz w:val="22"/>
                <w:szCs w:val="22"/>
              </w:rPr>
            </w:pPr>
          </w:p>
        </w:tc>
        <w:tc>
          <w:tcPr>
            <w:tcW w:w="2694" w:type="dxa"/>
          </w:tcPr>
          <w:p w14:paraId="520342F3" w14:textId="77777777" w:rsidR="001665A3" w:rsidRPr="003B629F" w:rsidRDefault="001665A3" w:rsidP="00152969">
            <w:pPr>
              <w:pStyle w:val="Tablelevel1bold"/>
              <w:jc w:val="center"/>
              <w:rPr>
                <w:rFonts w:ascii="Calibri" w:hAnsi="Calibri"/>
                <w:b w:val="0"/>
                <w:sz w:val="22"/>
                <w:szCs w:val="22"/>
              </w:rPr>
            </w:pPr>
          </w:p>
        </w:tc>
      </w:tr>
      <w:tr w:rsidR="001665A3" w:rsidRPr="00B877B1" w14:paraId="3C9C4088"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66ED589" w14:textId="508A2739" w:rsidR="001665A3" w:rsidRPr="00B877B1" w:rsidRDefault="001665A3" w:rsidP="00B877B1">
            <w:pPr>
              <w:pStyle w:val="Tablelevel1bold"/>
              <w:rPr>
                <w:rFonts w:ascii="Calibri" w:hAnsi="Calibri"/>
                <w:b w:val="0"/>
                <w:sz w:val="22"/>
                <w:szCs w:val="22"/>
              </w:rPr>
            </w:pPr>
            <w:bookmarkStart w:id="1564" w:name="_Toc446917401"/>
            <w:bookmarkStart w:id="1565" w:name="_Toc111617458"/>
            <w:del w:id="1566" w:author="Jillian Carson-Jackson" w:date="2021-01-31T16:42:00Z">
              <w:r w:rsidRPr="00B877B1" w:rsidDel="009013EB">
                <w:rPr>
                  <w:rFonts w:ascii="Calibri" w:hAnsi="Calibri"/>
                  <w:b w:val="0"/>
                  <w:sz w:val="22"/>
                  <w:szCs w:val="22"/>
                </w:rPr>
                <w:delText xml:space="preserve">List and describe the </w:delText>
              </w:r>
            </w:del>
            <w:r w:rsidRPr="00B877B1">
              <w:rPr>
                <w:rFonts w:ascii="Calibri" w:hAnsi="Calibri"/>
                <w:b w:val="0"/>
                <w:sz w:val="22"/>
                <w:szCs w:val="22"/>
              </w:rPr>
              <w:t>types of vessels</w:t>
            </w:r>
            <w:bookmarkEnd w:id="1564"/>
            <w:bookmarkEnd w:id="1565"/>
          </w:p>
          <w:p w14:paraId="7502C78D"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General cargo ships</w:t>
            </w:r>
          </w:p>
          <w:p w14:paraId="06AE63D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Tankers</w:t>
            </w:r>
          </w:p>
          <w:p w14:paraId="6B37D22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Bulk carriers</w:t>
            </w:r>
          </w:p>
          <w:p w14:paraId="57859607"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Combination carriers</w:t>
            </w:r>
          </w:p>
          <w:p w14:paraId="3AD97A9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Container ships</w:t>
            </w:r>
          </w:p>
          <w:p w14:paraId="443FAEF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Passenger ships</w:t>
            </w:r>
          </w:p>
          <w:p w14:paraId="5A29277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Ro-ro ships</w:t>
            </w:r>
          </w:p>
          <w:p w14:paraId="77DB7D88"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Fishing vessels</w:t>
            </w:r>
          </w:p>
          <w:p w14:paraId="3A6BB5E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Offshore vessels</w:t>
            </w:r>
          </w:p>
          <w:p w14:paraId="512F381D"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Rigs</w:t>
            </w:r>
          </w:p>
          <w:p w14:paraId="1B88836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Offshore supply</w:t>
            </w:r>
          </w:p>
          <w:p w14:paraId="5F260293"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Offshore tugs</w:t>
            </w:r>
          </w:p>
          <w:p w14:paraId="503D9A6B"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Tugs</w:t>
            </w:r>
          </w:p>
          <w:p w14:paraId="6659CC9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 xml:space="preserve">Pilot boats </w:t>
            </w:r>
          </w:p>
          <w:p w14:paraId="1E0BA9C2"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SAR vessels</w:t>
            </w:r>
          </w:p>
          <w:p w14:paraId="407C4195"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Seaplanes</w:t>
            </w:r>
          </w:p>
          <w:p w14:paraId="79ECBD41"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WIG</w:t>
            </w:r>
          </w:p>
          <w:p w14:paraId="0A25557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Ships operated by allied services</w:t>
            </w:r>
          </w:p>
        </w:tc>
        <w:tc>
          <w:tcPr>
            <w:tcW w:w="2551" w:type="dxa"/>
            <w:shd w:val="clear" w:color="auto" w:fill="auto"/>
          </w:tcPr>
          <w:p w14:paraId="554B4FAD"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453C7D35" w14:textId="77777777" w:rsidR="001665A3" w:rsidRPr="00B877B1" w:rsidRDefault="001665A3" w:rsidP="00B877B1">
            <w:pPr>
              <w:pStyle w:val="Tablelevel1bold"/>
              <w:jc w:val="center"/>
              <w:rPr>
                <w:rFonts w:ascii="Calibri" w:hAnsi="Calibri"/>
                <w:b w:val="0"/>
                <w:sz w:val="22"/>
                <w:szCs w:val="22"/>
              </w:rPr>
            </w:pPr>
          </w:p>
        </w:tc>
      </w:tr>
      <w:tr w:rsidR="001665A3" w:rsidRPr="00B877B1" w14:paraId="1D45C4CD"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16478EC" w14:textId="42428FFD" w:rsidR="001665A3" w:rsidRPr="00B877B1" w:rsidRDefault="001665A3" w:rsidP="00B877B1">
            <w:pPr>
              <w:pStyle w:val="Tablelevel1bold"/>
              <w:rPr>
                <w:rFonts w:ascii="Calibri" w:hAnsi="Calibri"/>
                <w:b w:val="0"/>
                <w:sz w:val="22"/>
                <w:szCs w:val="22"/>
              </w:rPr>
            </w:pPr>
            <w:bookmarkStart w:id="1567" w:name="_Toc446917402"/>
            <w:bookmarkStart w:id="1568" w:name="_Toc111617459"/>
            <w:del w:id="1569" w:author="Jillian Carson-Jackson" w:date="2021-01-31T16:42:00Z">
              <w:r w:rsidRPr="00B877B1" w:rsidDel="009013EB">
                <w:rPr>
                  <w:rFonts w:ascii="Calibri" w:hAnsi="Calibri"/>
                  <w:b w:val="0"/>
                  <w:sz w:val="22"/>
                  <w:szCs w:val="22"/>
                </w:rPr>
                <w:delText xml:space="preserve">List and describe the </w:delText>
              </w:r>
            </w:del>
            <w:r w:rsidRPr="00B877B1">
              <w:rPr>
                <w:rFonts w:ascii="Calibri" w:hAnsi="Calibri"/>
                <w:b w:val="0"/>
                <w:sz w:val="22"/>
                <w:szCs w:val="22"/>
              </w:rPr>
              <w:t>types of cargo</w:t>
            </w:r>
            <w:bookmarkEnd w:id="1567"/>
            <w:bookmarkEnd w:id="1568"/>
          </w:p>
          <w:p w14:paraId="167FD592"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General cargo</w:t>
            </w:r>
          </w:p>
          <w:p w14:paraId="413101BA"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Refrigerated</w:t>
            </w:r>
          </w:p>
          <w:p w14:paraId="101C258C"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Liquid</w:t>
            </w:r>
          </w:p>
          <w:p w14:paraId="22D931B2"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LPG/LNG</w:t>
            </w:r>
          </w:p>
          <w:p w14:paraId="0154383C"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Bulk</w:t>
            </w:r>
          </w:p>
          <w:p w14:paraId="16FDFC9D"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Containers</w:t>
            </w:r>
          </w:p>
          <w:p w14:paraId="28D0C9F6"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Ro-ro</w:t>
            </w:r>
          </w:p>
          <w:p w14:paraId="6CE0A6D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Fish</w:t>
            </w:r>
          </w:p>
          <w:p w14:paraId="016C63DA"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Livestock</w:t>
            </w:r>
          </w:p>
          <w:p w14:paraId="363F5BD1"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Dangerous goods</w:t>
            </w:r>
          </w:p>
        </w:tc>
        <w:tc>
          <w:tcPr>
            <w:tcW w:w="2551" w:type="dxa"/>
            <w:shd w:val="clear" w:color="auto" w:fill="auto"/>
          </w:tcPr>
          <w:p w14:paraId="37B22E8E"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49B0C36B" w14:textId="77777777" w:rsidR="001665A3" w:rsidRPr="00B877B1" w:rsidRDefault="001665A3" w:rsidP="00B877B1">
            <w:pPr>
              <w:pStyle w:val="Tablelevel1bold"/>
              <w:jc w:val="center"/>
              <w:rPr>
                <w:rFonts w:ascii="Calibri" w:hAnsi="Calibri"/>
                <w:b w:val="0"/>
                <w:sz w:val="22"/>
                <w:szCs w:val="22"/>
              </w:rPr>
            </w:pPr>
          </w:p>
        </w:tc>
      </w:tr>
      <w:tr w:rsidR="004E0B3C" w:rsidRPr="00B877B1" w14:paraId="13A194F8" w14:textId="77777777" w:rsidTr="00CD5C9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70" w:author="Jillian Carson-Jackson" w:date="2021-01-31T16:43:00Z"/>
        </w:trPr>
        <w:tc>
          <w:tcPr>
            <w:tcW w:w="8897" w:type="dxa"/>
            <w:shd w:val="clear" w:color="auto" w:fill="auto"/>
          </w:tcPr>
          <w:p w14:paraId="1C0850F9" w14:textId="77777777" w:rsidR="004E0B3C" w:rsidRPr="004E0B3C" w:rsidRDefault="004E0B3C" w:rsidP="00CD5C9F">
            <w:pPr>
              <w:pStyle w:val="Tablelevel1bold"/>
              <w:rPr>
                <w:ins w:id="1571" w:author="Jillian Carson-Jackson" w:date="2021-01-31T16:43:00Z"/>
                <w:rFonts w:ascii="Calibri" w:hAnsi="Calibri"/>
                <w:b w:val="0"/>
                <w:i/>
                <w:iCs/>
                <w:sz w:val="22"/>
                <w:szCs w:val="22"/>
              </w:rPr>
            </w:pPr>
            <w:ins w:id="1572" w:author="Jillian Carson-Jackson" w:date="2021-01-31T16:43:00Z">
              <w:r w:rsidRPr="004E0B3C">
                <w:rPr>
                  <w:rFonts w:ascii="Calibri" w:hAnsi="Calibri"/>
                  <w:b w:val="0"/>
                  <w:i/>
                  <w:iCs/>
                  <w:sz w:val="22"/>
                  <w:szCs w:val="22"/>
                </w:rPr>
                <w:t xml:space="preserve">Define factors influencing ship movement and stability </w:t>
              </w:r>
            </w:ins>
          </w:p>
        </w:tc>
        <w:tc>
          <w:tcPr>
            <w:tcW w:w="2551" w:type="dxa"/>
            <w:shd w:val="clear" w:color="auto" w:fill="auto"/>
          </w:tcPr>
          <w:p w14:paraId="06173488" w14:textId="77777777" w:rsidR="004E0B3C" w:rsidRPr="00B877B1" w:rsidRDefault="004E0B3C" w:rsidP="00CD5C9F">
            <w:pPr>
              <w:pStyle w:val="Tablelevel1bold"/>
              <w:jc w:val="center"/>
              <w:rPr>
                <w:ins w:id="1573" w:author="Jillian Carson-Jackson" w:date="2021-01-31T16:43:00Z"/>
                <w:rFonts w:ascii="Calibri" w:hAnsi="Calibri"/>
                <w:b w:val="0"/>
                <w:sz w:val="22"/>
                <w:szCs w:val="22"/>
              </w:rPr>
            </w:pPr>
          </w:p>
        </w:tc>
        <w:tc>
          <w:tcPr>
            <w:tcW w:w="2694" w:type="dxa"/>
            <w:shd w:val="clear" w:color="auto" w:fill="auto"/>
          </w:tcPr>
          <w:p w14:paraId="4346F13D" w14:textId="77777777" w:rsidR="004E0B3C" w:rsidRPr="00B877B1" w:rsidRDefault="004E0B3C" w:rsidP="00CD5C9F">
            <w:pPr>
              <w:pStyle w:val="Tablelevel1bold"/>
              <w:jc w:val="center"/>
              <w:rPr>
                <w:ins w:id="1574" w:author="Jillian Carson-Jackson" w:date="2021-01-31T16:43:00Z"/>
                <w:rFonts w:ascii="Calibri" w:hAnsi="Calibri"/>
                <w:b w:val="0"/>
                <w:sz w:val="22"/>
                <w:szCs w:val="22"/>
              </w:rPr>
            </w:pPr>
          </w:p>
        </w:tc>
      </w:tr>
      <w:tr w:rsidR="001665A3" w:rsidRPr="00B877B1" w14:paraId="5B93D9D5"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189BB9A7" w14:textId="32DAE639" w:rsidR="001665A3" w:rsidRPr="00B877B1" w:rsidDel="004E0B3C" w:rsidRDefault="001665A3" w:rsidP="00B877B1">
            <w:pPr>
              <w:pStyle w:val="Tablelevel1bold"/>
              <w:rPr>
                <w:del w:id="1575" w:author="Jillian Carson-Jackson" w:date="2021-01-31T16:44:00Z"/>
                <w:rFonts w:ascii="Calibri" w:hAnsi="Calibri"/>
                <w:b w:val="0"/>
                <w:sz w:val="22"/>
                <w:szCs w:val="22"/>
              </w:rPr>
            </w:pPr>
            <w:bookmarkStart w:id="1576" w:name="_Toc446917403"/>
            <w:bookmarkStart w:id="1577" w:name="_Toc111617460"/>
            <w:del w:id="1578" w:author="Jillian Carson-Jackson" w:date="2021-01-31T16:44:00Z">
              <w:r w:rsidRPr="00B877B1" w:rsidDel="004E0B3C">
                <w:rPr>
                  <w:rFonts w:ascii="Calibri" w:hAnsi="Calibri"/>
                  <w:b w:val="0"/>
                  <w:sz w:val="22"/>
                  <w:szCs w:val="22"/>
                </w:rPr>
                <w:delText>List and ship stability</w:delText>
              </w:r>
              <w:bookmarkEnd w:id="1576"/>
              <w:bookmarkEnd w:id="1577"/>
            </w:del>
          </w:p>
          <w:p w14:paraId="440DB0F6" w14:textId="25759CA5" w:rsidR="004E0B3C" w:rsidRDefault="00246AA4" w:rsidP="004E0B3C">
            <w:pPr>
              <w:pStyle w:val="Tablelevel2"/>
              <w:ind w:left="0"/>
              <w:rPr>
                <w:ins w:id="1579" w:author="Jillian Carson-Jackson" w:date="2021-01-31T16:45:00Z"/>
                <w:rFonts w:ascii="Calibri" w:hAnsi="Calibri"/>
                <w:sz w:val="22"/>
                <w:szCs w:val="22"/>
              </w:rPr>
            </w:pPr>
            <w:ins w:id="1580" w:author="Jillian Carson-Jackson" w:date="2021-01-31T16:44:00Z">
              <w:r>
                <w:rPr>
                  <w:rFonts w:ascii="Calibri" w:hAnsi="Calibri"/>
                  <w:sz w:val="22"/>
                  <w:szCs w:val="22"/>
                </w:rPr>
                <w:t xml:space="preserve">Ship movements </w:t>
              </w:r>
            </w:ins>
          </w:p>
          <w:p w14:paraId="2C071C91" w14:textId="170F8CFD" w:rsidR="00246AA4" w:rsidRDefault="009D3CB0" w:rsidP="009D3CB0">
            <w:pPr>
              <w:pStyle w:val="Tablelevel2"/>
              <w:ind w:left="247"/>
              <w:rPr>
                <w:ins w:id="1581" w:author="Jillian Carson-Jackson" w:date="2021-01-31T16:44:00Z"/>
                <w:rFonts w:ascii="Calibri" w:hAnsi="Calibri"/>
                <w:sz w:val="22"/>
                <w:szCs w:val="22"/>
              </w:rPr>
            </w:pPr>
            <w:ins w:id="1582" w:author="Jillian Carson-Jackson" w:date="2021-01-31T16:45:00Z">
              <w:r>
                <w:rPr>
                  <w:rFonts w:ascii="Calibri" w:hAnsi="Calibri"/>
                  <w:sz w:val="22"/>
                  <w:szCs w:val="22"/>
                </w:rPr>
                <w:t>Six motions</w:t>
              </w:r>
            </w:ins>
          </w:p>
          <w:p w14:paraId="292DF298" w14:textId="46ABB363" w:rsidR="001665A3" w:rsidRPr="00B877B1" w:rsidRDefault="001665A3" w:rsidP="004E0B3C">
            <w:pPr>
              <w:pStyle w:val="Tablelevel2"/>
              <w:ind w:left="0"/>
              <w:rPr>
                <w:rFonts w:ascii="Calibri" w:hAnsi="Calibri"/>
                <w:sz w:val="22"/>
                <w:szCs w:val="22"/>
              </w:rPr>
            </w:pPr>
            <w:r w:rsidRPr="00B877B1">
              <w:rPr>
                <w:rFonts w:ascii="Calibri" w:hAnsi="Calibri"/>
                <w:sz w:val="22"/>
                <w:szCs w:val="22"/>
              </w:rPr>
              <w:t>Introduction to ship stability</w:t>
            </w:r>
          </w:p>
          <w:p w14:paraId="62C06A2A" w14:textId="77777777" w:rsidR="001665A3" w:rsidRPr="00B877B1" w:rsidRDefault="001665A3" w:rsidP="004E0B3C">
            <w:pPr>
              <w:pStyle w:val="Tablelevel3"/>
              <w:ind w:left="337"/>
              <w:rPr>
                <w:rFonts w:ascii="Calibri" w:hAnsi="Calibri"/>
                <w:sz w:val="22"/>
                <w:szCs w:val="22"/>
              </w:rPr>
            </w:pPr>
            <w:r w:rsidRPr="00B877B1">
              <w:rPr>
                <w:rFonts w:ascii="Calibri" w:hAnsi="Calibri"/>
                <w:sz w:val="22"/>
                <w:szCs w:val="22"/>
              </w:rPr>
              <w:t>Definitions of heel, list and trim</w:t>
            </w:r>
          </w:p>
          <w:p w14:paraId="0AB5A8E6" w14:textId="77777777" w:rsidR="001665A3" w:rsidRPr="00B877B1" w:rsidRDefault="001665A3" w:rsidP="004E0B3C">
            <w:pPr>
              <w:pStyle w:val="Tablelevel3"/>
              <w:ind w:left="337"/>
              <w:rPr>
                <w:rFonts w:ascii="Calibri" w:hAnsi="Calibri"/>
                <w:sz w:val="22"/>
                <w:szCs w:val="22"/>
              </w:rPr>
            </w:pPr>
            <w:r w:rsidRPr="00B877B1">
              <w:rPr>
                <w:rFonts w:ascii="Calibri" w:hAnsi="Calibri"/>
                <w:sz w:val="22"/>
                <w:szCs w:val="22"/>
              </w:rPr>
              <w:t>Factors influencing ship stability</w:t>
            </w:r>
          </w:p>
          <w:p w14:paraId="662FD710" w14:textId="77777777" w:rsidR="001665A3" w:rsidRDefault="001665A3" w:rsidP="004E0B3C">
            <w:pPr>
              <w:pStyle w:val="Tablelevel3"/>
              <w:ind w:left="337"/>
              <w:rPr>
                <w:ins w:id="1583" w:author="Jillian Carson-Jackson" w:date="2021-01-31T16:44:00Z"/>
                <w:rFonts w:ascii="Calibri" w:hAnsi="Calibri"/>
                <w:sz w:val="22"/>
                <w:szCs w:val="22"/>
              </w:rPr>
            </w:pPr>
            <w:r w:rsidRPr="00B877B1">
              <w:rPr>
                <w:rFonts w:ascii="Calibri" w:hAnsi="Calibri"/>
                <w:sz w:val="22"/>
                <w:szCs w:val="22"/>
              </w:rPr>
              <w:t>Recognising dangerous situations regarding ship stability</w:t>
            </w:r>
          </w:p>
          <w:p w14:paraId="761D38A6" w14:textId="3EDE0342" w:rsidR="004E0B3C" w:rsidRPr="00B877B1" w:rsidRDefault="004E0B3C" w:rsidP="004E0B3C">
            <w:pPr>
              <w:pStyle w:val="Tablelevel3"/>
              <w:ind w:left="0"/>
              <w:rPr>
                <w:rFonts w:ascii="Calibri" w:hAnsi="Calibri"/>
                <w:sz w:val="22"/>
                <w:szCs w:val="22"/>
              </w:rPr>
            </w:pPr>
          </w:p>
        </w:tc>
        <w:tc>
          <w:tcPr>
            <w:tcW w:w="2551" w:type="dxa"/>
            <w:shd w:val="clear" w:color="auto" w:fill="auto"/>
          </w:tcPr>
          <w:p w14:paraId="5A1321E1"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2B078C08" w14:textId="77777777" w:rsidR="001665A3" w:rsidRPr="00B877B1" w:rsidRDefault="001665A3" w:rsidP="00B877B1">
            <w:pPr>
              <w:pStyle w:val="Tablelevel1bold"/>
              <w:jc w:val="center"/>
              <w:rPr>
                <w:rFonts w:ascii="Calibri" w:hAnsi="Calibri"/>
                <w:b w:val="0"/>
                <w:sz w:val="22"/>
                <w:szCs w:val="22"/>
              </w:rPr>
            </w:pPr>
          </w:p>
        </w:tc>
      </w:tr>
      <w:tr w:rsidR="009D3CB0" w:rsidRPr="00B877B1" w14:paraId="7EF94F56"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84" w:author="Jillian Carson-Jackson" w:date="2021-01-31T16:45:00Z"/>
        </w:trPr>
        <w:tc>
          <w:tcPr>
            <w:tcW w:w="8897" w:type="dxa"/>
            <w:shd w:val="clear" w:color="auto" w:fill="auto"/>
          </w:tcPr>
          <w:p w14:paraId="727B7FDE" w14:textId="085D7680" w:rsidR="009D3CB0" w:rsidRPr="00CA236A" w:rsidDel="004E0B3C" w:rsidRDefault="006344EA" w:rsidP="00B877B1">
            <w:pPr>
              <w:pStyle w:val="Tablelevel1bold"/>
              <w:rPr>
                <w:ins w:id="1585" w:author="Jillian Carson-Jackson" w:date="2021-01-31T16:45:00Z"/>
                <w:rFonts w:ascii="Calibri" w:hAnsi="Calibri"/>
                <w:b w:val="0"/>
                <w:i/>
                <w:iCs/>
                <w:sz w:val="22"/>
                <w:szCs w:val="22"/>
              </w:rPr>
            </w:pPr>
            <w:ins w:id="1586" w:author="Jillian Carson-Jackson" w:date="2021-01-31T16:46:00Z">
              <w:r w:rsidRPr="00CA236A">
                <w:rPr>
                  <w:rFonts w:ascii="Calibri" w:hAnsi="Calibri"/>
                  <w:b w:val="0"/>
                  <w:i/>
                  <w:iCs/>
                  <w:sz w:val="22"/>
                  <w:szCs w:val="22"/>
                </w:rPr>
                <w:t xml:space="preserve">Describe </w:t>
              </w:r>
              <w:r w:rsidR="00CA236A" w:rsidRPr="00CA236A">
                <w:rPr>
                  <w:rFonts w:ascii="Calibri" w:hAnsi="Calibri"/>
                  <w:b w:val="0"/>
                  <w:i/>
                  <w:iCs/>
                  <w:sz w:val="22"/>
                  <w:szCs w:val="22"/>
                </w:rPr>
                <w:t>factors affecting ship handling</w:t>
              </w:r>
            </w:ins>
          </w:p>
        </w:tc>
        <w:tc>
          <w:tcPr>
            <w:tcW w:w="2551" w:type="dxa"/>
            <w:shd w:val="clear" w:color="auto" w:fill="auto"/>
          </w:tcPr>
          <w:p w14:paraId="06E55DF7" w14:textId="77777777" w:rsidR="009D3CB0" w:rsidRPr="00B877B1" w:rsidRDefault="009D3CB0" w:rsidP="00B877B1">
            <w:pPr>
              <w:pStyle w:val="Tablelevel1bold"/>
              <w:jc w:val="center"/>
              <w:rPr>
                <w:ins w:id="1587" w:author="Jillian Carson-Jackson" w:date="2021-01-31T16:45:00Z"/>
                <w:rFonts w:ascii="Calibri" w:hAnsi="Calibri"/>
                <w:b w:val="0"/>
                <w:sz w:val="22"/>
                <w:szCs w:val="22"/>
              </w:rPr>
            </w:pPr>
          </w:p>
        </w:tc>
        <w:tc>
          <w:tcPr>
            <w:tcW w:w="2694" w:type="dxa"/>
            <w:shd w:val="clear" w:color="auto" w:fill="auto"/>
          </w:tcPr>
          <w:p w14:paraId="28527904" w14:textId="77777777" w:rsidR="009D3CB0" w:rsidRPr="00B877B1" w:rsidRDefault="009D3CB0" w:rsidP="00B877B1">
            <w:pPr>
              <w:pStyle w:val="Tablelevel1bold"/>
              <w:jc w:val="center"/>
              <w:rPr>
                <w:ins w:id="1588" w:author="Jillian Carson-Jackson" w:date="2021-01-31T16:45:00Z"/>
                <w:rFonts w:ascii="Calibri" w:hAnsi="Calibri"/>
                <w:b w:val="0"/>
                <w:sz w:val="22"/>
                <w:szCs w:val="22"/>
              </w:rPr>
            </w:pPr>
          </w:p>
        </w:tc>
      </w:tr>
      <w:tr w:rsidR="001665A3" w:rsidRPr="00B877B1" w14:paraId="668F8650"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218B2CB" w14:textId="7B6FD981" w:rsidR="001665A3" w:rsidRPr="00B877B1" w:rsidRDefault="001665A3" w:rsidP="00B877B1">
            <w:pPr>
              <w:pStyle w:val="Tablelevel1bold"/>
              <w:rPr>
                <w:rFonts w:ascii="Calibri" w:hAnsi="Calibri"/>
                <w:b w:val="0"/>
                <w:sz w:val="22"/>
                <w:szCs w:val="22"/>
              </w:rPr>
            </w:pPr>
            <w:bookmarkStart w:id="1589" w:name="_Toc446917404"/>
            <w:bookmarkStart w:id="1590" w:name="_Toc111617461"/>
            <w:del w:id="1591" w:author="Jillian Carson-Jackson" w:date="2021-01-31T16:46:00Z">
              <w:r w:rsidRPr="00B877B1" w:rsidDel="00CA236A">
                <w:rPr>
                  <w:rFonts w:ascii="Calibri" w:hAnsi="Calibri"/>
                  <w:b w:val="0"/>
                  <w:sz w:val="22"/>
                  <w:szCs w:val="22"/>
                </w:rPr>
                <w:delText xml:space="preserve">Explain the </w:delText>
              </w:r>
            </w:del>
            <w:r w:rsidRPr="00B877B1">
              <w:rPr>
                <w:rFonts w:ascii="Calibri" w:hAnsi="Calibri"/>
                <w:b w:val="0"/>
                <w:sz w:val="22"/>
                <w:szCs w:val="22"/>
              </w:rPr>
              <w:t>theory and practice of ship handling</w:t>
            </w:r>
            <w:bookmarkEnd w:id="1589"/>
            <w:bookmarkEnd w:id="1590"/>
          </w:p>
          <w:p w14:paraId="188FFD9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Effect of pivot point on ship handling</w:t>
            </w:r>
          </w:p>
          <w:p w14:paraId="6700A6FA"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Line of approach</w:t>
            </w:r>
          </w:p>
          <w:p w14:paraId="1F12C13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Stopping characteristics</w:t>
            </w:r>
          </w:p>
          <w:p w14:paraId="2D8AAF73"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Turning characteristics</w:t>
            </w:r>
          </w:p>
          <w:p w14:paraId="3C79942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External forces on ship handling – winds and tides</w:t>
            </w:r>
          </w:p>
          <w:p w14:paraId="1F35CA61" w14:textId="709C8D27" w:rsidR="001665A3" w:rsidRPr="00B877B1" w:rsidRDefault="001665A3" w:rsidP="00B877B1">
            <w:pPr>
              <w:pStyle w:val="Tablelevel2"/>
              <w:rPr>
                <w:rFonts w:ascii="Calibri" w:hAnsi="Calibri"/>
                <w:sz w:val="22"/>
                <w:szCs w:val="22"/>
              </w:rPr>
            </w:pPr>
            <w:r w:rsidRPr="00B877B1">
              <w:rPr>
                <w:rFonts w:ascii="Calibri" w:hAnsi="Calibri"/>
                <w:sz w:val="22"/>
                <w:szCs w:val="22"/>
              </w:rPr>
              <w:t xml:space="preserve">Effect of </w:t>
            </w:r>
            <w:ins w:id="1592" w:author="Jillian Carson-Jackson" w:date="2021-01-31T16:47:00Z">
              <w:r w:rsidR="00911CD7">
                <w:rPr>
                  <w:rFonts w:ascii="Calibri" w:hAnsi="Calibri"/>
                  <w:sz w:val="22"/>
                  <w:szCs w:val="22"/>
                </w:rPr>
                <w:t xml:space="preserve">ship-ship </w:t>
              </w:r>
            </w:ins>
            <w:r w:rsidRPr="00B877B1">
              <w:rPr>
                <w:rFonts w:ascii="Calibri" w:hAnsi="Calibri"/>
                <w:sz w:val="22"/>
                <w:szCs w:val="22"/>
              </w:rPr>
              <w:t>interaction</w:t>
            </w:r>
            <w:ins w:id="1593" w:author="Jillian Carson-Jackson" w:date="2021-01-31T16:47:00Z">
              <w:r w:rsidR="00911CD7">
                <w:rPr>
                  <w:rFonts w:ascii="Calibri" w:hAnsi="Calibri"/>
                  <w:sz w:val="22"/>
                  <w:szCs w:val="22"/>
                </w:rPr>
                <w:t xml:space="preserve">, bank suction, </w:t>
              </w:r>
            </w:ins>
            <w:del w:id="1594" w:author="Jillian Carson-Jackson" w:date="2021-01-31T16:47:00Z">
              <w:r w:rsidRPr="00B877B1" w:rsidDel="002E5D65">
                <w:rPr>
                  <w:rFonts w:ascii="Calibri" w:hAnsi="Calibri"/>
                  <w:sz w:val="22"/>
                  <w:szCs w:val="22"/>
                </w:rPr>
                <w:delText xml:space="preserve"> and </w:delText>
              </w:r>
            </w:del>
            <w:r w:rsidRPr="00B877B1">
              <w:rPr>
                <w:rFonts w:ascii="Calibri" w:hAnsi="Calibri"/>
                <w:sz w:val="22"/>
                <w:szCs w:val="22"/>
              </w:rPr>
              <w:t>squat</w:t>
            </w:r>
          </w:p>
          <w:p w14:paraId="6DA1AAC6" w14:textId="3ED47E0E" w:rsidR="001665A3" w:rsidRPr="00B877B1" w:rsidRDefault="001665A3" w:rsidP="00B877B1">
            <w:pPr>
              <w:pStyle w:val="Tablelevel2"/>
              <w:rPr>
                <w:rFonts w:ascii="Calibri" w:hAnsi="Calibri"/>
                <w:sz w:val="22"/>
                <w:szCs w:val="22"/>
              </w:rPr>
            </w:pPr>
            <w:del w:id="1595" w:author="Jillian Carson-Jackson" w:date="2021-01-31T16:47:00Z">
              <w:r w:rsidRPr="00B877B1" w:rsidDel="002E5D65">
                <w:rPr>
                  <w:rFonts w:ascii="Calibri" w:hAnsi="Calibri"/>
                  <w:sz w:val="22"/>
                  <w:szCs w:val="22"/>
                </w:rPr>
                <w:delText xml:space="preserve">Vessel </w:delText>
              </w:r>
            </w:del>
            <w:ins w:id="1596" w:author="Jillian Carson-Jackson" w:date="2021-01-31T16:47:00Z">
              <w:r w:rsidR="002E5D65">
                <w:rPr>
                  <w:rFonts w:ascii="Calibri" w:hAnsi="Calibri"/>
                  <w:sz w:val="22"/>
                  <w:szCs w:val="22"/>
                </w:rPr>
                <w:t>factors affecting v</w:t>
              </w:r>
              <w:r w:rsidR="002E5D65" w:rsidRPr="00B877B1">
                <w:rPr>
                  <w:rFonts w:ascii="Calibri" w:hAnsi="Calibri"/>
                  <w:sz w:val="22"/>
                  <w:szCs w:val="22"/>
                </w:rPr>
                <w:t xml:space="preserve">essel </w:t>
              </w:r>
            </w:ins>
            <w:r w:rsidRPr="00B877B1">
              <w:rPr>
                <w:rFonts w:ascii="Calibri" w:hAnsi="Calibri"/>
                <w:sz w:val="22"/>
                <w:szCs w:val="22"/>
              </w:rPr>
              <w:t>manoeuvrability</w:t>
            </w:r>
          </w:p>
          <w:p w14:paraId="6E216F54"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Different types of rudder</w:t>
            </w:r>
          </w:p>
          <w:p w14:paraId="13B8DE08"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Different types of propeller</w:t>
            </w:r>
          </w:p>
          <w:p w14:paraId="362A9DC4"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Thrusters</w:t>
            </w:r>
          </w:p>
          <w:p w14:paraId="1BF33F46"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Use of tugs</w:t>
            </w:r>
          </w:p>
        </w:tc>
        <w:tc>
          <w:tcPr>
            <w:tcW w:w="2551" w:type="dxa"/>
            <w:shd w:val="clear" w:color="auto" w:fill="auto"/>
          </w:tcPr>
          <w:p w14:paraId="5DCF1674"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6C9D388E" w14:textId="77777777" w:rsidR="001665A3" w:rsidRPr="00B877B1" w:rsidRDefault="001665A3" w:rsidP="00B877B1">
            <w:pPr>
              <w:pStyle w:val="Tablelevel1bold"/>
              <w:jc w:val="center"/>
              <w:rPr>
                <w:rFonts w:ascii="Calibri" w:hAnsi="Calibri"/>
                <w:b w:val="0"/>
                <w:sz w:val="22"/>
                <w:szCs w:val="22"/>
              </w:rPr>
            </w:pPr>
          </w:p>
        </w:tc>
      </w:tr>
      <w:tr w:rsidR="001665A3" w:rsidRPr="003B629F" w14:paraId="30BE9E78"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2B20861A" w14:textId="3B706EDE" w:rsidR="001665A3" w:rsidRPr="00B877B1" w:rsidDel="002E5D65" w:rsidRDefault="001665A3" w:rsidP="00B877B1">
            <w:pPr>
              <w:pStyle w:val="Tablelevel1bold"/>
              <w:rPr>
                <w:del w:id="1597" w:author="Jillian Carson-Jackson" w:date="2021-01-31T16:48:00Z"/>
                <w:rFonts w:ascii="Calibri" w:hAnsi="Calibri"/>
                <w:b w:val="0"/>
                <w:sz w:val="22"/>
                <w:szCs w:val="22"/>
              </w:rPr>
            </w:pPr>
            <w:bookmarkStart w:id="1598" w:name="_Toc446917405"/>
            <w:bookmarkStart w:id="1599" w:name="_Toc111617462"/>
            <w:del w:id="1600" w:author="Jillian Carson-Jackson" w:date="2021-01-31T16:48:00Z">
              <w:r w:rsidRPr="00B877B1" w:rsidDel="002E5D65">
                <w:rPr>
                  <w:rFonts w:ascii="Calibri" w:hAnsi="Calibri"/>
                  <w:b w:val="0"/>
                  <w:sz w:val="22"/>
                  <w:szCs w:val="22"/>
                </w:rPr>
                <w:delText>List and describe different propulsion systems</w:delText>
              </w:r>
              <w:bookmarkEnd w:id="1598"/>
              <w:bookmarkEnd w:id="1599"/>
            </w:del>
          </w:p>
          <w:p w14:paraId="19C56186" w14:textId="77777777" w:rsidR="001665A3" w:rsidRPr="00B877B1" w:rsidRDefault="001665A3" w:rsidP="002E5D65">
            <w:pPr>
              <w:pStyle w:val="Tablelevel2"/>
              <w:ind w:left="0"/>
              <w:rPr>
                <w:rFonts w:ascii="Calibri" w:hAnsi="Calibri"/>
                <w:sz w:val="22"/>
                <w:szCs w:val="22"/>
              </w:rPr>
            </w:pPr>
            <w:commentRangeStart w:id="1601"/>
            <w:r w:rsidRPr="00B877B1">
              <w:rPr>
                <w:rFonts w:ascii="Calibri" w:hAnsi="Calibri"/>
                <w:sz w:val="22"/>
                <w:szCs w:val="22"/>
              </w:rPr>
              <w:t>Introduction to propulsion systems</w:t>
            </w:r>
          </w:p>
          <w:p w14:paraId="443B0F7F" w14:textId="77777777" w:rsidR="001665A3" w:rsidRPr="00B877B1" w:rsidRDefault="001665A3" w:rsidP="002E5D65">
            <w:pPr>
              <w:pStyle w:val="Tablelevel3"/>
              <w:ind w:left="247"/>
              <w:rPr>
                <w:rFonts w:ascii="Calibri" w:hAnsi="Calibri"/>
                <w:sz w:val="22"/>
                <w:szCs w:val="22"/>
              </w:rPr>
            </w:pPr>
            <w:r w:rsidRPr="00B877B1">
              <w:rPr>
                <w:rFonts w:ascii="Calibri" w:hAnsi="Calibri"/>
                <w:sz w:val="22"/>
                <w:szCs w:val="22"/>
              </w:rPr>
              <w:t>Diesel, diesel electric</w:t>
            </w:r>
          </w:p>
          <w:p w14:paraId="28CE4F5C" w14:textId="77777777" w:rsidR="001665A3" w:rsidRPr="00B877B1" w:rsidRDefault="001665A3" w:rsidP="002E5D65">
            <w:pPr>
              <w:pStyle w:val="Tablelevel3"/>
              <w:ind w:left="247"/>
              <w:rPr>
                <w:rFonts w:ascii="Calibri" w:hAnsi="Calibri"/>
                <w:sz w:val="22"/>
                <w:szCs w:val="22"/>
              </w:rPr>
            </w:pPr>
            <w:r w:rsidRPr="00B877B1">
              <w:rPr>
                <w:rFonts w:ascii="Calibri" w:hAnsi="Calibri"/>
                <w:sz w:val="22"/>
                <w:szCs w:val="22"/>
              </w:rPr>
              <w:t>Gas turbine</w:t>
            </w:r>
          </w:p>
          <w:p w14:paraId="0DC73632" w14:textId="77777777" w:rsidR="001665A3" w:rsidRPr="00B877B1" w:rsidRDefault="001665A3" w:rsidP="002E5D65">
            <w:pPr>
              <w:pStyle w:val="Tablelevel3"/>
              <w:ind w:left="247"/>
              <w:rPr>
                <w:rFonts w:ascii="Calibri" w:hAnsi="Calibri"/>
                <w:sz w:val="22"/>
                <w:szCs w:val="22"/>
              </w:rPr>
            </w:pPr>
            <w:r w:rsidRPr="00B877B1">
              <w:rPr>
                <w:rFonts w:ascii="Calibri" w:hAnsi="Calibri"/>
                <w:sz w:val="22"/>
                <w:szCs w:val="22"/>
              </w:rPr>
              <w:t>Steam</w:t>
            </w:r>
          </w:p>
          <w:p w14:paraId="2E76D15D" w14:textId="77777777" w:rsidR="001665A3" w:rsidRPr="003B629F" w:rsidRDefault="001665A3" w:rsidP="002E5D65">
            <w:pPr>
              <w:pStyle w:val="Tablelevel3"/>
              <w:ind w:left="247"/>
              <w:rPr>
                <w:rFonts w:ascii="Calibri" w:hAnsi="Calibri"/>
                <w:sz w:val="22"/>
                <w:szCs w:val="22"/>
              </w:rPr>
            </w:pPr>
            <w:r w:rsidRPr="00B877B1">
              <w:rPr>
                <w:rFonts w:ascii="Calibri" w:hAnsi="Calibri"/>
                <w:sz w:val="22"/>
                <w:szCs w:val="22"/>
              </w:rPr>
              <w:t>Jet</w:t>
            </w:r>
            <w:r w:rsidRPr="003B629F">
              <w:rPr>
                <w:rFonts w:ascii="Calibri" w:hAnsi="Calibri"/>
                <w:sz w:val="22"/>
                <w:szCs w:val="22"/>
              </w:rPr>
              <w:t xml:space="preserve"> </w:t>
            </w:r>
            <w:commentRangeEnd w:id="1601"/>
            <w:r w:rsidR="00784F89">
              <w:rPr>
                <w:rStyle w:val="CommentReference"/>
                <w:rFonts w:asciiTheme="minorHAnsi" w:eastAsiaTheme="minorHAnsi" w:hAnsiTheme="minorHAnsi"/>
                <w:lang w:eastAsia="en-GB"/>
              </w:rPr>
              <w:commentReference w:id="1601"/>
            </w:r>
          </w:p>
        </w:tc>
        <w:tc>
          <w:tcPr>
            <w:tcW w:w="2551" w:type="dxa"/>
            <w:shd w:val="clear" w:color="auto" w:fill="auto"/>
          </w:tcPr>
          <w:p w14:paraId="1F4AB547" w14:textId="77777777" w:rsidR="001665A3" w:rsidRPr="003B629F" w:rsidRDefault="001665A3" w:rsidP="00B877B1">
            <w:pPr>
              <w:pStyle w:val="Tablelevel1bold"/>
              <w:jc w:val="center"/>
              <w:rPr>
                <w:rFonts w:ascii="Calibri" w:hAnsi="Calibri"/>
                <w:b w:val="0"/>
                <w:sz w:val="22"/>
                <w:szCs w:val="22"/>
              </w:rPr>
            </w:pPr>
          </w:p>
        </w:tc>
        <w:tc>
          <w:tcPr>
            <w:tcW w:w="2694" w:type="dxa"/>
            <w:shd w:val="clear" w:color="auto" w:fill="auto"/>
          </w:tcPr>
          <w:p w14:paraId="10192C21" w14:textId="77777777" w:rsidR="001665A3" w:rsidRPr="003B629F" w:rsidRDefault="001665A3" w:rsidP="00B877B1">
            <w:pPr>
              <w:pStyle w:val="Tablelevel1bold"/>
              <w:jc w:val="center"/>
              <w:rPr>
                <w:rFonts w:ascii="Calibri" w:hAnsi="Calibri"/>
                <w:b w:val="0"/>
                <w:sz w:val="22"/>
                <w:szCs w:val="22"/>
              </w:rPr>
            </w:pPr>
          </w:p>
        </w:tc>
      </w:tr>
      <w:tr w:rsidR="001665A3" w:rsidRPr="003B629F" w14:paraId="28B1A4A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BD22914" w14:textId="6594D3C8" w:rsidR="001665A3" w:rsidRPr="003B629F" w:rsidRDefault="001665A3" w:rsidP="00B877B1">
            <w:pPr>
              <w:pStyle w:val="Tablelevel1bold"/>
              <w:rPr>
                <w:rFonts w:ascii="Calibri" w:hAnsi="Calibri"/>
                <w:b w:val="0"/>
                <w:sz w:val="22"/>
                <w:szCs w:val="22"/>
              </w:rPr>
            </w:pPr>
            <w:bookmarkStart w:id="1602" w:name="_Toc446917406"/>
            <w:bookmarkStart w:id="1603" w:name="_Toc111617463"/>
            <w:del w:id="1604" w:author="Jillian Carson-Jackson" w:date="2021-01-31T16:49:00Z">
              <w:r w:rsidRPr="003B629F" w:rsidDel="008C4ECA">
                <w:rPr>
                  <w:rFonts w:ascii="Calibri" w:hAnsi="Calibri"/>
                  <w:b w:val="0"/>
                  <w:sz w:val="22"/>
                  <w:szCs w:val="22"/>
                </w:rPr>
                <w:delText xml:space="preserve">Explain the list of </w:delText>
              </w:r>
            </w:del>
            <w:r w:rsidRPr="003B629F">
              <w:rPr>
                <w:rFonts w:ascii="Calibri" w:hAnsi="Calibri"/>
                <w:b w:val="0"/>
                <w:sz w:val="22"/>
                <w:szCs w:val="22"/>
              </w:rPr>
              <w:t>external forces</w:t>
            </w:r>
            <w:bookmarkEnd w:id="1602"/>
            <w:bookmarkEnd w:id="1603"/>
            <w:r w:rsidRPr="003B629F">
              <w:rPr>
                <w:rFonts w:ascii="Calibri" w:hAnsi="Calibri"/>
                <w:b w:val="0"/>
                <w:sz w:val="22"/>
                <w:szCs w:val="22"/>
              </w:rPr>
              <w:t xml:space="preserve"> on vessels</w:t>
            </w:r>
          </w:p>
          <w:p w14:paraId="687EA2AE"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Meteorological elements</w:t>
            </w:r>
          </w:p>
          <w:p w14:paraId="5D33D2D0"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wind on safety of waterway and ship manoeuvrability</w:t>
            </w:r>
          </w:p>
          <w:p w14:paraId="282B5B18"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reduced visibility on safety of waterway</w:t>
            </w:r>
          </w:p>
          <w:p w14:paraId="22525FEB"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high and low pressure systems on water height and depth</w:t>
            </w:r>
          </w:p>
          <w:p w14:paraId="4D3676B0"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Oceanographic factors</w:t>
            </w:r>
          </w:p>
          <w:p w14:paraId="3D74203E"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tides and currents on safety of waterway and ship manoeuvrability</w:t>
            </w:r>
          </w:p>
          <w:p w14:paraId="2B05D05A" w14:textId="26DB057C" w:rsidR="001665A3" w:rsidRPr="003B629F" w:rsidDel="008C4ECA" w:rsidRDefault="001665A3" w:rsidP="00B877B1">
            <w:pPr>
              <w:pStyle w:val="Tablelevel3"/>
              <w:rPr>
                <w:del w:id="1605" w:author="Jillian Carson-Jackson" w:date="2021-01-31T16:49:00Z"/>
                <w:rFonts w:ascii="Calibri" w:hAnsi="Calibri"/>
                <w:sz w:val="22"/>
                <w:szCs w:val="22"/>
              </w:rPr>
            </w:pPr>
            <w:del w:id="1606" w:author="Jillian Carson-Jackson" w:date="2021-01-31T16:49:00Z">
              <w:r w:rsidRPr="003B629F" w:rsidDel="008C4ECA">
                <w:rPr>
                  <w:rFonts w:ascii="Calibri" w:hAnsi="Calibri"/>
                  <w:sz w:val="22"/>
                  <w:szCs w:val="22"/>
                </w:rPr>
                <w:delText>Application of COLREGS with regards to tides and currents</w:delText>
              </w:r>
            </w:del>
          </w:p>
          <w:p w14:paraId="1916E0C4"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Planning waterway movements taking into account tides and currents</w:t>
            </w:r>
          </w:p>
        </w:tc>
        <w:tc>
          <w:tcPr>
            <w:tcW w:w="2551" w:type="dxa"/>
          </w:tcPr>
          <w:p w14:paraId="1DB99167" w14:textId="77777777" w:rsidR="001665A3" w:rsidRPr="003B629F" w:rsidRDefault="001665A3" w:rsidP="00B877B1">
            <w:pPr>
              <w:pStyle w:val="Tablelevel1bold"/>
              <w:jc w:val="center"/>
              <w:rPr>
                <w:rFonts w:ascii="Calibri" w:hAnsi="Calibri"/>
                <w:b w:val="0"/>
                <w:sz w:val="22"/>
                <w:szCs w:val="22"/>
              </w:rPr>
            </w:pPr>
          </w:p>
        </w:tc>
        <w:tc>
          <w:tcPr>
            <w:tcW w:w="2694" w:type="dxa"/>
          </w:tcPr>
          <w:p w14:paraId="730BD9DB" w14:textId="77777777" w:rsidR="001665A3" w:rsidRPr="003B629F" w:rsidRDefault="001665A3" w:rsidP="00B877B1">
            <w:pPr>
              <w:pStyle w:val="Tablelevel1bold"/>
              <w:jc w:val="center"/>
              <w:rPr>
                <w:rFonts w:ascii="Calibri" w:hAnsi="Calibri"/>
                <w:b w:val="0"/>
                <w:sz w:val="22"/>
                <w:szCs w:val="22"/>
              </w:rPr>
            </w:pPr>
          </w:p>
        </w:tc>
      </w:tr>
      <w:tr w:rsidR="002F0678" w:rsidRPr="003B629F" w14:paraId="51D5684D"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607" w:author="Jillian Carson-Jackson" w:date="2021-01-31T16:51:00Z"/>
        </w:trPr>
        <w:tc>
          <w:tcPr>
            <w:tcW w:w="8897" w:type="dxa"/>
          </w:tcPr>
          <w:p w14:paraId="66F465A2" w14:textId="1538C399" w:rsidR="002F0678" w:rsidRPr="009F0720" w:rsidDel="008C4ECA" w:rsidRDefault="002F0678" w:rsidP="00B877B1">
            <w:pPr>
              <w:pStyle w:val="Tablelevel1bold"/>
              <w:rPr>
                <w:ins w:id="1608" w:author="Jillian Carson-Jackson" w:date="2021-01-31T16:51:00Z"/>
                <w:rFonts w:ascii="Calibri" w:hAnsi="Calibri"/>
                <w:bCs/>
                <w:sz w:val="22"/>
                <w:szCs w:val="22"/>
              </w:rPr>
            </w:pPr>
            <w:ins w:id="1609" w:author="Jillian Carson-Jackson" w:date="2021-01-31T16:51:00Z">
              <w:r w:rsidRPr="009F0720">
                <w:rPr>
                  <w:rFonts w:ascii="Calibri" w:hAnsi="Calibri"/>
                  <w:bCs/>
                  <w:sz w:val="22"/>
                  <w:szCs w:val="22"/>
                </w:rPr>
                <w:t>Bridge Procedures</w:t>
              </w:r>
            </w:ins>
          </w:p>
        </w:tc>
        <w:tc>
          <w:tcPr>
            <w:tcW w:w="2551" w:type="dxa"/>
          </w:tcPr>
          <w:p w14:paraId="48EBD6DC" w14:textId="77777777" w:rsidR="002F0678" w:rsidRPr="003B629F" w:rsidRDefault="002F0678" w:rsidP="00B877B1">
            <w:pPr>
              <w:pStyle w:val="Tablelevel1bold"/>
              <w:jc w:val="center"/>
              <w:rPr>
                <w:ins w:id="1610" w:author="Jillian Carson-Jackson" w:date="2021-01-31T16:51:00Z"/>
                <w:rFonts w:ascii="Calibri" w:hAnsi="Calibri"/>
                <w:b w:val="0"/>
                <w:sz w:val="22"/>
                <w:szCs w:val="22"/>
              </w:rPr>
            </w:pPr>
          </w:p>
        </w:tc>
        <w:tc>
          <w:tcPr>
            <w:tcW w:w="2694" w:type="dxa"/>
          </w:tcPr>
          <w:p w14:paraId="1A9E9C0D" w14:textId="77777777" w:rsidR="002F0678" w:rsidRPr="003B629F" w:rsidRDefault="002F0678" w:rsidP="00B877B1">
            <w:pPr>
              <w:pStyle w:val="Tablelevel1bold"/>
              <w:jc w:val="center"/>
              <w:rPr>
                <w:ins w:id="1611" w:author="Jillian Carson-Jackson" w:date="2021-01-31T16:51:00Z"/>
                <w:rFonts w:ascii="Calibri" w:hAnsi="Calibri"/>
                <w:b w:val="0"/>
                <w:sz w:val="22"/>
                <w:szCs w:val="22"/>
              </w:rPr>
            </w:pPr>
          </w:p>
        </w:tc>
      </w:tr>
      <w:tr w:rsidR="009F0720" w:rsidRPr="003B629F" w14:paraId="0355FEFC"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612" w:author="Jillian Carson-Jackson" w:date="2021-01-31T16:51:00Z"/>
        </w:trPr>
        <w:tc>
          <w:tcPr>
            <w:tcW w:w="8897" w:type="dxa"/>
          </w:tcPr>
          <w:p w14:paraId="3B6A3098" w14:textId="501C3ABB" w:rsidR="009F0720" w:rsidRPr="009F0720" w:rsidRDefault="009F0720" w:rsidP="00B877B1">
            <w:pPr>
              <w:pStyle w:val="Tablelevel1bold"/>
              <w:rPr>
                <w:ins w:id="1613" w:author="Jillian Carson-Jackson" w:date="2021-01-31T16:51:00Z"/>
                <w:rFonts w:ascii="Calibri" w:hAnsi="Calibri"/>
                <w:b w:val="0"/>
                <w:i/>
                <w:iCs/>
                <w:sz w:val="22"/>
                <w:szCs w:val="22"/>
              </w:rPr>
            </w:pPr>
            <w:ins w:id="1614" w:author="Jillian Carson-Jackson" w:date="2021-01-31T16:51:00Z">
              <w:r w:rsidRPr="009F0720">
                <w:rPr>
                  <w:rFonts w:ascii="Calibri" w:hAnsi="Calibri"/>
                  <w:b w:val="0"/>
                  <w:i/>
                  <w:iCs/>
                  <w:sz w:val="22"/>
                  <w:szCs w:val="22"/>
                </w:rPr>
                <w:t>Describe vessel bridge procedures</w:t>
              </w:r>
            </w:ins>
          </w:p>
        </w:tc>
        <w:tc>
          <w:tcPr>
            <w:tcW w:w="2551" w:type="dxa"/>
          </w:tcPr>
          <w:p w14:paraId="73D6FAF3" w14:textId="77777777" w:rsidR="009F0720" w:rsidRPr="003B629F" w:rsidRDefault="009F0720" w:rsidP="00B877B1">
            <w:pPr>
              <w:pStyle w:val="Tablelevel1bold"/>
              <w:jc w:val="center"/>
              <w:rPr>
                <w:ins w:id="1615" w:author="Jillian Carson-Jackson" w:date="2021-01-31T16:51:00Z"/>
                <w:rFonts w:ascii="Calibri" w:hAnsi="Calibri"/>
                <w:b w:val="0"/>
                <w:sz w:val="22"/>
                <w:szCs w:val="22"/>
              </w:rPr>
            </w:pPr>
          </w:p>
        </w:tc>
        <w:tc>
          <w:tcPr>
            <w:tcW w:w="2694" w:type="dxa"/>
          </w:tcPr>
          <w:p w14:paraId="19664446" w14:textId="77777777" w:rsidR="009F0720" w:rsidRPr="003B629F" w:rsidRDefault="009F0720" w:rsidP="00B877B1">
            <w:pPr>
              <w:pStyle w:val="Tablelevel1bold"/>
              <w:jc w:val="center"/>
              <w:rPr>
                <w:ins w:id="1616" w:author="Jillian Carson-Jackson" w:date="2021-01-31T16:51:00Z"/>
                <w:rFonts w:ascii="Calibri" w:hAnsi="Calibri"/>
                <w:b w:val="0"/>
                <w:sz w:val="22"/>
                <w:szCs w:val="22"/>
              </w:rPr>
            </w:pPr>
          </w:p>
        </w:tc>
      </w:tr>
      <w:tr w:rsidR="001665A3" w:rsidRPr="003B629F" w14:paraId="743541D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206DC35" w14:textId="27BFBB81" w:rsidR="001665A3" w:rsidRPr="003B629F" w:rsidRDefault="001665A3" w:rsidP="00B877B1">
            <w:pPr>
              <w:pStyle w:val="Tablelevel1bold"/>
              <w:rPr>
                <w:rFonts w:ascii="Calibri" w:hAnsi="Calibri"/>
                <w:b w:val="0"/>
                <w:sz w:val="22"/>
                <w:szCs w:val="22"/>
              </w:rPr>
            </w:pPr>
            <w:bookmarkStart w:id="1617" w:name="_Toc446917407"/>
            <w:bookmarkStart w:id="1618" w:name="_Toc111617464"/>
            <w:del w:id="1619" w:author="Jillian Carson-Jackson" w:date="2021-01-31T16:51:00Z">
              <w:r w:rsidRPr="003B629F" w:rsidDel="009F0720">
                <w:rPr>
                  <w:rFonts w:ascii="Calibri" w:hAnsi="Calibri"/>
                  <w:b w:val="0"/>
                  <w:sz w:val="22"/>
                  <w:szCs w:val="22"/>
                </w:rPr>
                <w:delText>Describe vessel bridge procedures</w:delText>
              </w:r>
            </w:del>
            <w:bookmarkEnd w:id="1617"/>
            <w:bookmarkEnd w:id="1618"/>
          </w:p>
          <w:p w14:paraId="1C3ABDEA"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Maintaining a navigational watch</w:t>
            </w:r>
          </w:p>
          <w:p w14:paraId="149479A0"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Under routine circumstances</w:t>
            </w:r>
          </w:p>
          <w:p w14:paraId="1F0AAAC5"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In pilotage waters</w:t>
            </w:r>
          </w:p>
          <w:p w14:paraId="77461185" w14:textId="594ADEE8" w:rsidR="001665A3" w:rsidRDefault="001665A3" w:rsidP="009F0720">
            <w:pPr>
              <w:pStyle w:val="Tablelevel3"/>
              <w:ind w:left="247"/>
              <w:rPr>
                <w:ins w:id="1620" w:author="Jillian Carson-Jackson" w:date="2021-01-31T16:52:00Z"/>
                <w:rFonts w:ascii="Calibri" w:hAnsi="Calibri"/>
                <w:sz w:val="22"/>
                <w:szCs w:val="22"/>
              </w:rPr>
            </w:pPr>
            <w:r w:rsidRPr="003B629F">
              <w:rPr>
                <w:rFonts w:ascii="Calibri" w:hAnsi="Calibri"/>
                <w:sz w:val="22"/>
                <w:szCs w:val="22"/>
              </w:rPr>
              <w:t>In non-pilotage restricted waters</w:t>
            </w:r>
          </w:p>
          <w:p w14:paraId="28565E1F" w14:textId="3C19F21B" w:rsidR="00933560" w:rsidRPr="003B629F" w:rsidRDefault="00933560" w:rsidP="009F0720">
            <w:pPr>
              <w:pStyle w:val="Tablelevel3"/>
              <w:ind w:left="247"/>
              <w:rPr>
                <w:rFonts w:ascii="Calibri" w:hAnsi="Calibri"/>
                <w:sz w:val="22"/>
                <w:szCs w:val="22"/>
              </w:rPr>
            </w:pPr>
            <w:ins w:id="1621" w:author="Jillian Carson-Jackson" w:date="2021-01-31T16:52:00Z">
              <w:r>
                <w:rPr>
                  <w:rFonts w:ascii="Calibri" w:hAnsi="Calibri"/>
                  <w:sz w:val="22"/>
                  <w:szCs w:val="22"/>
                </w:rPr>
                <w:t>Bridge Resource Management / Port Resource Management</w:t>
              </w:r>
            </w:ins>
          </w:p>
          <w:p w14:paraId="561AFFDF"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Response to emergencies which arise in a VTS area</w:t>
            </w:r>
          </w:p>
          <w:p w14:paraId="64D6DEDC"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Regulations governing transit of vessels with regard to special circumstances</w:t>
            </w:r>
          </w:p>
          <w:p w14:paraId="22307763"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Expected actions on board vessels during special circumstances</w:t>
            </w:r>
          </w:p>
          <w:p w14:paraId="3860E629"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Bridge operations (arrival &amp; departure)</w:t>
            </w:r>
          </w:p>
          <w:p w14:paraId="786A7A86" w14:textId="77777777" w:rsidR="001665A3" w:rsidRPr="003B629F" w:rsidRDefault="001665A3" w:rsidP="009F0720">
            <w:pPr>
              <w:pStyle w:val="Tablelevel3"/>
              <w:ind w:left="337"/>
              <w:rPr>
                <w:rFonts w:ascii="Calibri" w:hAnsi="Calibri"/>
                <w:sz w:val="22"/>
                <w:szCs w:val="22"/>
              </w:rPr>
            </w:pPr>
            <w:r w:rsidRPr="003B629F">
              <w:rPr>
                <w:rFonts w:ascii="Calibri" w:hAnsi="Calibri"/>
                <w:sz w:val="22"/>
                <w:szCs w:val="22"/>
              </w:rPr>
              <w:t>Berthing and unberthing</w:t>
            </w:r>
          </w:p>
          <w:p w14:paraId="27EB5966" w14:textId="77777777" w:rsidR="001665A3" w:rsidRPr="003B629F" w:rsidRDefault="001665A3" w:rsidP="009F0720">
            <w:pPr>
              <w:pStyle w:val="Tablelevel3"/>
              <w:ind w:left="337"/>
              <w:rPr>
                <w:rFonts w:ascii="Calibri" w:hAnsi="Calibri"/>
                <w:sz w:val="22"/>
                <w:szCs w:val="22"/>
              </w:rPr>
            </w:pPr>
            <w:r w:rsidRPr="003B629F">
              <w:rPr>
                <w:rFonts w:ascii="Calibri" w:hAnsi="Calibri"/>
                <w:sz w:val="22"/>
                <w:szCs w:val="22"/>
              </w:rPr>
              <w:t>Anchoring</w:t>
            </w:r>
          </w:p>
        </w:tc>
        <w:tc>
          <w:tcPr>
            <w:tcW w:w="2551" w:type="dxa"/>
          </w:tcPr>
          <w:p w14:paraId="0AD15521" w14:textId="77777777" w:rsidR="001665A3" w:rsidRPr="003B629F" w:rsidRDefault="001665A3" w:rsidP="00B877B1">
            <w:pPr>
              <w:pStyle w:val="Tablelevel1bold"/>
              <w:jc w:val="center"/>
              <w:rPr>
                <w:rFonts w:ascii="Calibri" w:hAnsi="Calibri"/>
                <w:b w:val="0"/>
                <w:sz w:val="22"/>
                <w:szCs w:val="22"/>
              </w:rPr>
            </w:pPr>
          </w:p>
          <w:p w14:paraId="1BBB99DF" w14:textId="77777777" w:rsidR="001665A3" w:rsidRPr="003B629F" w:rsidRDefault="001665A3" w:rsidP="00B877B1">
            <w:pPr>
              <w:pStyle w:val="Tablelevel2"/>
              <w:ind w:left="0"/>
              <w:jc w:val="center"/>
              <w:rPr>
                <w:rFonts w:ascii="Calibri" w:hAnsi="Calibri"/>
                <w:sz w:val="22"/>
                <w:szCs w:val="22"/>
              </w:rPr>
            </w:pPr>
            <w:r w:rsidRPr="003B629F">
              <w:rPr>
                <w:rFonts w:ascii="Calibri" w:hAnsi="Calibri"/>
                <w:sz w:val="22"/>
                <w:szCs w:val="22"/>
              </w:rPr>
              <w:t>R10</w:t>
            </w:r>
          </w:p>
          <w:p w14:paraId="070AD369" w14:textId="77777777" w:rsidR="001665A3" w:rsidRPr="003B629F" w:rsidRDefault="001665A3" w:rsidP="00B877B1">
            <w:pPr>
              <w:pStyle w:val="Tablelevel2"/>
              <w:ind w:left="0"/>
              <w:jc w:val="center"/>
              <w:rPr>
                <w:rFonts w:ascii="Calibri" w:hAnsi="Calibri"/>
                <w:sz w:val="22"/>
                <w:szCs w:val="22"/>
              </w:rPr>
            </w:pPr>
          </w:p>
          <w:p w14:paraId="455D1CFD" w14:textId="77777777" w:rsidR="001665A3" w:rsidRPr="003B629F" w:rsidRDefault="001665A3" w:rsidP="00B877B1">
            <w:pPr>
              <w:pStyle w:val="Tablelevel2"/>
              <w:ind w:left="0"/>
              <w:jc w:val="center"/>
              <w:rPr>
                <w:rFonts w:ascii="Calibri" w:hAnsi="Calibri"/>
                <w:sz w:val="22"/>
                <w:szCs w:val="22"/>
              </w:rPr>
            </w:pPr>
          </w:p>
          <w:p w14:paraId="202DF871" w14:textId="77777777" w:rsidR="001665A3" w:rsidRPr="003B629F" w:rsidRDefault="001665A3" w:rsidP="00B877B1">
            <w:pPr>
              <w:pStyle w:val="Tablelevel2"/>
              <w:ind w:left="0"/>
              <w:jc w:val="center"/>
              <w:rPr>
                <w:rFonts w:ascii="Calibri" w:hAnsi="Calibri"/>
                <w:sz w:val="22"/>
                <w:szCs w:val="22"/>
              </w:rPr>
            </w:pPr>
          </w:p>
          <w:p w14:paraId="1EA0DB6C" w14:textId="77777777" w:rsidR="001665A3" w:rsidRPr="003B629F" w:rsidRDefault="001665A3" w:rsidP="00B877B1">
            <w:pPr>
              <w:pStyle w:val="Tablelevel2"/>
              <w:ind w:left="0"/>
              <w:jc w:val="center"/>
              <w:rPr>
                <w:rFonts w:ascii="Calibri" w:hAnsi="Calibri"/>
                <w:b/>
                <w:sz w:val="22"/>
                <w:szCs w:val="22"/>
              </w:rPr>
            </w:pPr>
            <w:r w:rsidRPr="003B629F">
              <w:rPr>
                <w:rFonts w:ascii="Calibri" w:hAnsi="Calibri"/>
                <w:sz w:val="22"/>
                <w:szCs w:val="22"/>
              </w:rPr>
              <w:t>R11, R13, R10, R35, R37R39</w:t>
            </w:r>
          </w:p>
        </w:tc>
        <w:tc>
          <w:tcPr>
            <w:tcW w:w="2694" w:type="dxa"/>
          </w:tcPr>
          <w:p w14:paraId="1C0E85F1" w14:textId="77777777" w:rsidR="001665A3" w:rsidRPr="003B629F" w:rsidRDefault="001665A3" w:rsidP="00B877B1">
            <w:pPr>
              <w:pStyle w:val="Tablelevel1bold"/>
              <w:jc w:val="center"/>
              <w:rPr>
                <w:rFonts w:ascii="Calibri" w:hAnsi="Calibri"/>
                <w:b w:val="0"/>
                <w:sz w:val="22"/>
                <w:szCs w:val="22"/>
              </w:rPr>
            </w:pPr>
          </w:p>
        </w:tc>
      </w:tr>
      <w:tr w:rsidR="001665A3" w:rsidRPr="003B629F" w14:paraId="3C11DD21"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A2CE141" w14:textId="77777777" w:rsidR="001665A3" w:rsidRPr="003B629F" w:rsidRDefault="001665A3" w:rsidP="00B877B1">
            <w:pPr>
              <w:pStyle w:val="Tablelevel1bold"/>
              <w:rPr>
                <w:rFonts w:ascii="Calibri" w:hAnsi="Calibri"/>
                <w:sz w:val="22"/>
                <w:szCs w:val="22"/>
              </w:rPr>
            </w:pPr>
            <w:bookmarkStart w:id="1622" w:name="_Toc446917408"/>
            <w:bookmarkStart w:id="1623" w:name="_Toc111617465"/>
            <w:r w:rsidRPr="003B629F">
              <w:rPr>
                <w:rFonts w:ascii="Calibri" w:hAnsi="Calibri"/>
                <w:sz w:val="22"/>
                <w:szCs w:val="22"/>
              </w:rPr>
              <w:t>Port operations</w:t>
            </w:r>
            <w:bookmarkEnd w:id="1622"/>
            <w:bookmarkEnd w:id="1623"/>
            <w:r w:rsidRPr="003B629F">
              <w:rPr>
                <w:rFonts w:ascii="Calibri" w:hAnsi="Calibri"/>
                <w:sz w:val="22"/>
                <w:szCs w:val="22"/>
              </w:rPr>
              <w:t xml:space="preserve"> and other allied services</w:t>
            </w:r>
          </w:p>
        </w:tc>
        <w:tc>
          <w:tcPr>
            <w:tcW w:w="2551" w:type="dxa"/>
          </w:tcPr>
          <w:p w14:paraId="66CA3AFA" w14:textId="77777777" w:rsidR="001665A3" w:rsidRPr="003B629F" w:rsidRDefault="001665A3" w:rsidP="00B877B1">
            <w:pPr>
              <w:pStyle w:val="Tablelevel1bold"/>
              <w:jc w:val="center"/>
              <w:rPr>
                <w:rFonts w:ascii="Calibri" w:hAnsi="Calibri"/>
                <w:b w:val="0"/>
                <w:sz w:val="22"/>
                <w:szCs w:val="22"/>
              </w:rPr>
            </w:pPr>
          </w:p>
        </w:tc>
        <w:tc>
          <w:tcPr>
            <w:tcW w:w="2694" w:type="dxa"/>
          </w:tcPr>
          <w:p w14:paraId="774563C8" w14:textId="77777777" w:rsidR="001665A3" w:rsidRPr="003B629F" w:rsidRDefault="001665A3" w:rsidP="00B877B1">
            <w:pPr>
              <w:pStyle w:val="Tablelevel1bold"/>
              <w:jc w:val="center"/>
              <w:rPr>
                <w:rFonts w:ascii="Calibri" w:hAnsi="Calibri"/>
                <w:b w:val="0"/>
                <w:sz w:val="22"/>
                <w:szCs w:val="22"/>
              </w:rPr>
            </w:pPr>
          </w:p>
        </w:tc>
      </w:tr>
      <w:tr w:rsidR="00933560" w:rsidRPr="003B629F" w14:paraId="39FC8506"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624" w:author="Jillian Carson-Jackson" w:date="2021-01-31T16:52:00Z"/>
        </w:trPr>
        <w:tc>
          <w:tcPr>
            <w:tcW w:w="8897" w:type="dxa"/>
          </w:tcPr>
          <w:p w14:paraId="02CAE7BC" w14:textId="16999121" w:rsidR="00933560" w:rsidRPr="001A27EE" w:rsidRDefault="00E658CB" w:rsidP="00B877B1">
            <w:pPr>
              <w:pStyle w:val="Tablelevel1bold"/>
              <w:rPr>
                <w:ins w:id="1625" w:author="Jillian Carson-Jackson" w:date="2021-01-31T16:52:00Z"/>
                <w:rFonts w:ascii="Calibri" w:hAnsi="Calibri"/>
                <w:b w:val="0"/>
                <w:i/>
                <w:iCs/>
                <w:sz w:val="22"/>
                <w:szCs w:val="22"/>
              </w:rPr>
            </w:pPr>
            <w:ins w:id="1626" w:author="Jillian Carson-Jackson" w:date="2021-01-31T16:53:00Z">
              <w:r w:rsidRPr="001A27EE">
                <w:rPr>
                  <w:rFonts w:ascii="Calibri" w:hAnsi="Calibri"/>
                  <w:b w:val="0"/>
                  <w:i/>
                  <w:iCs/>
                  <w:sz w:val="22"/>
                  <w:szCs w:val="22"/>
                </w:rPr>
                <w:t>Des</w:t>
              </w:r>
            </w:ins>
            <w:ins w:id="1627" w:author="Jillian Carson-Jackson" w:date="2021-01-31T16:54:00Z">
              <w:r w:rsidRPr="001A27EE">
                <w:rPr>
                  <w:rFonts w:ascii="Calibri" w:hAnsi="Calibri"/>
                  <w:b w:val="0"/>
                  <w:i/>
                  <w:iCs/>
                  <w:sz w:val="22"/>
                  <w:szCs w:val="22"/>
                </w:rPr>
                <w:t xml:space="preserve">cribe </w:t>
              </w:r>
              <w:r w:rsidR="001A27EE" w:rsidRPr="001A27EE">
                <w:rPr>
                  <w:rFonts w:ascii="Calibri" w:hAnsi="Calibri"/>
                  <w:b w:val="0"/>
                  <w:i/>
                  <w:iCs/>
                  <w:sz w:val="22"/>
                  <w:szCs w:val="22"/>
                </w:rPr>
                <w:t xml:space="preserve">the role of VTS in port operations. </w:t>
              </w:r>
            </w:ins>
          </w:p>
        </w:tc>
        <w:tc>
          <w:tcPr>
            <w:tcW w:w="2551" w:type="dxa"/>
          </w:tcPr>
          <w:p w14:paraId="3D28C6E0" w14:textId="77777777" w:rsidR="00933560" w:rsidRPr="003B629F" w:rsidRDefault="00933560" w:rsidP="00B877B1">
            <w:pPr>
              <w:pStyle w:val="Tablelevel2"/>
              <w:ind w:left="0"/>
              <w:jc w:val="center"/>
              <w:rPr>
                <w:ins w:id="1628" w:author="Jillian Carson-Jackson" w:date="2021-01-31T16:52:00Z"/>
                <w:rFonts w:ascii="Calibri" w:hAnsi="Calibri"/>
                <w:sz w:val="22"/>
                <w:szCs w:val="22"/>
              </w:rPr>
            </w:pPr>
          </w:p>
        </w:tc>
        <w:tc>
          <w:tcPr>
            <w:tcW w:w="2694" w:type="dxa"/>
          </w:tcPr>
          <w:p w14:paraId="60626654" w14:textId="77777777" w:rsidR="00933560" w:rsidRPr="003B629F" w:rsidRDefault="00933560" w:rsidP="00B877B1">
            <w:pPr>
              <w:pStyle w:val="Tablelevel1bold"/>
              <w:jc w:val="center"/>
              <w:rPr>
                <w:ins w:id="1629" w:author="Jillian Carson-Jackson" w:date="2021-01-31T16:52:00Z"/>
                <w:rFonts w:ascii="Calibri" w:hAnsi="Calibri"/>
                <w:b w:val="0"/>
                <w:sz w:val="22"/>
                <w:szCs w:val="22"/>
              </w:rPr>
            </w:pPr>
          </w:p>
        </w:tc>
      </w:tr>
      <w:tr w:rsidR="001665A3" w:rsidRPr="003B629F" w14:paraId="4DCDEB2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5CFD01" w14:textId="1BD31C50" w:rsidR="001665A3" w:rsidRPr="003B629F" w:rsidDel="001A27EE" w:rsidRDefault="001665A3" w:rsidP="00B877B1">
            <w:pPr>
              <w:pStyle w:val="Tablelevel1bold"/>
              <w:rPr>
                <w:del w:id="1630" w:author="Jillian Carson-Jackson" w:date="2021-01-31T16:54:00Z"/>
                <w:rFonts w:ascii="Calibri" w:hAnsi="Calibri"/>
                <w:b w:val="0"/>
                <w:sz w:val="22"/>
                <w:szCs w:val="22"/>
              </w:rPr>
            </w:pPr>
            <w:bookmarkStart w:id="1631" w:name="_Toc446917409"/>
            <w:bookmarkStart w:id="1632" w:name="_Toc111617466"/>
            <w:del w:id="1633" w:author="Jillian Carson-Jackson" w:date="2021-01-31T16:54:00Z">
              <w:r w:rsidRPr="003B629F" w:rsidDel="001A27EE">
                <w:rPr>
                  <w:rFonts w:ascii="Calibri" w:hAnsi="Calibri"/>
                  <w:b w:val="0"/>
                  <w:sz w:val="22"/>
                  <w:szCs w:val="22"/>
                </w:rPr>
                <w:delText xml:space="preserve">Explain pilotage operations </w:delText>
              </w:r>
              <w:bookmarkEnd w:id="1631"/>
              <w:bookmarkEnd w:id="1632"/>
            </w:del>
          </w:p>
          <w:p w14:paraId="4E62C3D0" w14:textId="5FCB3AD0" w:rsidR="001665A3" w:rsidRPr="003B629F" w:rsidRDefault="001665A3" w:rsidP="001A27EE">
            <w:pPr>
              <w:pStyle w:val="Tablelevel2"/>
              <w:ind w:left="0"/>
              <w:rPr>
                <w:rFonts w:ascii="Calibri" w:hAnsi="Calibri"/>
                <w:sz w:val="22"/>
                <w:szCs w:val="22"/>
              </w:rPr>
            </w:pPr>
            <w:del w:id="1634" w:author="Jillian Carson-Jackson" w:date="2021-01-31T16:54:00Z">
              <w:r w:rsidRPr="003B629F" w:rsidDel="001A27EE">
                <w:rPr>
                  <w:rFonts w:ascii="Calibri" w:hAnsi="Calibri"/>
                  <w:sz w:val="22"/>
                  <w:szCs w:val="22"/>
                </w:rPr>
                <w:delText xml:space="preserve">Introduction to </w:delText>
              </w:r>
            </w:del>
            <w:r w:rsidRPr="003B629F">
              <w:rPr>
                <w:rFonts w:ascii="Calibri" w:hAnsi="Calibri"/>
                <w:sz w:val="22"/>
                <w:szCs w:val="22"/>
              </w:rPr>
              <w:t>pilotage operations</w:t>
            </w:r>
          </w:p>
          <w:p w14:paraId="3DFEE219"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Pilotage waters</w:t>
            </w:r>
          </w:p>
          <w:p w14:paraId="7634A342"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Responsibilities of pilots</w:t>
            </w:r>
          </w:p>
          <w:p w14:paraId="5C68146F"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Master/pilot/VTS relationship</w:t>
            </w:r>
          </w:p>
        </w:tc>
        <w:tc>
          <w:tcPr>
            <w:tcW w:w="2551" w:type="dxa"/>
          </w:tcPr>
          <w:p w14:paraId="1FE4D119" w14:textId="77777777" w:rsidR="001665A3" w:rsidRPr="003B629F" w:rsidRDefault="001665A3" w:rsidP="00B877B1">
            <w:pPr>
              <w:pStyle w:val="Tablelevel2"/>
              <w:ind w:left="0"/>
              <w:jc w:val="center"/>
              <w:rPr>
                <w:rFonts w:ascii="Calibri" w:hAnsi="Calibri"/>
                <w:b/>
                <w:sz w:val="22"/>
                <w:szCs w:val="22"/>
              </w:rPr>
            </w:pPr>
            <w:r w:rsidRPr="003B629F">
              <w:rPr>
                <w:rFonts w:ascii="Calibri" w:hAnsi="Calibri"/>
                <w:sz w:val="22"/>
                <w:szCs w:val="22"/>
              </w:rPr>
              <w:t>R35, R36, R37</w:t>
            </w:r>
          </w:p>
        </w:tc>
        <w:tc>
          <w:tcPr>
            <w:tcW w:w="2694" w:type="dxa"/>
          </w:tcPr>
          <w:p w14:paraId="28367FB4" w14:textId="77777777" w:rsidR="001665A3" w:rsidRPr="003B629F" w:rsidRDefault="001665A3" w:rsidP="00B877B1">
            <w:pPr>
              <w:pStyle w:val="Tablelevel1bold"/>
              <w:jc w:val="center"/>
              <w:rPr>
                <w:rFonts w:ascii="Calibri" w:hAnsi="Calibri"/>
                <w:b w:val="0"/>
                <w:sz w:val="22"/>
                <w:szCs w:val="22"/>
              </w:rPr>
            </w:pPr>
          </w:p>
        </w:tc>
      </w:tr>
      <w:tr w:rsidR="001665A3" w:rsidRPr="003B629F" w14:paraId="19AE724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FC29A3E" w14:textId="724B6338" w:rsidR="001665A3" w:rsidRPr="003B629F" w:rsidRDefault="001665A3" w:rsidP="00B877B1">
            <w:pPr>
              <w:pStyle w:val="Tablelevel1bold"/>
              <w:rPr>
                <w:rFonts w:ascii="Calibri" w:hAnsi="Calibri"/>
                <w:b w:val="0"/>
                <w:sz w:val="22"/>
                <w:szCs w:val="22"/>
              </w:rPr>
            </w:pPr>
            <w:bookmarkStart w:id="1635" w:name="_Toc446917410"/>
            <w:bookmarkStart w:id="1636" w:name="_Toc111617467"/>
            <w:del w:id="1637" w:author="Jillian Carson-Jackson" w:date="2021-01-31T16:54:00Z">
              <w:r w:rsidRPr="003B629F" w:rsidDel="001A27EE">
                <w:rPr>
                  <w:rFonts w:ascii="Calibri" w:hAnsi="Calibri"/>
                  <w:b w:val="0"/>
                  <w:sz w:val="22"/>
                  <w:szCs w:val="22"/>
                </w:rPr>
                <w:delText xml:space="preserve">Describe </w:delText>
              </w:r>
            </w:del>
            <w:r w:rsidRPr="003B629F">
              <w:rPr>
                <w:rFonts w:ascii="Calibri" w:hAnsi="Calibri"/>
                <w:b w:val="0"/>
                <w:sz w:val="22"/>
                <w:szCs w:val="22"/>
              </w:rPr>
              <w:t>port operations</w:t>
            </w:r>
            <w:bookmarkEnd w:id="1635"/>
            <w:bookmarkEnd w:id="1636"/>
            <w:r w:rsidRPr="003B629F">
              <w:rPr>
                <w:rFonts w:ascii="Calibri" w:hAnsi="Calibri"/>
                <w:b w:val="0"/>
                <w:sz w:val="22"/>
                <w:szCs w:val="22"/>
              </w:rPr>
              <w:t xml:space="preserve"> including contingency plans</w:t>
            </w:r>
          </w:p>
          <w:p w14:paraId="17A43862" w14:textId="0903FA7D" w:rsidR="001665A3" w:rsidRPr="003B629F" w:rsidDel="00DE3E10" w:rsidRDefault="001665A3" w:rsidP="00B877B1">
            <w:pPr>
              <w:pStyle w:val="Tablelevel2"/>
              <w:rPr>
                <w:del w:id="1638" w:author="Jillian Carson-Jackson" w:date="2021-01-31T16:57:00Z"/>
                <w:rFonts w:ascii="Calibri" w:hAnsi="Calibri"/>
                <w:sz w:val="22"/>
                <w:szCs w:val="22"/>
              </w:rPr>
            </w:pPr>
            <w:del w:id="1639" w:author="Jillian Carson-Jackson" w:date="2021-01-31T16:57:00Z">
              <w:r w:rsidRPr="003B629F" w:rsidDel="00DE3E10">
                <w:rPr>
                  <w:rFonts w:ascii="Calibri" w:hAnsi="Calibri"/>
                  <w:sz w:val="22"/>
                  <w:szCs w:val="22"/>
                </w:rPr>
                <w:delText>Overview of port operations</w:delText>
              </w:r>
            </w:del>
          </w:p>
          <w:p w14:paraId="1213C4D2"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Interaction of all agencies within a port</w:t>
            </w:r>
          </w:p>
          <w:p w14:paraId="1B726F21"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 xml:space="preserve">Responsibilities of harbour masters and berthing masters </w:t>
            </w:r>
          </w:p>
          <w:p w14:paraId="101DF95E"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Clearance procedures</w:t>
            </w:r>
          </w:p>
          <w:p w14:paraId="68F43D59"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Intermodal transport</w:t>
            </w:r>
          </w:p>
          <w:p w14:paraId="7CE273FE" w14:textId="77777777" w:rsidR="001665A3" w:rsidRPr="003B629F" w:rsidRDefault="001665A3" w:rsidP="00DE3E10">
            <w:pPr>
              <w:pStyle w:val="Tablelevel2"/>
              <w:ind w:left="0"/>
              <w:rPr>
                <w:rFonts w:ascii="Calibri" w:hAnsi="Calibri"/>
                <w:sz w:val="22"/>
                <w:szCs w:val="22"/>
              </w:rPr>
            </w:pPr>
            <w:r w:rsidRPr="003B629F">
              <w:rPr>
                <w:rFonts w:ascii="Calibri" w:hAnsi="Calibri"/>
                <w:sz w:val="22"/>
                <w:szCs w:val="22"/>
              </w:rPr>
              <w:t>Regulations and acts in effect within harbour limits</w:t>
            </w:r>
          </w:p>
          <w:p w14:paraId="1688D05C"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Contingency plans</w:t>
            </w:r>
          </w:p>
          <w:p w14:paraId="19AE2148" w14:textId="62896998" w:rsidR="001665A3" w:rsidRPr="003B629F" w:rsidDel="00DE3E10" w:rsidRDefault="001665A3" w:rsidP="00B877B1">
            <w:pPr>
              <w:pStyle w:val="Tablelevel4"/>
              <w:rPr>
                <w:del w:id="1640" w:author="Jillian Carson-Jackson" w:date="2021-01-31T16:57:00Z"/>
                <w:rFonts w:ascii="Calibri" w:hAnsi="Calibri"/>
                <w:sz w:val="22"/>
                <w:szCs w:val="22"/>
              </w:rPr>
            </w:pPr>
            <w:commentRangeStart w:id="1641"/>
            <w:del w:id="1642" w:author="Jillian Carson-Jackson" w:date="2021-01-31T16:57:00Z">
              <w:r w:rsidRPr="003B629F" w:rsidDel="00DE3E10">
                <w:rPr>
                  <w:rFonts w:ascii="Calibri" w:hAnsi="Calibri"/>
                  <w:sz w:val="22"/>
                  <w:szCs w:val="22"/>
                </w:rPr>
                <w:delText>Pollution</w:delText>
              </w:r>
            </w:del>
          </w:p>
          <w:p w14:paraId="483F820D" w14:textId="697431ED" w:rsidR="001665A3" w:rsidRPr="003B629F" w:rsidDel="00DE3E10" w:rsidRDefault="001665A3" w:rsidP="00B877B1">
            <w:pPr>
              <w:pStyle w:val="Tablelevel4"/>
              <w:rPr>
                <w:del w:id="1643" w:author="Jillian Carson-Jackson" w:date="2021-01-31T16:57:00Z"/>
                <w:rFonts w:ascii="Calibri" w:hAnsi="Calibri"/>
                <w:sz w:val="22"/>
                <w:szCs w:val="22"/>
              </w:rPr>
            </w:pPr>
            <w:del w:id="1644" w:author="Jillian Carson-Jackson" w:date="2021-01-31T16:57:00Z">
              <w:r w:rsidRPr="003B629F" w:rsidDel="00DE3E10">
                <w:rPr>
                  <w:rFonts w:ascii="Calibri" w:hAnsi="Calibri"/>
                  <w:sz w:val="22"/>
                  <w:szCs w:val="22"/>
                </w:rPr>
                <w:delText>SAR</w:delText>
              </w:r>
            </w:del>
          </w:p>
          <w:p w14:paraId="476CFDB8" w14:textId="52E5C693" w:rsidR="001665A3" w:rsidRPr="003B629F" w:rsidDel="00DE3E10" w:rsidRDefault="001665A3" w:rsidP="00B877B1">
            <w:pPr>
              <w:pStyle w:val="Tablelevel4"/>
              <w:rPr>
                <w:del w:id="1645" w:author="Jillian Carson-Jackson" w:date="2021-01-31T16:57:00Z"/>
                <w:rFonts w:ascii="Calibri" w:hAnsi="Calibri"/>
                <w:sz w:val="22"/>
                <w:szCs w:val="22"/>
              </w:rPr>
            </w:pPr>
            <w:del w:id="1646" w:author="Jillian Carson-Jackson" w:date="2021-01-31T16:57:00Z">
              <w:r w:rsidRPr="003B629F" w:rsidDel="00DE3E10">
                <w:rPr>
                  <w:rFonts w:ascii="Calibri" w:hAnsi="Calibri"/>
                  <w:sz w:val="22"/>
                  <w:szCs w:val="22"/>
                </w:rPr>
                <w:delText>Grounding</w:delText>
              </w:r>
            </w:del>
          </w:p>
          <w:p w14:paraId="3B4E633F" w14:textId="194AFD5A" w:rsidR="001665A3" w:rsidRPr="003B629F" w:rsidDel="00DE3E10" w:rsidRDefault="001665A3" w:rsidP="00B877B1">
            <w:pPr>
              <w:pStyle w:val="Tablelevel4"/>
              <w:rPr>
                <w:del w:id="1647" w:author="Jillian Carson-Jackson" w:date="2021-01-31T16:57:00Z"/>
                <w:rFonts w:ascii="Calibri" w:hAnsi="Calibri"/>
                <w:sz w:val="22"/>
                <w:szCs w:val="22"/>
              </w:rPr>
            </w:pPr>
            <w:del w:id="1648" w:author="Jillian Carson-Jackson" w:date="2021-01-31T16:57:00Z">
              <w:r w:rsidRPr="003B629F" w:rsidDel="00DE3E10">
                <w:rPr>
                  <w:rFonts w:ascii="Calibri" w:hAnsi="Calibri"/>
                  <w:sz w:val="22"/>
                  <w:szCs w:val="22"/>
                </w:rPr>
                <w:delText>Salvage</w:delText>
              </w:r>
            </w:del>
          </w:p>
          <w:p w14:paraId="494234D6" w14:textId="5351F3CB" w:rsidR="001665A3" w:rsidRPr="003B629F" w:rsidDel="00DE3E10" w:rsidRDefault="001665A3" w:rsidP="00B877B1">
            <w:pPr>
              <w:pStyle w:val="Tablelevel4"/>
              <w:rPr>
                <w:del w:id="1649" w:author="Jillian Carson-Jackson" w:date="2021-01-31T16:57:00Z"/>
                <w:rFonts w:ascii="Calibri" w:hAnsi="Calibri"/>
                <w:sz w:val="22"/>
                <w:szCs w:val="22"/>
              </w:rPr>
            </w:pPr>
            <w:del w:id="1650" w:author="Jillian Carson-Jackson" w:date="2021-01-31T16:57:00Z">
              <w:r w:rsidRPr="003B629F" w:rsidDel="00DE3E10">
                <w:rPr>
                  <w:rFonts w:ascii="Calibri" w:hAnsi="Calibri"/>
                  <w:sz w:val="22"/>
                  <w:szCs w:val="22"/>
                </w:rPr>
                <w:delText>Fire</w:delText>
              </w:r>
            </w:del>
          </w:p>
          <w:p w14:paraId="0BF1E47D" w14:textId="1EAA2A3C" w:rsidR="001665A3" w:rsidRPr="003B629F" w:rsidDel="00DE3E10" w:rsidRDefault="001665A3" w:rsidP="00B877B1">
            <w:pPr>
              <w:pStyle w:val="Tablelevel4"/>
              <w:rPr>
                <w:del w:id="1651" w:author="Jillian Carson-Jackson" w:date="2021-01-31T16:57:00Z"/>
                <w:rFonts w:ascii="Calibri" w:hAnsi="Calibri"/>
                <w:sz w:val="22"/>
                <w:szCs w:val="22"/>
              </w:rPr>
            </w:pPr>
            <w:del w:id="1652" w:author="Jillian Carson-Jackson" w:date="2021-01-31T16:57:00Z">
              <w:r w:rsidRPr="003B629F" w:rsidDel="00DE3E10">
                <w:rPr>
                  <w:rFonts w:ascii="Calibri" w:hAnsi="Calibri"/>
                  <w:sz w:val="22"/>
                  <w:szCs w:val="22"/>
                </w:rPr>
                <w:delText>Security</w:delText>
              </w:r>
            </w:del>
          </w:p>
          <w:p w14:paraId="59D754B8" w14:textId="01230E67" w:rsidR="001665A3" w:rsidRPr="003B629F" w:rsidRDefault="001665A3" w:rsidP="00B877B1">
            <w:pPr>
              <w:pStyle w:val="Tablelevel4"/>
              <w:rPr>
                <w:rFonts w:ascii="Calibri" w:hAnsi="Calibri"/>
                <w:sz w:val="22"/>
                <w:szCs w:val="22"/>
              </w:rPr>
            </w:pPr>
            <w:del w:id="1653" w:author="Jillian Carson-Jackson" w:date="2021-01-31T16:57:00Z">
              <w:r w:rsidRPr="003B629F" w:rsidDel="00DE3E10">
                <w:rPr>
                  <w:rFonts w:ascii="Calibri" w:hAnsi="Calibri"/>
                  <w:sz w:val="22"/>
                  <w:szCs w:val="22"/>
                </w:rPr>
                <w:delText>Health</w:delText>
              </w:r>
            </w:del>
            <w:commentRangeEnd w:id="1641"/>
            <w:r w:rsidR="00DE3E10">
              <w:rPr>
                <w:rStyle w:val="CommentReference"/>
                <w:rFonts w:asciiTheme="minorHAnsi" w:eastAsiaTheme="minorHAnsi" w:hAnsiTheme="minorHAnsi"/>
                <w:lang w:eastAsia="en-GB"/>
              </w:rPr>
              <w:commentReference w:id="1641"/>
            </w:r>
          </w:p>
        </w:tc>
        <w:tc>
          <w:tcPr>
            <w:tcW w:w="2551" w:type="dxa"/>
          </w:tcPr>
          <w:p w14:paraId="34D9F15C" w14:textId="77777777" w:rsidR="001665A3" w:rsidRPr="003B629F" w:rsidRDefault="001665A3" w:rsidP="00B877B1">
            <w:pPr>
              <w:pStyle w:val="Tablelevel2"/>
              <w:ind w:left="0"/>
              <w:jc w:val="center"/>
              <w:rPr>
                <w:rFonts w:ascii="Calibri" w:hAnsi="Calibri"/>
                <w:sz w:val="22"/>
                <w:szCs w:val="22"/>
              </w:rPr>
            </w:pPr>
          </w:p>
        </w:tc>
        <w:tc>
          <w:tcPr>
            <w:tcW w:w="2694" w:type="dxa"/>
          </w:tcPr>
          <w:p w14:paraId="280D1A15" w14:textId="77777777" w:rsidR="001665A3" w:rsidRPr="003B629F" w:rsidRDefault="001665A3" w:rsidP="00B877B1">
            <w:pPr>
              <w:pStyle w:val="Tablelevel1bold"/>
              <w:jc w:val="center"/>
              <w:rPr>
                <w:rFonts w:ascii="Calibri" w:hAnsi="Calibri"/>
                <w:b w:val="0"/>
                <w:sz w:val="22"/>
                <w:szCs w:val="22"/>
              </w:rPr>
            </w:pPr>
          </w:p>
        </w:tc>
      </w:tr>
      <w:tr w:rsidR="001665A3" w:rsidRPr="003B629F" w14:paraId="4B3340A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46378D8" w14:textId="0BD6DE6B" w:rsidR="001665A3" w:rsidRPr="003B629F" w:rsidRDefault="001665A3" w:rsidP="00B877B1">
            <w:pPr>
              <w:pStyle w:val="Tablelevel1bold"/>
              <w:rPr>
                <w:rFonts w:ascii="Calibri" w:hAnsi="Calibri"/>
                <w:b w:val="0"/>
                <w:sz w:val="22"/>
                <w:szCs w:val="22"/>
              </w:rPr>
            </w:pPr>
            <w:del w:id="1654" w:author="Jillian Carson-Jackson" w:date="2021-01-31T16:55:00Z">
              <w:r w:rsidRPr="003B629F" w:rsidDel="001A27EE">
                <w:rPr>
                  <w:rFonts w:ascii="Calibri" w:hAnsi="Calibri"/>
                  <w:b w:val="0"/>
                  <w:sz w:val="22"/>
                  <w:szCs w:val="22"/>
                </w:rPr>
                <w:delText xml:space="preserve">Cite and explain </w:delText>
              </w:r>
            </w:del>
            <w:r w:rsidRPr="003B629F">
              <w:rPr>
                <w:rFonts w:ascii="Calibri" w:hAnsi="Calibri"/>
                <w:b w:val="0"/>
                <w:sz w:val="22"/>
                <w:szCs w:val="22"/>
              </w:rPr>
              <w:t>the ISPS code with relation to ship and port security</w:t>
            </w:r>
          </w:p>
          <w:p w14:paraId="071FC8E5"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Overview of ISPS code</w:t>
            </w:r>
          </w:p>
          <w:p w14:paraId="696AA52C"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Port policing</w:t>
            </w:r>
          </w:p>
          <w:p w14:paraId="3B4F7ABA"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Interaction with municipal, national and international security</w:t>
            </w:r>
          </w:p>
          <w:p w14:paraId="73240111"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General overview of security of VTS centres and outstations</w:t>
            </w:r>
          </w:p>
        </w:tc>
        <w:tc>
          <w:tcPr>
            <w:tcW w:w="2551" w:type="dxa"/>
          </w:tcPr>
          <w:p w14:paraId="4749DEAA" w14:textId="77777777" w:rsidR="001665A3" w:rsidRPr="003B629F" w:rsidRDefault="001665A3" w:rsidP="00B877B1">
            <w:pPr>
              <w:pStyle w:val="Tablelevel2"/>
              <w:ind w:left="0"/>
              <w:jc w:val="center"/>
              <w:rPr>
                <w:rFonts w:ascii="Calibri" w:hAnsi="Calibri"/>
                <w:sz w:val="22"/>
                <w:szCs w:val="22"/>
              </w:rPr>
            </w:pPr>
          </w:p>
        </w:tc>
        <w:tc>
          <w:tcPr>
            <w:tcW w:w="2694" w:type="dxa"/>
          </w:tcPr>
          <w:p w14:paraId="77EFF267" w14:textId="77777777" w:rsidR="001665A3" w:rsidRPr="003B629F" w:rsidRDefault="001665A3" w:rsidP="00B877B1">
            <w:pPr>
              <w:pStyle w:val="Tablelevel1bold"/>
              <w:jc w:val="center"/>
              <w:rPr>
                <w:rFonts w:ascii="Calibri" w:hAnsi="Calibri"/>
                <w:b w:val="0"/>
                <w:sz w:val="22"/>
                <w:szCs w:val="22"/>
              </w:rPr>
            </w:pPr>
          </w:p>
        </w:tc>
      </w:tr>
      <w:tr w:rsidR="001665A3" w:rsidRPr="003B629F" w14:paraId="5B055819"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844C5A7" w14:textId="04F025D8" w:rsidR="001665A3" w:rsidRPr="003B629F" w:rsidRDefault="001665A3" w:rsidP="00B877B1">
            <w:pPr>
              <w:pStyle w:val="Tablelevel1bold"/>
              <w:rPr>
                <w:rFonts w:ascii="Calibri" w:hAnsi="Calibri"/>
                <w:b w:val="0"/>
                <w:sz w:val="22"/>
                <w:szCs w:val="22"/>
              </w:rPr>
            </w:pPr>
            <w:bookmarkStart w:id="1655" w:name="_Toc446917412"/>
            <w:bookmarkStart w:id="1656" w:name="_Toc111617469"/>
            <w:del w:id="1657" w:author="Jillian Carson-Jackson" w:date="2021-01-31T16:55:00Z">
              <w:r w:rsidRPr="003B629F" w:rsidDel="00F02F1F">
                <w:rPr>
                  <w:rFonts w:ascii="Calibri" w:hAnsi="Calibri"/>
                  <w:b w:val="0"/>
                  <w:sz w:val="22"/>
                  <w:szCs w:val="22"/>
                </w:rPr>
                <w:delText xml:space="preserve">Explain the organisation of </w:delText>
              </w:r>
            </w:del>
            <w:r w:rsidRPr="003B629F">
              <w:rPr>
                <w:rFonts w:ascii="Calibri" w:hAnsi="Calibri"/>
                <w:b w:val="0"/>
                <w:sz w:val="22"/>
                <w:szCs w:val="22"/>
              </w:rPr>
              <w:t>tugs and towing</w:t>
            </w:r>
            <w:bookmarkEnd w:id="1655"/>
            <w:bookmarkEnd w:id="1656"/>
          </w:p>
          <w:p w14:paraId="515F4FDD" w14:textId="4E2AEED8" w:rsidR="001665A3" w:rsidRPr="003B629F" w:rsidRDefault="001665A3" w:rsidP="00B877B1">
            <w:pPr>
              <w:pStyle w:val="Tablelevel2"/>
              <w:rPr>
                <w:rFonts w:ascii="Calibri" w:hAnsi="Calibri"/>
                <w:sz w:val="22"/>
                <w:szCs w:val="22"/>
              </w:rPr>
            </w:pPr>
            <w:del w:id="1658" w:author="Jillian Carson-Jackson" w:date="2021-01-31T16:55:00Z">
              <w:r w:rsidRPr="003B629F" w:rsidDel="00F02F1F">
                <w:rPr>
                  <w:rFonts w:ascii="Calibri" w:hAnsi="Calibri"/>
                  <w:sz w:val="22"/>
                  <w:szCs w:val="22"/>
                </w:rPr>
                <w:delText>The organisation of tugs within a port</w:delText>
              </w:r>
            </w:del>
          </w:p>
        </w:tc>
        <w:tc>
          <w:tcPr>
            <w:tcW w:w="2551" w:type="dxa"/>
          </w:tcPr>
          <w:p w14:paraId="5087B3F7" w14:textId="77777777" w:rsidR="001665A3" w:rsidRPr="003B629F" w:rsidRDefault="001665A3" w:rsidP="00B877B1">
            <w:pPr>
              <w:pStyle w:val="Tablelevel2"/>
              <w:ind w:left="0"/>
              <w:jc w:val="center"/>
              <w:rPr>
                <w:rFonts w:ascii="Calibri" w:hAnsi="Calibri"/>
                <w:sz w:val="22"/>
                <w:szCs w:val="22"/>
              </w:rPr>
            </w:pPr>
            <w:r w:rsidRPr="003B629F">
              <w:rPr>
                <w:rFonts w:ascii="Calibri" w:hAnsi="Calibri"/>
                <w:sz w:val="22"/>
                <w:szCs w:val="22"/>
              </w:rPr>
              <w:t>See also “Ship handling”</w:t>
            </w:r>
          </w:p>
        </w:tc>
        <w:tc>
          <w:tcPr>
            <w:tcW w:w="2694" w:type="dxa"/>
          </w:tcPr>
          <w:p w14:paraId="010FED0A" w14:textId="77777777" w:rsidR="001665A3" w:rsidRPr="003B629F" w:rsidRDefault="001665A3" w:rsidP="00B877B1">
            <w:pPr>
              <w:pStyle w:val="Tablelevel1bold"/>
              <w:jc w:val="center"/>
              <w:rPr>
                <w:rFonts w:ascii="Calibri" w:hAnsi="Calibri"/>
                <w:b w:val="0"/>
                <w:sz w:val="22"/>
                <w:szCs w:val="22"/>
              </w:rPr>
            </w:pPr>
          </w:p>
        </w:tc>
      </w:tr>
      <w:tr w:rsidR="001665A3" w:rsidRPr="003B629F" w14:paraId="0FB21173"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118B26" w14:textId="77777777" w:rsidR="001665A3" w:rsidRPr="003B629F" w:rsidRDefault="001665A3" w:rsidP="00B877B1">
            <w:pPr>
              <w:pStyle w:val="Tablelevel1bold"/>
              <w:rPr>
                <w:rFonts w:ascii="Calibri" w:hAnsi="Calibri"/>
                <w:b w:val="0"/>
                <w:sz w:val="22"/>
                <w:szCs w:val="22"/>
              </w:rPr>
            </w:pPr>
            <w:r w:rsidRPr="003B629F">
              <w:rPr>
                <w:rFonts w:ascii="Calibri" w:hAnsi="Calibri"/>
                <w:b w:val="0"/>
                <w:sz w:val="22"/>
                <w:szCs w:val="22"/>
              </w:rPr>
              <w:t>Explain the role of ships agents</w:t>
            </w:r>
          </w:p>
          <w:p w14:paraId="771434D3" w14:textId="77777777" w:rsidR="001665A3" w:rsidRPr="003B629F" w:rsidRDefault="001665A3" w:rsidP="00B877B1">
            <w:pPr>
              <w:pStyle w:val="Tablelevel2"/>
              <w:rPr>
                <w:rFonts w:ascii="Calibri" w:hAnsi="Calibri"/>
                <w:sz w:val="22"/>
                <w:szCs w:val="22"/>
              </w:rPr>
            </w:pPr>
            <w:commentRangeStart w:id="1659"/>
            <w:r w:rsidRPr="003B629F">
              <w:rPr>
                <w:rFonts w:ascii="Calibri" w:hAnsi="Calibri"/>
                <w:sz w:val="22"/>
                <w:szCs w:val="22"/>
              </w:rPr>
              <w:t>General duties of ships agents</w:t>
            </w:r>
          </w:p>
          <w:p w14:paraId="5D3B84F4"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The role of ships agents</w:t>
            </w:r>
            <w:commentRangeEnd w:id="1659"/>
            <w:r w:rsidR="00C0500B">
              <w:rPr>
                <w:rStyle w:val="CommentReference"/>
                <w:rFonts w:asciiTheme="minorHAnsi" w:eastAsiaTheme="minorHAnsi" w:hAnsiTheme="minorHAnsi"/>
              </w:rPr>
              <w:commentReference w:id="1659"/>
            </w:r>
          </w:p>
        </w:tc>
        <w:tc>
          <w:tcPr>
            <w:tcW w:w="2551" w:type="dxa"/>
          </w:tcPr>
          <w:p w14:paraId="4F6859AF" w14:textId="77777777" w:rsidR="001665A3" w:rsidRPr="003B629F" w:rsidRDefault="001665A3" w:rsidP="00B877B1">
            <w:pPr>
              <w:pStyle w:val="Tablelevel2"/>
              <w:ind w:left="0"/>
              <w:jc w:val="center"/>
              <w:rPr>
                <w:rFonts w:ascii="Calibri" w:hAnsi="Calibri"/>
                <w:sz w:val="22"/>
                <w:szCs w:val="22"/>
              </w:rPr>
            </w:pPr>
          </w:p>
        </w:tc>
        <w:tc>
          <w:tcPr>
            <w:tcW w:w="2694" w:type="dxa"/>
          </w:tcPr>
          <w:p w14:paraId="71456EA1" w14:textId="77777777" w:rsidR="001665A3" w:rsidRPr="003B629F" w:rsidRDefault="001665A3" w:rsidP="00B877B1">
            <w:pPr>
              <w:pStyle w:val="Tablelevel1bold"/>
              <w:jc w:val="center"/>
              <w:rPr>
                <w:rFonts w:ascii="Calibri" w:hAnsi="Calibri"/>
                <w:b w:val="0"/>
                <w:sz w:val="22"/>
                <w:szCs w:val="22"/>
              </w:rPr>
            </w:pPr>
          </w:p>
        </w:tc>
      </w:tr>
    </w:tbl>
    <w:p w14:paraId="3D541F1A" w14:textId="77777777" w:rsidR="001665A3" w:rsidRPr="00C50983" w:rsidRDefault="001665A3" w:rsidP="00B877B1">
      <w:bookmarkStart w:id="1660" w:name="_Toc446917387"/>
      <w:bookmarkStart w:id="1661" w:name="_Toc111617444"/>
    </w:p>
    <w:p w14:paraId="5F39F65F" w14:textId="77777777" w:rsidR="001665A3" w:rsidRPr="00C50983" w:rsidRDefault="001665A3" w:rsidP="001665A3"/>
    <w:bookmarkEnd w:id="1234"/>
    <w:bookmarkEnd w:id="1660"/>
    <w:bookmarkEnd w:id="1661"/>
    <w:p w14:paraId="4DAD70C1" w14:textId="77777777" w:rsidR="001665A3" w:rsidRPr="00C50983" w:rsidRDefault="001665A3" w:rsidP="001665A3">
      <w:pPr>
        <w:sectPr w:rsidR="001665A3" w:rsidRPr="00C50983" w:rsidSect="006039FF">
          <w:headerReference w:type="default" r:id="rId35"/>
          <w:pgSz w:w="16838" w:h="11906" w:orient="landscape" w:code="9"/>
          <w:pgMar w:top="1134" w:right="1134" w:bottom="1134" w:left="1134" w:header="706" w:footer="706" w:gutter="0"/>
          <w:cols w:space="708"/>
          <w:docGrid w:linePitch="360"/>
        </w:sectPr>
      </w:pPr>
    </w:p>
    <w:p w14:paraId="33F95D83" w14:textId="77777777" w:rsidR="00E2214B" w:rsidRPr="00C50983" w:rsidRDefault="00E2214B" w:rsidP="00E2214B">
      <w:pPr>
        <w:pStyle w:val="Module"/>
        <w:rPr>
          <w:caps/>
        </w:rPr>
      </w:pPr>
      <w:r w:rsidRPr="00C50983">
        <w:t>EQUIPMENT</w:t>
      </w:r>
    </w:p>
    <w:p w14:paraId="13BCCEA5" w14:textId="77777777" w:rsidR="009862C5" w:rsidRDefault="009862C5" w:rsidP="00F64B31">
      <w:pPr>
        <w:pStyle w:val="ModuleHeading1"/>
      </w:pPr>
      <w:bookmarkStart w:id="1662" w:name="_Toc446917293"/>
      <w:bookmarkStart w:id="1663" w:name="_Toc111617401"/>
      <w:bookmarkStart w:id="1664" w:name="_Toc245254436"/>
      <w:bookmarkStart w:id="1665" w:name="_Toc6299035"/>
      <w:bookmarkEnd w:id="1192"/>
      <w:bookmarkEnd w:id="1193"/>
      <w:bookmarkEnd w:id="1194"/>
      <w:commentRangeStart w:id="1666"/>
      <w:r w:rsidRPr="00C50983">
        <w:t>INTRODUCTI</w:t>
      </w:r>
      <w:bookmarkEnd w:id="1662"/>
      <w:r w:rsidRPr="00C50983">
        <w:t>ON</w:t>
      </w:r>
      <w:bookmarkEnd w:id="1663"/>
      <w:bookmarkEnd w:id="1664"/>
      <w:bookmarkEnd w:id="1665"/>
      <w:commentRangeEnd w:id="1666"/>
      <w:r w:rsidR="006B0311">
        <w:rPr>
          <w:rStyle w:val="CommentReference"/>
          <w:rFonts w:eastAsiaTheme="minorHAnsi"/>
          <w:b w:val="0"/>
          <w:caps w:val="0"/>
          <w:color w:val="auto"/>
        </w:rPr>
        <w:commentReference w:id="1666"/>
      </w:r>
    </w:p>
    <w:p w14:paraId="0A79FB73" w14:textId="77777777" w:rsidR="009862C5" w:rsidRPr="009862C5" w:rsidRDefault="009862C5" w:rsidP="009862C5">
      <w:pPr>
        <w:pStyle w:val="Heading1separatationline"/>
      </w:pPr>
    </w:p>
    <w:p w14:paraId="4D503DDF" w14:textId="77777777" w:rsidR="009862C5" w:rsidRPr="00C50983" w:rsidRDefault="009862C5" w:rsidP="009862C5">
      <w:pPr>
        <w:pStyle w:val="BodyText"/>
      </w:pPr>
      <w:r w:rsidRPr="00C50983">
        <w:t>Instructors for this module should have experience in the installation and operation of equipment and systems used in vessel traffic services as well as in the general VTS and maritime fields.  If this cannot be achieved then an appropriate instructor should cover certain sections of the module.  Every instructor should have full access to simulated VTS.  In addition, arrangements should be made, if practicable, for trainees to visit operational VTS centres.</w:t>
      </w:r>
    </w:p>
    <w:p w14:paraId="1A627B1E" w14:textId="77777777" w:rsidR="009862C5" w:rsidRDefault="009862C5" w:rsidP="00F64B31">
      <w:pPr>
        <w:pStyle w:val="ModuleHeading1"/>
      </w:pPr>
      <w:bookmarkStart w:id="1667" w:name="_Toc446917294"/>
      <w:bookmarkStart w:id="1668" w:name="_Toc111617402"/>
      <w:bookmarkStart w:id="1669" w:name="_Toc245254437"/>
      <w:bookmarkStart w:id="1670" w:name="_Toc6299036"/>
      <w:r w:rsidRPr="00C50983">
        <w:t>SUBJECT FRAMEWORK</w:t>
      </w:r>
      <w:bookmarkEnd w:id="1667"/>
      <w:bookmarkEnd w:id="1668"/>
      <w:bookmarkEnd w:id="1669"/>
      <w:bookmarkEnd w:id="1670"/>
    </w:p>
    <w:p w14:paraId="04B02E4B" w14:textId="77777777" w:rsidR="009862C5" w:rsidRPr="009862C5" w:rsidRDefault="009862C5" w:rsidP="009862C5">
      <w:pPr>
        <w:pStyle w:val="Heading1separatationline"/>
      </w:pPr>
    </w:p>
    <w:p w14:paraId="4F19DEFA" w14:textId="77777777" w:rsidR="009862C5" w:rsidRPr="00C50983" w:rsidRDefault="009862C5" w:rsidP="00F64B31">
      <w:pPr>
        <w:pStyle w:val="ModuleHeading2"/>
      </w:pPr>
      <w:bookmarkStart w:id="1671" w:name="_Toc446917295"/>
      <w:bookmarkStart w:id="1672" w:name="_Toc111617403"/>
      <w:r w:rsidRPr="00C50983">
        <w:t>Scope</w:t>
      </w:r>
      <w:bookmarkEnd w:id="1671"/>
      <w:bookmarkEnd w:id="1672"/>
    </w:p>
    <w:p w14:paraId="2E8BF5B0" w14:textId="77777777" w:rsidR="009862C5" w:rsidRPr="00C50983" w:rsidRDefault="009862C5" w:rsidP="009862C5">
      <w:pPr>
        <w:pStyle w:val="BodyText"/>
      </w:pPr>
      <w:r w:rsidRPr="00C50983">
        <w:t xml:space="preserve">This syllabus covers the requirement for VTS Operators to be able to understand the functionalities and operational principles of the </w:t>
      </w:r>
      <w:commentRangeStart w:id="1673"/>
      <w:r w:rsidRPr="00C50983">
        <w:t xml:space="preserve">basic </w:t>
      </w:r>
      <w:commentRangeEnd w:id="1673"/>
      <w:r w:rsidR="007211A9">
        <w:rPr>
          <w:rStyle w:val="CommentReference"/>
        </w:rPr>
        <w:commentReference w:id="1673"/>
      </w:r>
      <w:r w:rsidRPr="00C50983">
        <w:t>equipment used in VTS centres.</w:t>
      </w:r>
    </w:p>
    <w:p w14:paraId="4A5D24BF" w14:textId="77777777" w:rsidR="009862C5" w:rsidRPr="00C50983" w:rsidRDefault="009862C5" w:rsidP="009862C5">
      <w:pPr>
        <w:pStyle w:val="BodyText"/>
      </w:pPr>
      <w:r w:rsidRPr="00C50983">
        <w:t>This course covers the theory and practice of using the basic equipment including the equipment used for data collection and data analysis, audio and video recording and ship identification.</w:t>
      </w:r>
    </w:p>
    <w:p w14:paraId="72579BFC" w14:textId="77777777" w:rsidR="009862C5" w:rsidRPr="00C50983" w:rsidRDefault="009862C5" w:rsidP="00F64B31">
      <w:pPr>
        <w:pStyle w:val="ModuleHeading2"/>
      </w:pPr>
      <w:bookmarkStart w:id="1674" w:name="_Toc446917296"/>
      <w:bookmarkStart w:id="1675" w:name="_Toc111617404"/>
      <w:r w:rsidRPr="00C50983">
        <w:t>Aims</w:t>
      </w:r>
      <w:bookmarkEnd w:id="1674"/>
      <w:bookmarkEnd w:id="1675"/>
    </w:p>
    <w:p w14:paraId="26080244" w14:textId="77777777" w:rsidR="009862C5" w:rsidRPr="00C50983" w:rsidRDefault="009862C5" w:rsidP="009862C5">
      <w:pPr>
        <w:pStyle w:val="BodyText"/>
      </w:pPr>
      <w:r w:rsidRPr="00C50983">
        <w:t>On completion of the course trainees will possess knowledge of the basic application of VTS equipment and the skills to use the equipment to provide shipping with the service required by the VTS authority.</w:t>
      </w:r>
    </w:p>
    <w:p w14:paraId="1C4BBDF3" w14:textId="77777777" w:rsidR="009862C5" w:rsidRPr="00C50983" w:rsidRDefault="009862C5" w:rsidP="009862C5">
      <w:pPr>
        <w:pStyle w:val="BodyText"/>
      </w:pPr>
      <w:r w:rsidRPr="00C50983">
        <w:t>The trainees will also have been sufficiently trained to use ship identification systems and will be familiar with methods of recording and displaying information.  They will also have the skills to operate VTMIS and other computer systems for the purpose of assisting the development of VTS traffic images.</w:t>
      </w:r>
    </w:p>
    <w:p w14:paraId="20C2E58D" w14:textId="77777777" w:rsidR="009862C5" w:rsidRPr="00C50983" w:rsidRDefault="009862C5" w:rsidP="009862C5">
      <w:pPr>
        <w:pStyle w:val="BodyText"/>
      </w:pPr>
      <w:r w:rsidRPr="00C50983">
        <w:t>If a simulator is available it is possible to give the trainees realistic exercises on the use of basic VTS equipment and its use in assisting a ship to navigate safely and expeditiously through a VTS area.  Integrated exercises on handling emergency situations could also be carried out.</w:t>
      </w:r>
    </w:p>
    <w:p w14:paraId="6FED16A1" w14:textId="45D42408" w:rsidR="009862C5" w:rsidRDefault="009862C5" w:rsidP="00F64B31">
      <w:pPr>
        <w:pStyle w:val="ModuleHeading1"/>
      </w:pPr>
      <w:r w:rsidRPr="00C50983">
        <w:br w:type="page"/>
      </w:r>
      <w:bookmarkStart w:id="1676" w:name="_Toc446917297"/>
      <w:bookmarkStart w:id="1677" w:name="_Toc111617405"/>
      <w:bookmarkStart w:id="1678" w:name="_Toc245254438"/>
      <w:bookmarkStart w:id="1679" w:name="_Toc6299037"/>
      <w:r w:rsidRPr="00C50983">
        <w:t>SUBJECT OUTLINE</w:t>
      </w:r>
      <w:bookmarkEnd w:id="1676"/>
      <w:bookmarkEnd w:id="1677"/>
      <w:r w:rsidRPr="00C50983">
        <w:t xml:space="preserve"> OF MODULE </w:t>
      </w:r>
      <w:del w:id="1680" w:author="Jillian Carson-Jackson" w:date="2020-12-27T16:14:00Z">
        <w:r w:rsidRPr="00C50983" w:rsidDel="006B0311">
          <w:delText>3</w:delText>
        </w:r>
      </w:del>
      <w:bookmarkEnd w:id="1678"/>
      <w:bookmarkEnd w:id="1679"/>
      <w:ins w:id="1681" w:author="Jillian Carson-Jackson" w:date="2020-12-27T16:14:00Z">
        <w:r w:rsidR="006B0311">
          <w:t>5</w:t>
        </w:r>
      </w:ins>
    </w:p>
    <w:p w14:paraId="4EAE8A5A" w14:textId="77777777" w:rsidR="009862C5" w:rsidRPr="009862C5" w:rsidRDefault="009862C5" w:rsidP="009862C5">
      <w:pPr>
        <w:pStyle w:val="Heading2separationline"/>
      </w:pPr>
    </w:p>
    <w:p w14:paraId="758A1878" w14:textId="77777777" w:rsidR="009862C5" w:rsidRPr="00C50983" w:rsidRDefault="009862C5" w:rsidP="009862C5">
      <w:pPr>
        <w:pStyle w:val="Tablecaption"/>
      </w:pPr>
      <w:bookmarkStart w:id="1682" w:name="_Toc245254473"/>
      <w:bookmarkStart w:id="1683" w:name="_Toc531423233"/>
      <w:r w:rsidRPr="00C50983">
        <w:t>Subject outline - Equipment</w:t>
      </w:r>
      <w:bookmarkEnd w:id="1682"/>
      <w:bookmarkEnd w:id="1683"/>
    </w:p>
    <w:tbl>
      <w:tblPr>
        <w:tblW w:w="9018" w:type="dxa"/>
        <w:jc w:val="center"/>
        <w:tblLayout w:type="fixed"/>
        <w:tblLook w:val="0000" w:firstRow="0" w:lastRow="0" w:firstColumn="0" w:lastColumn="0" w:noHBand="0" w:noVBand="0"/>
      </w:tblPr>
      <w:tblGrid>
        <w:gridCol w:w="4009"/>
        <w:gridCol w:w="1822"/>
        <w:gridCol w:w="1648"/>
        <w:gridCol w:w="1539"/>
      </w:tblGrid>
      <w:tr w:rsidR="009862C5" w:rsidRPr="009862C5" w14:paraId="37312A77" w14:textId="77777777" w:rsidTr="007734C8">
        <w:trPr>
          <w:trHeight w:val="511"/>
          <w:jc w:val="center"/>
        </w:trPr>
        <w:tc>
          <w:tcPr>
            <w:tcW w:w="4009" w:type="dxa"/>
            <w:vMerge w:val="restart"/>
            <w:tcBorders>
              <w:top w:val="single" w:sz="4" w:space="0" w:color="auto"/>
              <w:left w:val="single" w:sz="4" w:space="0" w:color="auto"/>
              <w:bottom w:val="single" w:sz="4" w:space="0" w:color="auto"/>
              <w:right w:val="single" w:sz="4" w:space="0" w:color="auto"/>
            </w:tcBorders>
            <w:vAlign w:val="center"/>
          </w:tcPr>
          <w:p w14:paraId="4DD9A8B5" w14:textId="77777777" w:rsidR="009862C5" w:rsidRPr="009862C5" w:rsidRDefault="009862C5" w:rsidP="009862C5">
            <w:pPr>
              <w:pStyle w:val="Tableheading"/>
            </w:pPr>
            <w:r w:rsidRPr="009862C5">
              <w:t>Subject Area</w:t>
            </w:r>
          </w:p>
        </w:tc>
        <w:tc>
          <w:tcPr>
            <w:tcW w:w="1822" w:type="dxa"/>
            <w:vMerge w:val="restart"/>
            <w:tcBorders>
              <w:top w:val="single" w:sz="4" w:space="0" w:color="auto"/>
              <w:left w:val="single" w:sz="4" w:space="0" w:color="auto"/>
              <w:bottom w:val="single" w:sz="4" w:space="0" w:color="auto"/>
              <w:right w:val="single" w:sz="4" w:space="0" w:color="auto"/>
            </w:tcBorders>
            <w:vAlign w:val="center"/>
          </w:tcPr>
          <w:p w14:paraId="3229FDFF" w14:textId="77777777" w:rsidR="009862C5" w:rsidRPr="009862C5" w:rsidRDefault="009862C5" w:rsidP="009862C5">
            <w:pPr>
              <w:pStyle w:val="Tableheading"/>
            </w:pPr>
            <w:r w:rsidRPr="009862C5">
              <w:t>Recommended Competence Level</w:t>
            </w:r>
          </w:p>
        </w:tc>
        <w:tc>
          <w:tcPr>
            <w:tcW w:w="3187" w:type="dxa"/>
            <w:gridSpan w:val="2"/>
            <w:tcBorders>
              <w:top w:val="single" w:sz="4" w:space="0" w:color="auto"/>
              <w:left w:val="single" w:sz="4" w:space="0" w:color="auto"/>
              <w:bottom w:val="single" w:sz="4" w:space="0" w:color="auto"/>
              <w:right w:val="single" w:sz="4" w:space="0" w:color="auto"/>
            </w:tcBorders>
            <w:vAlign w:val="center"/>
          </w:tcPr>
          <w:p w14:paraId="1001FC1A" w14:textId="77777777" w:rsidR="009862C5" w:rsidRPr="009862C5" w:rsidRDefault="009862C5" w:rsidP="009862C5">
            <w:pPr>
              <w:pStyle w:val="Tableheading"/>
            </w:pPr>
            <w:r w:rsidRPr="009862C5">
              <w:t>Recommended Hours</w:t>
            </w:r>
          </w:p>
        </w:tc>
      </w:tr>
      <w:tr w:rsidR="009862C5" w:rsidRPr="009862C5" w14:paraId="6D391453" w14:textId="77777777" w:rsidTr="007734C8">
        <w:trPr>
          <w:jc w:val="center"/>
        </w:trPr>
        <w:tc>
          <w:tcPr>
            <w:tcW w:w="4009" w:type="dxa"/>
            <w:vMerge/>
            <w:tcBorders>
              <w:top w:val="single" w:sz="4" w:space="0" w:color="auto"/>
              <w:left w:val="single" w:sz="4" w:space="0" w:color="auto"/>
              <w:bottom w:val="single" w:sz="12" w:space="0" w:color="auto"/>
              <w:right w:val="single" w:sz="4" w:space="0" w:color="auto"/>
            </w:tcBorders>
          </w:tcPr>
          <w:p w14:paraId="7436F9D5" w14:textId="77777777" w:rsidR="009862C5" w:rsidRPr="009862C5" w:rsidRDefault="009862C5" w:rsidP="009862C5">
            <w:pPr>
              <w:pStyle w:val="Tableheading"/>
            </w:pPr>
          </w:p>
        </w:tc>
        <w:tc>
          <w:tcPr>
            <w:tcW w:w="1822" w:type="dxa"/>
            <w:vMerge/>
            <w:tcBorders>
              <w:top w:val="single" w:sz="4" w:space="0" w:color="auto"/>
              <w:left w:val="single" w:sz="4" w:space="0" w:color="auto"/>
              <w:bottom w:val="single" w:sz="12" w:space="0" w:color="auto"/>
              <w:right w:val="single" w:sz="4" w:space="0" w:color="auto"/>
            </w:tcBorders>
          </w:tcPr>
          <w:p w14:paraId="7C1B6214" w14:textId="77777777" w:rsidR="009862C5" w:rsidRPr="009862C5" w:rsidRDefault="009862C5" w:rsidP="009862C5">
            <w:pPr>
              <w:pStyle w:val="Tableheading"/>
            </w:pPr>
          </w:p>
        </w:tc>
        <w:tc>
          <w:tcPr>
            <w:tcW w:w="1648" w:type="dxa"/>
            <w:tcBorders>
              <w:top w:val="single" w:sz="4" w:space="0" w:color="auto"/>
              <w:left w:val="single" w:sz="4" w:space="0" w:color="auto"/>
              <w:bottom w:val="single" w:sz="12" w:space="0" w:color="auto"/>
              <w:right w:val="single" w:sz="4" w:space="0" w:color="auto"/>
            </w:tcBorders>
            <w:vAlign w:val="center"/>
          </w:tcPr>
          <w:p w14:paraId="418E834A" w14:textId="77777777" w:rsidR="009862C5" w:rsidRPr="009862C5" w:rsidRDefault="009862C5" w:rsidP="009862C5">
            <w:pPr>
              <w:pStyle w:val="Tableheading"/>
            </w:pPr>
            <w:r w:rsidRPr="009862C5">
              <w:t>Presentations/ Lectures</w:t>
            </w:r>
          </w:p>
        </w:tc>
        <w:tc>
          <w:tcPr>
            <w:tcW w:w="1539" w:type="dxa"/>
            <w:tcBorders>
              <w:top w:val="single" w:sz="4" w:space="0" w:color="auto"/>
              <w:left w:val="single" w:sz="4" w:space="0" w:color="auto"/>
              <w:bottom w:val="single" w:sz="12" w:space="0" w:color="auto"/>
              <w:right w:val="single" w:sz="4" w:space="0" w:color="auto"/>
            </w:tcBorders>
            <w:vAlign w:val="center"/>
          </w:tcPr>
          <w:p w14:paraId="134F88A0" w14:textId="77777777" w:rsidR="009862C5" w:rsidRPr="009862C5" w:rsidRDefault="009862C5" w:rsidP="009862C5">
            <w:pPr>
              <w:pStyle w:val="Tableheading"/>
            </w:pPr>
            <w:r w:rsidRPr="009862C5">
              <w:t>Exercises/ Simulation</w:t>
            </w:r>
          </w:p>
        </w:tc>
      </w:tr>
      <w:tr w:rsidR="009862C5" w:rsidRPr="009862C5" w:rsidDel="00B73270" w14:paraId="4364C9FE" w14:textId="7511D704" w:rsidTr="007734C8">
        <w:trPr>
          <w:jc w:val="center"/>
          <w:del w:id="1684" w:author="Jillian Carson-Jackson" w:date="2020-12-27T16:17:00Z"/>
        </w:trPr>
        <w:tc>
          <w:tcPr>
            <w:tcW w:w="4009" w:type="dxa"/>
            <w:tcBorders>
              <w:top w:val="single" w:sz="12" w:space="0" w:color="auto"/>
              <w:left w:val="single" w:sz="6" w:space="0" w:color="auto"/>
              <w:bottom w:val="single" w:sz="6" w:space="0" w:color="auto"/>
            </w:tcBorders>
          </w:tcPr>
          <w:p w14:paraId="41CDA8D1" w14:textId="28D74D6E" w:rsidR="009862C5" w:rsidRPr="009862C5" w:rsidDel="00B73270" w:rsidRDefault="009862C5" w:rsidP="009862C5">
            <w:pPr>
              <w:pStyle w:val="Tablelevel1bold"/>
              <w:rPr>
                <w:del w:id="1685" w:author="Jillian Carson-Jackson" w:date="2020-12-27T16:17:00Z"/>
                <w:rFonts w:ascii="Calibri" w:hAnsi="Calibri"/>
                <w:sz w:val="22"/>
                <w:szCs w:val="22"/>
              </w:rPr>
            </w:pPr>
            <w:del w:id="1686" w:author="Jillian Carson-Jackson" w:date="2020-12-27T16:17:00Z">
              <w:r w:rsidRPr="009862C5" w:rsidDel="00B73270">
                <w:rPr>
                  <w:rFonts w:ascii="Calibri" w:hAnsi="Calibri"/>
                  <w:sz w:val="22"/>
                  <w:szCs w:val="22"/>
                </w:rPr>
                <w:delText>Telecommunications</w:delText>
              </w:r>
            </w:del>
          </w:p>
          <w:p w14:paraId="09D22CBA" w14:textId="44E61C35" w:rsidR="009862C5" w:rsidRPr="009862C5" w:rsidDel="00B73270" w:rsidRDefault="009862C5" w:rsidP="009862C5">
            <w:pPr>
              <w:pStyle w:val="Tablelevel2"/>
              <w:ind w:left="0"/>
              <w:rPr>
                <w:del w:id="1687" w:author="Jillian Carson-Jackson" w:date="2020-12-27T16:17:00Z"/>
                <w:rFonts w:ascii="Calibri" w:hAnsi="Calibri"/>
                <w:b/>
                <w:sz w:val="22"/>
                <w:szCs w:val="22"/>
              </w:rPr>
            </w:pPr>
            <w:del w:id="1688" w:author="Jillian Carson-Jackson" w:date="2020-12-27T16:17:00Z">
              <w:r w:rsidRPr="009862C5" w:rsidDel="00B73270">
                <w:rPr>
                  <w:rFonts w:ascii="Calibri" w:hAnsi="Calibri"/>
                  <w:sz w:val="22"/>
                  <w:szCs w:val="22"/>
                </w:rPr>
                <w:delText>Fax</w:delText>
              </w:r>
            </w:del>
          </w:p>
          <w:p w14:paraId="5F0A8408" w14:textId="68CFF19A" w:rsidR="009862C5" w:rsidRPr="009862C5" w:rsidDel="00B73270" w:rsidRDefault="009862C5" w:rsidP="009862C5">
            <w:pPr>
              <w:pStyle w:val="Tablelevel2"/>
              <w:ind w:left="0"/>
              <w:rPr>
                <w:del w:id="1689" w:author="Jillian Carson-Jackson" w:date="2020-12-27T16:17:00Z"/>
                <w:rFonts w:ascii="Calibri" w:hAnsi="Calibri"/>
                <w:b/>
                <w:sz w:val="22"/>
                <w:szCs w:val="22"/>
              </w:rPr>
            </w:pPr>
            <w:del w:id="1690" w:author="Jillian Carson-Jackson" w:date="2020-12-27T16:17:00Z">
              <w:r w:rsidRPr="009862C5" w:rsidDel="00B73270">
                <w:rPr>
                  <w:rFonts w:ascii="Calibri" w:hAnsi="Calibri"/>
                  <w:sz w:val="22"/>
                  <w:szCs w:val="22"/>
                </w:rPr>
                <w:delText>Telephone</w:delText>
              </w:r>
            </w:del>
          </w:p>
          <w:p w14:paraId="3178040B" w14:textId="6EC4BE17" w:rsidR="009862C5" w:rsidRPr="009862C5" w:rsidDel="00B73270" w:rsidRDefault="009862C5" w:rsidP="009862C5">
            <w:pPr>
              <w:pStyle w:val="Tablelevel2"/>
              <w:ind w:left="0"/>
              <w:rPr>
                <w:del w:id="1691" w:author="Jillian Carson-Jackson" w:date="2020-12-27T16:17:00Z"/>
                <w:rFonts w:ascii="Calibri" w:hAnsi="Calibri"/>
                <w:b/>
                <w:sz w:val="22"/>
                <w:szCs w:val="22"/>
              </w:rPr>
            </w:pPr>
            <w:del w:id="1692" w:author="Jillian Carson-Jackson" w:date="2020-12-27T16:17:00Z">
              <w:r w:rsidRPr="009862C5" w:rsidDel="00B73270">
                <w:rPr>
                  <w:rFonts w:ascii="Calibri" w:hAnsi="Calibri"/>
                  <w:sz w:val="22"/>
                  <w:szCs w:val="22"/>
                </w:rPr>
                <w:delText>Telex</w:delText>
              </w:r>
            </w:del>
          </w:p>
          <w:p w14:paraId="643FEB5E" w14:textId="596852E8" w:rsidR="009862C5" w:rsidRPr="009862C5" w:rsidDel="00B73270" w:rsidRDefault="009862C5" w:rsidP="009862C5">
            <w:pPr>
              <w:pStyle w:val="Tablelevel2"/>
              <w:ind w:left="0"/>
              <w:rPr>
                <w:del w:id="1693" w:author="Jillian Carson-Jackson" w:date="2020-12-27T16:17:00Z"/>
                <w:rFonts w:ascii="Calibri" w:hAnsi="Calibri"/>
                <w:b/>
                <w:sz w:val="22"/>
                <w:szCs w:val="22"/>
              </w:rPr>
            </w:pPr>
            <w:del w:id="1694" w:author="Jillian Carson-Jackson" w:date="2020-12-27T16:17:00Z">
              <w:r w:rsidRPr="009862C5" w:rsidDel="00B73270">
                <w:rPr>
                  <w:rFonts w:ascii="Calibri" w:hAnsi="Calibri"/>
                  <w:sz w:val="22"/>
                  <w:szCs w:val="22"/>
                </w:rPr>
                <w:delText xml:space="preserve">E-mail </w:delText>
              </w:r>
            </w:del>
          </w:p>
          <w:p w14:paraId="03355908" w14:textId="7607339B" w:rsidR="009862C5" w:rsidRPr="009862C5" w:rsidDel="00B73270" w:rsidRDefault="009862C5" w:rsidP="009862C5">
            <w:pPr>
              <w:pStyle w:val="Tablelevel2"/>
              <w:ind w:left="0"/>
              <w:rPr>
                <w:del w:id="1695" w:author="Jillian Carson-Jackson" w:date="2020-12-27T16:17:00Z"/>
                <w:rFonts w:ascii="Calibri" w:hAnsi="Calibri"/>
                <w:b/>
                <w:sz w:val="22"/>
                <w:szCs w:val="22"/>
              </w:rPr>
            </w:pPr>
            <w:del w:id="1696" w:author="Jillian Carson-Jackson" w:date="2020-12-27T16:17:00Z">
              <w:r w:rsidRPr="009862C5" w:rsidDel="00B73270">
                <w:rPr>
                  <w:rFonts w:ascii="Calibri" w:hAnsi="Calibri"/>
                  <w:sz w:val="22"/>
                  <w:szCs w:val="22"/>
                </w:rPr>
                <w:delText>Electronic Messaging</w:delText>
              </w:r>
            </w:del>
          </w:p>
        </w:tc>
        <w:tc>
          <w:tcPr>
            <w:tcW w:w="1822" w:type="dxa"/>
            <w:tcBorders>
              <w:top w:val="single" w:sz="12" w:space="0" w:color="auto"/>
              <w:left w:val="single" w:sz="6" w:space="0" w:color="auto"/>
              <w:bottom w:val="single" w:sz="6" w:space="0" w:color="auto"/>
            </w:tcBorders>
          </w:tcPr>
          <w:p w14:paraId="30A54041" w14:textId="61367021" w:rsidR="009862C5" w:rsidRPr="009862C5" w:rsidDel="00B73270" w:rsidRDefault="009862C5" w:rsidP="009862C5">
            <w:pPr>
              <w:jc w:val="center"/>
              <w:rPr>
                <w:del w:id="1697" w:author="Jillian Carson-Jackson" w:date="2020-12-27T16:17:00Z"/>
                <w:rFonts w:ascii="Calibri" w:hAnsi="Calibri"/>
                <w:sz w:val="22"/>
                <w:szCs w:val="22"/>
              </w:rPr>
            </w:pPr>
            <w:del w:id="1698" w:author="Jillian Carson-Jackson" w:date="2020-12-27T16:17:00Z">
              <w:r w:rsidRPr="009862C5" w:rsidDel="00B73270">
                <w:rPr>
                  <w:rFonts w:ascii="Calibri" w:hAnsi="Calibri"/>
                  <w:sz w:val="22"/>
                  <w:szCs w:val="22"/>
                </w:rPr>
                <w:delText>Level 2</w:delText>
              </w:r>
            </w:del>
          </w:p>
        </w:tc>
        <w:tc>
          <w:tcPr>
            <w:tcW w:w="1648" w:type="dxa"/>
            <w:tcBorders>
              <w:top w:val="single" w:sz="12" w:space="0" w:color="auto"/>
              <w:left w:val="single" w:sz="6" w:space="0" w:color="auto"/>
              <w:bottom w:val="single" w:sz="6" w:space="0" w:color="auto"/>
              <w:right w:val="single" w:sz="6" w:space="0" w:color="auto"/>
            </w:tcBorders>
          </w:tcPr>
          <w:p w14:paraId="4E9EC7DE" w14:textId="00789DA0" w:rsidR="009862C5" w:rsidRPr="009862C5" w:rsidDel="00B73270" w:rsidRDefault="009862C5" w:rsidP="009862C5">
            <w:pPr>
              <w:jc w:val="center"/>
              <w:rPr>
                <w:del w:id="1699" w:author="Jillian Carson-Jackson" w:date="2020-12-27T16:17:00Z"/>
                <w:rFonts w:ascii="Calibri" w:hAnsi="Calibri"/>
                <w:sz w:val="22"/>
                <w:szCs w:val="22"/>
              </w:rPr>
            </w:pPr>
          </w:p>
        </w:tc>
        <w:tc>
          <w:tcPr>
            <w:tcW w:w="1539" w:type="dxa"/>
            <w:tcBorders>
              <w:top w:val="single" w:sz="12" w:space="0" w:color="auto"/>
              <w:bottom w:val="single" w:sz="6" w:space="0" w:color="auto"/>
              <w:right w:val="single" w:sz="6" w:space="0" w:color="auto"/>
            </w:tcBorders>
          </w:tcPr>
          <w:p w14:paraId="3C6680B7" w14:textId="2E43AB5D" w:rsidR="009862C5" w:rsidRPr="009862C5" w:rsidDel="00B73270" w:rsidRDefault="009862C5" w:rsidP="009862C5">
            <w:pPr>
              <w:jc w:val="center"/>
              <w:rPr>
                <w:del w:id="1700" w:author="Jillian Carson-Jackson" w:date="2020-12-27T16:17:00Z"/>
                <w:rFonts w:ascii="Calibri" w:hAnsi="Calibri"/>
                <w:sz w:val="22"/>
                <w:szCs w:val="22"/>
              </w:rPr>
            </w:pPr>
          </w:p>
        </w:tc>
      </w:tr>
      <w:tr w:rsidR="009862C5" w:rsidRPr="009862C5" w14:paraId="238C4BD1" w14:textId="77777777" w:rsidTr="007734C8">
        <w:trPr>
          <w:jc w:val="center"/>
        </w:trPr>
        <w:tc>
          <w:tcPr>
            <w:tcW w:w="4009" w:type="dxa"/>
            <w:tcBorders>
              <w:top w:val="single" w:sz="6" w:space="0" w:color="auto"/>
              <w:left w:val="single" w:sz="6" w:space="0" w:color="auto"/>
              <w:bottom w:val="single" w:sz="6" w:space="0" w:color="auto"/>
            </w:tcBorders>
          </w:tcPr>
          <w:p w14:paraId="0CA5E321" w14:textId="5FF0F739" w:rsidR="009862C5" w:rsidRPr="009862C5" w:rsidRDefault="00D25A94" w:rsidP="009862C5">
            <w:pPr>
              <w:pStyle w:val="Tablelevel1bold"/>
              <w:rPr>
                <w:rFonts w:ascii="Calibri" w:hAnsi="Calibri"/>
                <w:sz w:val="22"/>
                <w:szCs w:val="22"/>
              </w:rPr>
            </w:pPr>
            <w:ins w:id="1701" w:author="Jillian Carson-Jackson" w:date="2020-12-27T16:16:00Z">
              <w:r>
                <w:rPr>
                  <w:rFonts w:ascii="Calibri" w:hAnsi="Calibri"/>
                  <w:sz w:val="22"/>
                  <w:szCs w:val="22"/>
                </w:rPr>
                <w:t>Sensor</w:t>
              </w:r>
            </w:ins>
            <w:ins w:id="1702" w:author="Jillian Carson-Jackson" w:date="2021-01-31T16:59:00Z">
              <w:r w:rsidR="00CF062D">
                <w:rPr>
                  <w:rFonts w:ascii="Calibri" w:hAnsi="Calibri"/>
                  <w:sz w:val="22"/>
                  <w:szCs w:val="22"/>
                </w:rPr>
                <w:t>s</w:t>
              </w:r>
            </w:ins>
            <w:ins w:id="1703" w:author="Jillian Carson-Jackson" w:date="2020-12-27T16:16:00Z">
              <w:r>
                <w:rPr>
                  <w:rFonts w:ascii="Calibri" w:hAnsi="Calibri"/>
                  <w:sz w:val="22"/>
                  <w:szCs w:val="22"/>
                </w:rPr>
                <w:t xml:space="preserve"> in VTS (</w:t>
              </w:r>
            </w:ins>
            <w:r w:rsidR="009862C5" w:rsidRPr="009862C5">
              <w:rPr>
                <w:rFonts w:ascii="Calibri" w:hAnsi="Calibri"/>
                <w:sz w:val="22"/>
                <w:szCs w:val="22"/>
              </w:rPr>
              <w:t xml:space="preserve">Radar, </w:t>
            </w:r>
            <w:del w:id="1704" w:author="Jillian Carson-Jackson" w:date="2021-01-31T17:03:00Z">
              <w:r w:rsidR="009862C5" w:rsidRPr="009862C5" w:rsidDel="00032684">
                <w:rPr>
                  <w:rFonts w:ascii="Calibri" w:hAnsi="Calibri"/>
                  <w:sz w:val="22"/>
                  <w:szCs w:val="22"/>
                </w:rPr>
                <w:delText>audio, video</w:delText>
              </w:r>
            </w:del>
            <w:ins w:id="1705" w:author="Jillian Carson-Jackson" w:date="2021-01-31T17:03:00Z">
              <w:r w:rsidR="00032684">
                <w:rPr>
                  <w:rFonts w:ascii="Calibri" w:hAnsi="Calibri"/>
                  <w:sz w:val="22"/>
                  <w:szCs w:val="22"/>
                </w:rPr>
                <w:t>radio, AIS, CCTV</w:t>
              </w:r>
            </w:ins>
            <w:r w:rsidR="009862C5" w:rsidRPr="009862C5">
              <w:rPr>
                <w:rFonts w:ascii="Calibri" w:hAnsi="Calibri"/>
                <w:sz w:val="22"/>
                <w:szCs w:val="22"/>
              </w:rPr>
              <w:t xml:space="preserve"> and other sensors</w:t>
            </w:r>
            <w:ins w:id="1706" w:author="Jillian Carson-Jackson" w:date="2020-12-27T16:16:00Z">
              <w:r>
                <w:rPr>
                  <w:rFonts w:ascii="Calibri" w:hAnsi="Calibri"/>
                  <w:sz w:val="22"/>
                  <w:szCs w:val="22"/>
                </w:rPr>
                <w:t>)</w:t>
              </w:r>
            </w:ins>
          </w:p>
          <w:p w14:paraId="530711E6" w14:textId="48CCC06B"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Basics of coastal radar and its applications to VTS</w:t>
            </w:r>
          </w:p>
          <w:p w14:paraId="51468523" w14:textId="35D77957" w:rsidR="009862C5" w:rsidRDefault="009862C5" w:rsidP="009862C5">
            <w:pPr>
              <w:pStyle w:val="Tablelevel2"/>
              <w:ind w:left="0"/>
              <w:rPr>
                <w:ins w:id="1707" w:author="Jillian Carson-Jackson" w:date="2020-12-27T16:29:00Z"/>
                <w:rFonts w:ascii="Calibri" w:hAnsi="Calibri"/>
                <w:sz w:val="22"/>
                <w:szCs w:val="22"/>
              </w:rPr>
            </w:pPr>
            <w:r w:rsidRPr="009862C5">
              <w:rPr>
                <w:rFonts w:ascii="Calibri" w:hAnsi="Calibri"/>
                <w:sz w:val="22"/>
                <w:szCs w:val="22"/>
              </w:rPr>
              <w:t>Generic VTS radar display features</w:t>
            </w:r>
          </w:p>
          <w:p w14:paraId="2656C783" w14:textId="5CC316CA" w:rsidR="00DB307D" w:rsidRPr="009862C5" w:rsidRDefault="007F2382" w:rsidP="009862C5">
            <w:pPr>
              <w:pStyle w:val="Tablelevel2"/>
              <w:ind w:left="0"/>
              <w:rPr>
                <w:rFonts w:ascii="Calibri" w:hAnsi="Calibri"/>
                <w:b/>
                <w:sz w:val="22"/>
                <w:szCs w:val="22"/>
              </w:rPr>
            </w:pPr>
            <w:ins w:id="1708" w:author="Jillian Carson-Jackson" w:date="2020-12-27T16:29:00Z">
              <w:r>
                <w:rPr>
                  <w:rFonts w:ascii="Calibri" w:hAnsi="Calibri"/>
                  <w:sz w:val="22"/>
                  <w:szCs w:val="22"/>
                </w:rPr>
                <w:t>The Automatic Identification System (AIS)</w:t>
              </w:r>
            </w:ins>
          </w:p>
          <w:p w14:paraId="196E6EBA" w14:textId="35B296F9" w:rsidR="009862C5" w:rsidRPr="009862C5" w:rsidDel="007F2382" w:rsidRDefault="009862C5" w:rsidP="009862C5">
            <w:pPr>
              <w:pStyle w:val="Tablelevel2"/>
              <w:ind w:left="0"/>
              <w:rPr>
                <w:del w:id="1709" w:author="Jillian Carson-Jackson" w:date="2020-12-27T16:29:00Z"/>
                <w:rFonts w:ascii="Calibri" w:hAnsi="Calibri"/>
                <w:b/>
                <w:sz w:val="22"/>
                <w:szCs w:val="22"/>
              </w:rPr>
            </w:pPr>
            <w:del w:id="1710" w:author="Jillian Carson-Jackson" w:date="2020-12-27T16:29:00Z">
              <w:r w:rsidRPr="009862C5" w:rsidDel="007F2382">
                <w:rPr>
                  <w:rFonts w:ascii="Calibri" w:hAnsi="Calibri"/>
                  <w:sz w:val="22"/>
                  <w:szCs w:val="22"/>
                </w:rPr>
                <w:delText>Audio equipment</w:delText>
              </w:r>
            </w:del>
          </w:p>
          <w:p w14:paraId="3C9A9556" w14:textId="583E9767" w:rsidR="009862C5" w:rsidRPr="009862C5" w:rsidDel="007F2382" w:rsidRDefault="009862C5" w:rsidP="009862C5">
            <w:pPr>
              <w:pStyle w:val="Tablelevel2"/>
              <w:ind w:left="0"/>
              <w:rPr>
                <w:del w:id="1711" w:author="Jillian Carson-Jackson" w:date="2020-12-27T16:29:00Z"/>
                <w:rFonts w:ascii="Calibri" w:hAnsi="Calibri"/>
                <w:b/>
                <w:sz w:val="22"/>
                <w:szCs w:val="22"/>
              </w:rPr>
            </w:pPr>
            <w:del w:id="1712" w:author="Jillian Carson-Jackson" w:date="2020-12-27T16:29:00Z">
              <w:r w:rsidRPr="009862C5" w:rsidDel="007F2382">
                <w:rPr>
                  <w:rFonts w:ascii="Calibri" w:hAnsi="Calibri"/>
                  <w:sz w:val="22"/>
                  <w:szCs w:val="22"/>
                </w:rPr>
                <w:delText>Video equipment</w:delText>
              </w:r>
            </w:del>
          </w:p>
          <w:p w14:paraId="115FCDD3" w14:textId="62895632"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Recording/replay equipment</w:t>
            </w:r>
            <w:ins w:id="1713" w:author="Jillian Carson-Jackson" w:date="2020-12-27T16:29:00Z">
              <w:r w:rsidR="007F2382">
                <w:rPr>
                  <w:rFonts w:ascii="Calibri" w:hAnsi="Calibri"/>
                  <w:sz w:val="22"/>
                  <w:szCs w:val="22"/>
                </w:rPr>
                <w:t xml:space="preserve"> (audio / video)</w:t>
              </w:r>
            </w:ins>
          </w:p>
          <w:p w14:paraId="55ACCBB0" w14:textId="77777777" w:rsidR="009862C5" w:rsidRDefault="009862C5" w:rsidP="009862C5">
            <w:pPr>
              <w:pStyle w:val="Tablelevel2"/>
              <w:ind w:left="0"/>
              <w:rPr>
                <w:ins w:id="1714" w:author="Jillian Carson-Jackson" w:date="2020-12-27T16:17:00Z"/>
                <w:rFonts w:ascii="Calibri" w:hAnsi="Calibri"/>
                <w:sz w:val="22"/>
                <w:szCs w:val="22"/>
              </w:rPr>
            </w:pPr>
            <w:r w:rsidRPr="009862C5">
              <w:rPr>
                <w:rFonts w:ascii="Calibri" w:hAnsi="Calibri"/>
                <w:sz w:val="22"/>
                <w:szCs w:val="22"/>
              </w:rPr>
              <w:t>Meteorological and hydrological sensors</w:t>
            </w:r>
          </w:p>
          <w:p w14:paraId="2367D95E" w14:textId="1CAF6F09" w:rsidR="00D25A94" w:rsidRPr="009862C5" w:rsidRDefault="00D25A94" w:rsidP="009862C5">
            <w:pPr>
              <w:pStyle w:val="Tablelevel2"/>
              <w:ind w:left="0"/>
              <w:rPr>
                <w:rFonts w:ascii="Calibri" w:hAnsi="Calibri"/>
                <w:b/>
                <w:sz w:val="22"/>
                <w:szCs w:val="22"/>
              </w:rPr>
            </w:pPr>
            <w:ins w:id="1715" w:author="Jillian Carson-Jackson" w:date="2020-12-27T16:17:00Z">
              <w:r>
                <w:rPr>
                  <w:rFonts w:ascii="Calibri" w:hAnsi="Calibri"/>
                  <w:sz w:val="22"/>
                  <w:szCs w:val="22"/>
                </w:rPr>
                <w:t>VHF Direction finding (VHF/DF)</w:t>
              </w:r>
            </w:ins>
          </w:p>
        </w:tc>
        <w:tc>
          <w:tcPr>
            <w:tcW w:w="1822" w:type="dxa"/>
            <w:tcBorders>
              <w:top w:val="single" w:sz="6" w:space="0" w:color="auto"/>
              <w:left w:val="single" w:sz="6" w:space="0" w:color="auto"/>
              <w:bottom w:val="single" w:sz="6" w:space="0" w:color="auto"/>
            </w:tcBorders>
          </w:tcPr>
          <w:p w14:paraId="620AAA16" w14:textId="77777777" w:rsidR="009862C5" w:rsidRPr="009862C5" w:rsidRDefault="009862C5" w:rsidP="009862C5">
            <w:pPr>
              <w:pStyle w:val="Tablelevel2"/>
              <w:ind w:left="0"/>
              <w:jc w:val="center"/>
              <w:rPr>
                <w:rFonts w:ascii="Calibri" w:hAnsi="Calibri"/>
                <w:sz w:val="22"/>
                <w:szCs w:val="22"/>
              </w:rPr>
            </w:pPr>
            <w:r w:rsidRPr="009862C5">
              <w:rPr>
                <w:rFonts w:ascii="Calibri" w:hAnsi="Calibri"/>
                <w:sz w:val="22"/>
                <w:szCs w:val="22"/>
              </w:rPr>
              <w:t>Level 1</w:t>
            </w:r>
            <w:r w:rsidRPr="009862C5">
              <w:rPr>
                <w:rFonts w:ascii="Calibri" w:hAnsi="Calibri"/>
                <w:sz w:val="22"/>
                <w:szCs w:val="22"/>
              </w:rPr>
              <w:br/>
            </w:r>
            <w:r w:rsidRPr="009862C5">
              <w:rPr>
                <w:rFonts w:ascii="Calibri" w:hAnsi="Calibri"/>
                <w:sz w:val="22"/>
                <w:szCs w:val="22"/>
              </w:rPr>
              <w:br/>
            </w:r>
          </w:p>
          <w:p w14:paraId="4E2BFE02" w14:textId="77777777" w:rsidR="009862C5" w:rsidRPr="009862C5" w:rsidRDefault="009862C5" w:rsidP="009862C5">
            <w:pPr>
              <w:pStyle w:val="Tablelevel2"/>
              <w:ind w:left="0"/>
              <w:jc w:val="center"/>
              <w:rPr>
                <w:rFonts w:ascii="Calibri" w:hAnsi="Calibri"/>
                <w:sz w:val="22"/>
                <w:szCs w:val="22"/>
              </w:rPr>
            </w:pPr>
          </w:p>
          <w:p w14:paraId="5BDCD559" w14:textId="77777777" w:rsidR="009862C5" w:rsidRDefault="009862C5" w:rsidP="009862C5">
            <w:pPr>
              <w:pStyle w:val="Tablelevel2"/>
              <w:ind w:left="0"/>
              <w:jc w:val="center"/>
              <w:rPr>
                <w:ins w:id="1716" w:author="Jillian Carson-Jackson" w:date="2020-12-27T16:17:00Z"/>
                <w:rFonts w:ascii="Calibri" w:hAnsi="Calibri"/>
                <w:sz w:val="22"/>
                <w:szCs w:val="22"/>
              </w:rPr>
            </w:pPr>
            <w:r w:rsidRPr="009862C5">
              <w:rPr>
                <w:rFonts w:ascii="Calibri" w:hAnsi="Calibri"/>
                <w:sz w:val="22"/>
                <w:szCs w:val="22"/>
              </w:rPr>
              <w:t>Level 3</w:t>
            </w:r>
          </w:p>
          <w:p w14:paraId="20197141" w14:textId="77777777" w:rsidR="00D25A94" w:rsidRDefault="00D25A94" w:rsidP="009862C5">
            <w:pPr>
              <w:pStyle w:val="Tablelevel2"/>
              <w:ind w:left="0"/>
              <w:jc w:val="center"/>
              <w:rPr>
                <w:ins w:id="1717" w:author="Jillian Carson-Jackson" w:date="2020-12-27T16:17:00Z"/>
                <w:rFonts w:ascii="Calibri" w:hAnsi="Calibri"/>
                <w:sz w:val="22"/>
                <w:szCs w:val="22"/>
              </w:rPr>
            </w:pPr>
          </w:p>
          <w:p w14:paraId="7F9971B5" w14:textId="77777777" w:rsidR="00D25A94" w:rsidRDefault="00D25A94" w:rsidP="009862C5">
            <w:pPr>
              <w:pStyle w:val="Tablelevel2"/>
              <w:ind w:left="0"/>
              <w:jc w:val="center"/>
              <w:rPr>
                <w:ins w:id="1718" w:author="Jillian Carson-Jackson" w:date="2020-12-27T16:17:00Z"/>
                <w:rFonts w:ascii="Calibri" w:hAnsi="Calibri"/>
                <w:sz w:val="22"/>
                <w:szCs w:val="22"/>
              </w:rPr>
            </w:pPr>
          </w:p>
          <w:p w14:paraId="11CBD367" w14:textId="77777777" w:rsidR="00D25A94" w:rsidRDefault="00D25A94" w:rsidP="009862C5">
            <w:pPr>
              <w:pStyle w:val="Tablelevel2"/>
              <w:ind w:left="0"/>
              <w:jc w:val="center"/>
              <w:rPr>
                <w:ins w:id="1719" w:author="Jillian Carson-Jackson" w:date="2020-12-27T16:17:00Z"/>
                <w:rFonts w:ascii="Calibri" w:hAnsi="Calibri"/>
                <w:sz w:val="22"/>
                <w:szCs w:val="22"/>
              </w:rPr>
            </w:pPr>
          </w:p>
          <w:p w14:paraId="2A23DA0B" w14:textId="77777777" w:rsidR="00D25A94" w:rsidRDefault="00D25A94" w:rsidP="009862C5">
            <w:pPr>
              <w:pStyle w:val="Tablelevel2"/>
              <w:ind w:left="0"/>
              <w:jc w:val="center"/>
              <w:rPr>
                <w:ins w:id="1720" w:author="Jillian Carson-Jackson" w:date="2020-12-27T16:17:00Z"/>
                <w:rFonts w:ascii="Calibri" w:hAnsi="Calibri"/>
                <w:sz w:val="22"/>
                <w:szCs w:val="22"/>
              </w:rPr>
            </w:pPr>
          </w:p>
          <w:p w14:paraId="08BC81C6" w14:textId="42ABB11D" w:rsidR="00D25A94" w:rsidRPr="009862C5" w:rsidRDefault="00D25A94" w:rsidP="009862C5">
            <w:pPr>
              <w:pStyle w:val="Tablelevel2"/>
              <w:ind w:left="0"/>
              <w:jc w:val="center"/>
              <w:rPr>
                <w:rFonts w:ascii="Calibri" w:hAnsi="Calibri"/>
                <w:sz w:val="22"/>
                <w:szCs w:val="22"/>
              </w:rPr>
            </w:pPr>
            <w:ins w:id="1721" w:author="Jillian Carson-Jackson" w:date="2020-12-27T16:17:00Z">
              <w:r>
                <w:rPr>
                  <w:rFonts w:ascii="Calibri" w:hAnsi="Calibri"/>
                  <w:sz w:val="22"/>
                  <w:szCs w:val="22"/>
                </w:rPr>
                <w:t>Level 1</w:t>
              </w:r>
            </w:ins>
          </w:p>
        </w:tc>
        <w:tc>
          <w:tcPr>
            <w:tcW w:w="1648" w:type="dxa"/>
            <w:tcBorders>
              <w:top w:val="single" w:sz="6" w:space="0" w:color="auto"/>
              <w:left w:val="single" w:sz="6" w:space="0" w:color="auto"/>
              <w:bottom w:val="single" w:sz="6" w:space="0" w:color="auto"/>
              <w:right w:val="single" w:sz="6" w:space="0" w:color="auto"/>
            </w:tcBorders>
          </w:tcPr>
          <w:p w14:paraId="42CB43C0"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0AF2E6C8" w14:textId="77777777" w:rsidR="009862C5" w:rsidRPr="009862C5" w:rsidRDefault="009862C5" w:rsidP="009862C5">
            <w:pPr>
              <w:jc w:val="center"/>
              <w:rPr>
                <w:rFonts w:ascii="Calibri" w:hAnsi="Calibri"/>
                <w:sz w:val="22"/>
                <w:szCs w:val="22"/>
              </w:rPr>
            </w:pPr>
          </w:p>
        </w:tc>
      </w:tr>
      <w:tr w:rsidR="009862C5" w:rsidRPr="009862C5" w:rsidDel="00D25A94" w14:paraId="3FD4DA0C" w14:textId="230335DF" w:rsidTr="007734C8">
        <w:trPr>
          <w:jc w:val="center"/>
          <w:del w:id="1722" w:author="Jillian Carson-Jackson" w:date="2020-12-27T16:17:00Z"/>
        </w:trPr>
        <w:tc>
          <w:tcPr>
            <w:tcW w:w="4009" w:type="dxa"/>
            <w:tcBorders>
              <w:top w:val="single" w:sz="6" w:space="0" w:color="auto"/>
              <w:left w:val="single" w:sz="6" w:space="0" w:color="auto"/>
              <w:bottom w:val="single" w:sz="6" w:space="0" w:color="auto"/>
            </w:tcBorders>
          </w:tcPr>
          <w:p w14:paraId="58455D80" w14:textId="6DBB94C0" w:rsidR="009862C5" w:rsidRPr="009862C5" w:rsidDel="00D25A94" w:rsidRDefault="009862C5" w:rsidP="009862C5">
            <w:pPr>
              <w:pStyle w:val="Tablelevel1bold"/>
              <w:rPr>
                <w:del w:id="1723" w:author="Jillian Carson-Jackson" w:date="2020-12-27T16:17:00Z"/>
                <w:rFonts w:ascii="Calibri" w:hAnsi="Calibri"/>
                <w:sz w:val="22"/>
                <w:szCs w:val="22"/>
              </w:rPr>
            </w:pPr>
            <w:del w:id="1724" w:author="Jillian Carson-Jackson" w:date="2020-12-27T16:17:00Z">
              <w:r w:rsidRPr="009862C5" w:rsidDel="00D25A94">
                <w:rPr>
                  <w:rFonts w:ascii="Calibri" w:hAnsi="Calibri"/>
                  <w:sz w:val="22"/>
                  <w:szCs w:val="22"/>
                </w:rPr>
                <w:delText>VHF/Direction finding (VHF/DF)</w:delText>
              </w:r>
            </w:del>
          </w:p>
          <w:p w14:paraId="7820E9C3" w14:textId="3DAB6170" w:rsidR="009862C5" w:rsidRPr="009862C5" w:rsidDel="00D25A94" w:rsidRDefault="009862C5" w:rsidP="009862C5">
            <w:pPr>
              <w:pStyle w:val="Tablelevel2"/>
              <w:ind w:left="0"/>
              <w:rPr>
                <w:del w:id="1725" w:author="Jillian Carson-Jackson" w:date="2020-12-27T16:17:00Z"/>
                <w:rFonts w:ascii="Calibri" w:hAnsi="Calibri"/>
                <w:b/>
                <w:sz w:val="22"/>
                <w:szCs w:val="22"/>
              </w:rPr>
            </w:pPr>
            <w:del w:id="1726" w:author="Jillian Carson-Jackson" w:date="2020-12-27T16:17:00Z">
              <w:r w:rsidRPr="009862C5" w:rsidDel="00D25A94">
                <w:rPr>
                  <w:rFonts w:ascii="Calibri" w:hAnsi="Calibri"/>
                  <w:sz w:val="22"/>
                  <w:szCs w:val="22"/>
                </w:rPr>
                <w:delText>Purpose and basic principles of VHF/DF</w:delText>
              </w:r>
            </w:del>
          </w:p>
          <w:p w14:paraId="21B4DE1F" w14:textId="2D6D6096" w:rsidR="009862C5" w:rsidRPr="009862C5" w:rsidDel="00D25A94" w:rsidRDefault="009862C5" w:rsidP="009862C5">
            <w:pPr>
              <w:pStyle w:val="Tablelevel2"/>
              <w:ind w:left="0"/>
              <w:rPr>
                <w:del w:id="1727" w:author="Jillian Carson-Jackson" w:date="2020-12-27T16:17:00Z"/>
                <w:rFonts w:ascii="Calibri" w:hAnsi="Calibri"/>
                <w:b/>
                <w:sz w:val="22"/>
                <w:szCs w:val="22"/>
              </w:rPr>
            </w:pPr>
            <w:del w:id="1728" w:author="Jillian Carson-Jackson" w:date="2020-12-27T16:17:00Z">
              <w:r w:rsidRPr="009862C5" w:rsidDel="00D25A94">
                <w:rPr>
                  <w:rFonts w:ascii="Calibri" w:hAnsi="Calibri"/>
                  <w:sz w:val="22"/>
                  <w:szCs w:val="22"/>
                </w:rPr>
                <w:delText>Accuracies of VHF/DF bearings</w:delText>
              </w:r>
            </w:del>
          </w:p>
        </w:tc>
        <w:tc>
          <w:tcPr>
            <w:tcW w:w="1822" w:type="dxa"/>
            <w:tcBorders>
              <w:top w:val="single" w:sz="6" w:space="0" w:color="auto"/>
              <w:left w:val="single" w:sz="6" w:space="0" w:color="auto"/>
              <w:bottom w:val="single" w:sz="6" w:space="0" w:color="auto"/>
            </w:tcBorders>
          </w:tcPr>
          <w:p w14:paraId="32B9FD8A" w14:textId="3CD498D5" w:rsidR="009862C5" w:rsidRPr="009862C5" w:rsidDel="00D25A94" w:rsidRDefault="009862C5" w:rsidP="009862C5">
            <w:pPr>
              <w:pStyle w:val="Tablelevel1bold"/>
              <w:jc w:val="center"/>
              <w:rPr>
                <w:del w:id="1729" w:author="Jillian Carson-Jackson" w:date="2020-12-27T16:17:00Z"/>
                <w:rFonts w:ascii="Calibri" w:hAnsi="Calibri"/>
                <w:b w:val="0"/>
                <w:sz w:val="22"/>
                <w:szCs w:val="22"/>
              </w:rPr>
            </w:pPr>
            <w:del w:id="1730" w:author="Jillian Carson-Jackson" w:date="2020-12-27T16:17:00Z">
              <w:r w:rsidRPr="009862C5" w:rsidDel="00D25A94">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24406C67" w14:textId="42F7F4FA" w:rsidR="009862C5" w:rsidRPr="009862C5" w:rsidDel="00D25A94" w:rsidRDefault="009862C5" w:rsidP="009862C5">
            <w:pPr>
              <w:jc w:val="center"/>
              <w:rPr>
                <w:del w:id="1731" w:author="Jillian Carson-Jackson" w:date="2020-12-27T16:17:00Z"/>
                <w:rFonts w:ascii="Calibri" w:hAnsi="Calibri"/>
                <w:sz w:val="22"/>
                <w:szCs w:val="22"/>
              </w:rPr>
            </w:pPr>
          </w:p>
        </w:tc>
        <w:tc>
          <w:tcPr>
            <w:tcW w:w="1539" w:type="dxa"/>
            <w:tcBorders>
              <w:top w:val="single" w:sz="6" w:space="0" w:color="auto"/>
              <w:bottom w:val="single" w:sz="6" w:space="0" w:color="auto"/>
              <w:right w:val="single" w:sz="6" w:space="0" w:color="auto"/>
            </w:tcBorders>
          </w:tcPr>
          <w:p w14:paraId="568B7A04" w14:textId="3D7DED3E" w:rsidR="009862C5" w:rsidRPr="009862C5" w:rsidDel="00D25A94" w:rsidRDefault="009862C5" w:rsidP="009862C5">
            <w:pPr>
              <w:jc w:val="center"/>
              <w:rPr>
                <w:del w:id="1732" w:author="Jillian Carson-Jackson" w:date="2020-12-27T16:17:00Z"/>
                <w:rFonts w:ascii="Calibri" w:hAnsi="Calibri"/>
                <w:sz w:val="22"/>
                <w:szCs w:val="22"/>
              </w:rPr>
            </w:pPr>
          </w:p>
        </w:tc>
      </w:tr>
      <w:tr w:rsidR="00F814EE" w:rsidRPr="009862C5" w:rsidDel="00D25A94" w14:paraId="5DFC0723" w14:textId="77777777" w:rsidTr="007734C8">
        <w:trPr>
          <w:jc w:val="center"/>
          <w:ins w:id="1733" w:author="Jillian Carson-Jackson" w:date="2020-12-27T16:28:00Z"/>
        </w:trPr>
        <w:tc>
          <w:tcPr>
            <w:tcW w:w="4009" w:type="dxa"/>
            <w:tcBorders>
              <w:top w:val="single" w:sz="6" w:space="0" w:color="auto"/>
              <w:left w:val="single" w:sz="6" w:space="0" w:color="auto"/>
              <w:bottom w:val="single" w:sz="6" w:space="0" w:color="auto"/>
            </w:tcBorders>
          </w:tcPr>
          <w:p w14:paraId="3954854A" w14:textId="77777777" w:rsidR="00F814EE" w:rsidRDefault="005A1DC7" w:rsidP="009862C5">
            <w:pPr>
              <w:pStyle w:val="Tablelevel1bold"/>
              <w:rPr>
                <w:ins w:id="1734" w:author="Jillian Carson-Jackson" w:date="2020-12-27T16:30:00Z"/>
                <w:rFonts w:ascii="Calibri" w:hAnsi="Calibri"/>
                <w:sz w:val="22"/>
                <w:szCs w:val="22"/>
              </w:rPr>
            </w:pPr>
            <w:ins w:id="1735" w:author="Jillian Carson-Jackson" w:date="2020-12-27T16:30:00Z">
              <w:r>
                <w:rPr>
                  <w:rFonts w:ascii="Calibri" w:hAnsi="Calibri"/>
                  <w:sz w:val="22"/>
                  <w:szCs w:val="22"/>
                </w:rPr>
                <w:t xml:space="preserve">VHF radio systems and </w:t>
              </w:r>
              <w:commentRangeStart w:id="1736"/>
              <w:r>
                <w:rPr>
                  <w:rFonts w:ascii="Calibri" w:hAnsi="Calibri"/>
                  <w:sz w:val="22"/>
                  <w:szCs w:val="22"/>
                </w:rPr>
                <w:t>their use in VTS</w:t>
              </w:r>
            </w:ins>
            <w:commentRangeEnd w:id="1736"/>
            <w:ins w:id="1737" w:author="Jillian Carson-Jackson" w:date="2020-12-27T16:34:00Z">
              <w:r w:rsidR="005A689B">
                <w:rPr>
                  <w:rStyle w:val="CommentReference"/>
                  <w:rFonts w:asciiTheme="minorHAnsi" w:eastAsiaTheme="minorHAnsi" w:hAnsiTheme="minorHAnsi"/>
                  <w:b w:val="0"/>
                </w:rPr>
                <w:commentReference w:id="1736"/>
              </w:r>
            </w:ins>
          </w:p>
          <w:p w14:paraId="556279CF" w14:textId="77777777" w:rsidR="00D86C82" w:rsidRPr="00D86C82" w:rsidRDefault="00D86C82" w:rsidP="00D86C82">
            <w:pPr>
              <w:pStyle w:val="Tablelevel2"/>
              <w:ind w:left="0"/>
              <w:rPr>
                <w:ins w:id="1738" w:author="Jillian Carson-Jackson" w:date="2020-12-27T16:31:00Z"/>
                <w:rFonts w:ascii="Calibri" w:hAnsi="Calibri"/>
                <w:sz w:val="22"/>
                <w:szCs w:val="22"/>
              </w:rPr>
            </w:pPr>
            <w:ins w:id="1739" w:author="Jillian Carson-Jackson" w:date="2020-12-27T16:31:00Z">
              <w:r w:rsidRPr="00203FE9">
                <w:rPr>
                  <w:rFonts w:ascii="Calibri" w:hAnsi="Calibri"/>
                  <w:sz w:val="22"/>
                  <w:szCs w:val="22"/>
                </w:rPr>
                <w:t xml:space="preserve">Frequencies in the VHF maritime mobile band (ITU </w:t>
              </w:r>
              <w:r w:rsidRPr="00D86C82">
                <w:rPr>
                  <w:rFonts w:ascii="Calibri" w:hAnsi="Calibri"/>
                  <w:sz w:val="22"/>
                  <w:szCs w:val="22"/>
                </w:rPr>
                <w:t>RR Appendix S18)</w:t>
              </w:r>
            </w:ins>
          </w:p>
          <w:p w14:paraId="223BCA4C" w14:textId="77777777" w:rsidR="00D86C82" w:rsidRDefault="00D86C82" w:rsidP="00D86C82">
            <w:pPr>
              <w:pStyle w:val="Tablelevel2"/>
              <w:ind w:left="0"/>
              <w:rPr>
                <w:ins w:id="1740" w:author="Jillian Carson-Jackson" w:date="2020-12-27T16:32:00Z"/>
                <w:rFonts w:ascii="Calibri" w:hAnsi="Calibri"/>
                <w:sz w:val="22"/>
                <w:szCs w:val="22"/>
              </w:rPr>
            </w:pPr>
            <w:ins w:id="1741" w:author="Jillian Carson-Jackson" w:date="2020-12-27T16:31:00Z">
              <w:r w:rsidRPr="00D86C82">
                <w:rPr>
                  <w:rFonts w:ascii="Calibri" w:hAnsi="Calibri"/>
                  <w:sz w:val="22"/>
                  <w:szCs w:val="22"/>
                </w:rPr>
                <w:t>National frequency assignments to VTS</w:t>
              </w:r>
            </w:ins>
          </w:p>
          <w:p w14:paraId="6D9008B8" w14:textId="323C544F" w:rsidR="00D86C82" w:rsidRPr="00203FE9" w:rsidRDefault="00D86C82" w:rsidP="00D86C82">
            <w:pPr>
              <w:pStyle w:val="Tablelevel2"/>
              <w:ind w:left="0"/>
              <w:rPr>
                <w:ins w:id="1742" w:author="Jillian Carson-Jackson" w:date="2020-12-27T16:32:00Z"/>
                <w:rFonts w:ascii="Calibri" w:hAnsi="Calibri"/>
                <w:sz w:val="22"/>
                <w:szCs w:val="22"/>
              </w:rPr>
            </w:pPr>
            <w:ins w:id="1743" w:author="Jillian Carson-Jackson" w:date="2020-12-27T16:32:00Z">
              <w:r w:rsidRPr="00203FE9">
                <w:rPr>
                  <w:rFonts w:ascii="Calibri" w:hAnsi="Calibri"/>
                  <w:sz w:val="22"/>
                  <w:szCs w:val="22"/>
                </w:rPr>
                <w:t>Introduction to basic VTS VHF radiotelephone, DSC and AIS equipment</w:t>
              </w:r>
            </w:ins>
          </w:p>
          <w:p w14:paraId="143990BB" w14:textId="6E81CDFD" w:rsidR="00A5256E" w:rsidRPr="009862C5" w:rsidDel="00D25A94" w:rsidRDefault="00A5256E" w:rsidP="00A5256E">
            <w:pPr>
              <w:pStyle w:val="Tablelevel2"/>
              <w:ind w:left="0"/>
              <w:rPr>
                <w:ins w:id="1744" w:author="Jillian Carson-Jackson" w:date="2020-12-27T16:28:00Z"/>
                <w:rFonts w:ascii="Calibri" w:hAnsi="Calibri"/>
                <w:sz w:val="22"/>
                <w:szCs w:val="22"/>
              </w:rPr>
            </w:pPr>
            <w:ins w:id="1745" w:author="Jillian Carson-Jackson" w:date="2020-12-27T16:33:00Z">
              <w:r>
                <w:rPr>
                  <w:rFonts w:ascii="Calibri" w:hAnsi="Calibri"/>
                  <w:sz w:val="22"/>
                  <w:szCs w:val="22"/>
                </w:rPr>
                <w:t>VHF data exchange system (VDES)</w:t>
              </w:r>
            </w:ins>
          </w:p>
        </w:tc>
        <w:tc>
          <w:tcPr>
            <w:tcW w:w="1822" w:type="dxa"/>
            <w:tcBorders>
              <w:top w:val="single" w:sz="6" w:space="0" w:color="auto"/>
              <w:left w:val="single" w:sz="6" w:space="0" w:color="auto"/>
              <w:bottom w:val="single" w:sz="6" w:space="0" w:color="auto"/>
            </w:tcBorders>
          </w:tcPr>
          <w:p w14:paraId="7F720C7B" w14:textId="5011EF3B" w:rsidR="00F814EE" w:rsidRPr="009862C5" w:rsidDel="00D25A94" w:rsidRDefault="005A689B" w:rsidP="009862C5">
            <w:pPr>
              <w:pStyle w:val="Tablelevel1bold"/>
              <w:jc w:val="center"/>
              <w:rPr>
                <w:ins w:id="1746" w:author="Jillian Carson-Jackson" w:date="2020-12-27T16:28:00Z"/>
                <w:rFonts w:ascii="Calibri" w:hAnsi="Calibri"/>
                <w:b w:val="0"/>
                <w:sz w:val="22"/>
                <w:szCs w:val="22"/>
              </w:rPr>
            </w:pPr>
            <w:ins w:id="1747" w:author="Jillian Carson-Jackson" w:date="2020-12-27T16:34:00Z">
              <w:r>
                <w:rPr>
                  <w:rFonts w:ascii="Calibri" w:hAnsi="Calibri"/>
                  <w:b w:val="0"/>
                  <w:sz w:val="22"/>
                  <w:szCs w:val="22"/>
                </w:rPr>
                <w:t>Level 3</w:t>
              </w:r>
            </w:ins>
          </w:p>
        </w:tc>
        <w:tc>
          <w:tcPr>
            <w:tcW w:w="1648" w:type="dxa"/>
            <w:tcBorders>
              <w:top w:val="single" w:sz="6" w:space="0" w:color="auto"/>
              <w:left w:val="single" w:sz="6" w:space="0" w:color="auto"/>
              <w:bottom w:val="single" w:sz="6" w:space="0" w:color="auto"/>
              <w:right w:val="single" w:sz="6" w:space="0" w:color="auto"/>
            </w:tcBorders>
          </w:tcPr>
          <w:p w14:paraId="5555C484" w14:textId="77777777" w:rsidR="00F814EE" w:rsidRPr="009862C5" w:rsidDel="00D25A94" w:rsidRDefault="00F814EE" w:rsidP="009862C5">
            <w:pPr>
              <w:jc w:val="center"/>
              <w:rPr>
                <w:ins w:id="1748" w:author="Jillian Carson-Jackson" w:date="2020-12-27T16:28:00Z"/>
                <w:rFonts w:ascii="Calibri" w:hAnsi="Calibri"/>
                <w:sz w:val="22"/>
                <w:szCs w:val="22"/>
              </w:rPr>
            </w:pPr>
          </w:p>
        </w:tc>
        <w:tc>
          <w:tcPr>
            <w:tcW w:w="1539" w:type="dxa"/>
            <w:tcBorders>
              <w:top w:val="single" w:sz="6" w:space="0" w:color="auto"/>
              <w:bottom w:val="single" w:sz="6" w:space="0" w:color="auto"/>
              <w:right w:val="single" w:sz="6" w:space="0" w:color="auto"/>
            </w:tcBorders>
          </w:tcPr>
          <w:p w14:paraId="5660E347" w14:textId="77777777" w:rsidR="00F814EE" w:rsidRPr="009862C5" w:rsidDel="00D25A94" w:rsidRDefault="00F814EE" w:rsidP="009862C5">
            <w:pPr>
              <w:jc w:val="center"/>
              <w:rPr>
                <w:ins w:id="1749" w:author="Jillian Carson-Jackson" w:date="2020-12-27T16:28:00Z"/>
                <w:rFonts w:ascii="Calibri" w:hAnsi="Calibri"/>
                <w:sz w:val="22"/>
                <w:szCs w:val="22"/>
              </w:rPr>
            </w:pPr>
          </w:p>
        </w:tc>
      </w:tr>
      <w:tr w:rsidR="009862C5" w:rsidRPr="009862C5" w14:paraId="4E72172A" w14:textId="77777777" w:rsidTr="007734C8">
        <w:trPr>
          <w:jc w:val="center"/>
        </w:trPr>
        <w:tc>
          <w:tcPr>
            <w:tcW w:w="4009" w:type="dxa"/>
            <w:tcBorders>
              <w:top w:val="single" w:sz="6" w:space="0" w:color="auto"/>
              <w:left w:val="single" w:sz="6" w:space="0" w:color="auto"/>
              <w:bottom w:val="single" w:sz="6" w:space="0" w:color="auto"/>
            </w:tcBorders>
          </w:tcPr>
          <w:p w14:paraId="63BDDC18" w14:textId="3753E53C" w:rsidR="009862C5" w:rsidRPr="009862C5" w:rsidRDefault="009862C5" w:rsidP="009862C5">
            <w:pPr>
              <w:pStyle w:val="Tablelevel1bold"/>
              <w:rPr>
                <w:rFonts w:ascii="Calibri" w:hAnsi="Calibri"/>
                <w:sz w:val="22"/>
                <w:szCs w:val="22"/>
              </w:rPr>
            </w:pPr>
            <w:r w:rsidRPr="009862C5">
              <w:rPr>
                <w:rFonts w:ascii="Calibri" w:hAnsi="Calibri"/>
                <w:sz w:val="22"/>
                <w:szCs w:val="22"/>
              </w:rPr>
              <w:t>Tracking systems</w:t>
            </w:r>
            <w:ins w:id="1750" w:author="Jillian Carson-Jackson" w:date="2020-12-27T16:16:00Z">
              <w:r w:rsidR="00F24385">
                <w:rPr>
                  <w:rFonts w:ascii="Calibri" w:hAnsi="Calibri"/>
                  <w:sz w:val="22"/>
                  <w:szCs w:val="22"/>
                </w:rPr>
                <w:t xml:space="preserve"> and decision support tools</w:t>
              </w:r>
            </w:ins>
          </w:p>
          <w:p w14:paraId="7BEB807B" w14:textId="25ACD0D3" w:rsidR="00DB307D" w:rsidRPr="00DB307D" w:rsidDel="00DB307D" w:rsidRDefault="009862C5" w:rsidP="009862C5">
            <w:pPr>
              <w:pStyle w:val="Tablelevel2"/>
              <w:ind w:left="0"/>
              <w:rPr>
                <w:del w:id="1751" w:author="Jillian Carson-Jackson" w:date="2020-12-27T16:28:00Z"/>
                <w:rFonts w:ascii="Calibri" w:hAnsi="Calibri"/>
                <w:sz w:val="22"/>
                <w:szCs w:val="22"/>
              </w:rPr>
            </w:pPr>
            <w:del w:id="1752" w:author="Jillian Carson-Jackson" w:date="2020-12-27T16:28:00Z">
              <w:r w:rsidRPr="009862C5" w:rsidDel="00F814EE">
                <w:rPr>
                  <w:rFonts w:ascii="Calibri" w:hAnsi="Calibri"/>
                  <w:sz w:val="22"/>
                  <w:szCs w:val="22"/>
                </w:rPr>
                <w:delText>Introduction to radar tracking systems and ARPA</w:delText>
              </w:r>
            </w:del>
          </w:p>
          <w:p w14:paraId="059C0885" w14:textId="29B79940" w:rsidR="00C84E66" w:rsidRDefault="00AF684C" w:rsidP="009862C5">
            <w:pPr>
              <w:pStyle w:val="Tablelevel2"/>
              <w:ind w:left="0"/>
              <w:rPr>
                <w:ins w:id="1753" w:author="Jillian Carson-Jackson" w:date="2021-01-31T17:00:00Z"/>
                <w:rFonts w:ascii="Calibri" w:hAnsi="Calibri"/>
                <w:sz w:val="22"/>
                <w:szCs w:val="22"/>
              </w:rPr>
            </w:pPr>
            <w:ins w:id="1754" w:author="Jillian Carson-Jackson" w:date="2021-01-31T17:00:00Z">
              <w:r>
                <w:rPr>
                  <w:rFonts w:ascii="Calibri" w:hAnsi="Calibri"/>
                  <w:sz w:val="22"/>
                  <w:szCs w:val="22"/>
                </w:rPr>
                <w:t>Decision support tools</w:t>
              </w:r>
            </w:ins>
            <w:ins w:id="1755" w:author="Jillian Carson-Jackson" w:date="2021-01-31T17:01:00Z">
              <w:r>
                <w:rPr>
                  <w:rFonts w:ascii="Calibri" w:hAnsi="Calibri"/>
                  <w:sz w:val="22"/>
                  <w:szCs w:val="22"/>
                </w:rPr>
                <w:t xml:space="preserve"> </w:t>
              </w:r>
            </w:ins>
          </w:p>
          <w:p w14:paraId="01DB763C" w14:textId="282A9B7E"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Introduction to manual tracking systems</w:t>
            </w:r>
          </w:p>
          <w:p w14:paraId="5B539724" w14:textId="39C74C44" w:rsidR="009862C5" w:rsidRPr="009862C5" w:rsidRDefault="009862C5" w:rsidP="009862C5">
            <w:pPr>
              <w:pStyle w:val="Tablelevel2"/>
              <w:ind w:left="0"/>
              <w:rPr>
                <w:rFonts w:ascii="Calibri" w:hAnsi="Calibri"/>
                <w:b/>
                <w:sz w:val="22"/>
                <w:szCs w:val="22"/>
              </w:rPr>
            </w:pPr>
            <w:del w:id="1756" w:author="Jillian Carson-Jackson" w:date="2020-12-27T16:28:00Z">
              <w:r w:rsidRPr="009862C5" w:rsidDel="00DB307D">
                <w:rPr>
                  <w:rFonts w:ascii="Calibri" w:hAnsi="Calibri"/>
                  <w:sz w:val="22"/>
                  <w:szCs w:val="22"/>
                </w:rPr>
                <w:delText>Introduction to use of Automatic Identification Systems (AIS) for tracking</w:delText>
              </w:r>
            </w:del>
          </w:p>
        </w:tc>
        <w:tc>
          <w:tcPr>
            <w:tcW w:w="1822" w:type="dxa"/>
            <w:tcBorders>
              <w:top w:val="single" w:sz="6" w:space="0" w:color="auto"/>
              <w:left w:val="single" w:sz="6" w:space="0" w:color="auto"/>
              <w:bottom w:val="single" w:sz="6" w:space="0" w:color="auto"/>
            </w:tcBorders>
          </w:tcPr>
          <w:p w14:paraId="30DA1487" w14:textId="77777777" w:rsidR="009862C5" w:rsidRPr="009862C5" w:rsidRDefault="009862C5" w:rsidP="009862C5">
            <w:pPr>
              <w:pStyle w:val="Tablelevel1bold"/>
              <w:jc w:val="center"/>
              <w:rPr>
                <w:rFonts w:ascii="Calibri" w:hAnsi="Calibri"/>
                <w:b w:val="0"/>
                <w:sz w:val="22"/>
                <w:szCs w:val="22"/>
              </w:rPr>
            </w:pPr>
          </w:p>
          <w:p w14:paraId="39523E5C" w14:textId="77777777" w:rsidR="009862C5" w:rsidRPr="009862C5" w:rsidRDefault="009862C5" w:rsidP="009862C5">
            <w:pPr>
              <w:pStyle w:val="Tablelevel2"/>
              <w:ind w:left="0"/>
              <w:jc w:val="center"/>
              <w:rPr>
                <w:rFonts w:ascii="Calibri" w:hAnsi="Calibri"/>
                <w:b/>
                <w:sz w:val="22"/>
                <w:szCs w:val="22"/>
              </w:rPr>
            </w:pPr>
            <w:r w:rsidRPr="009862C5">
              <w:rPr>
                <w:rFonts w:ascii="Calibri" w:hAnsi="Calibri"/>
                <w:sz w:val="22"/>
                <w:szCs w:val="22"/>
              </w:rPr>
              <w:t>Level 3</w:t>
            </w:r>
            <w:r w:rsidRPr="009862C5">
              <w:rPr>
                <w:rFonts w:ascii="Calibri" w:hAnsi="Calibri"/>
                <w:sz w:val="22"/>
                <w:szCs w:val="22"/>
              </w:rPr>
              <w:br/>
            </w:r>
          </w:p>
          <w:p w14:paraId="232F158F" w14:textId="56B19FAE" w:rsidR="009862C5" w:rsidRPr="009862C5" w:rsidDel="00AF684C" w:rsidRDefault="009862C5" w:rsidP="009862C5">
            <w:pPr>
              <w:pStyle w:val="Tablelevel2"/>
              <w:ind w:left="0"/>
              <w:jc w:val="center"/>
              <w:rPr>
                <w:del w:id="1757" w:author="Jillian Carson-Jackson" w:date="2021-01-31T17:01:00Z"/>
                <w:rFonts w:ascii="Calibri" w:hAnsi="Calibri"/>
                <w:b/>
                <w:sz w:val="22"/>
                <w:szCs w:val="22"/>
              </w:rPr>
            </w:pPr>
            <w:del w:id="1758" w:author="Jillian Carson-Jackson" w:date="2021-01-31T17:01:00Z">
              <w:r w:rsidRPr="009862C5" w:rsidDel="00AF684C">
                <w:rPr>
                  <w:rFonts w:ascii="Calibri" w:hAnsi="Calibri"/>
                  <w:sz w:val="22"/>
                  <w:szCs w:val="22"/>
                </w:rPr>
                <w:delText>Level 1</w:delText>
              </w:r>
            </w:del>
          </w:p>
          <w:p w14:paraId="605AC306" w14:textId="77777777" w:rsidR="009862C5" w:rsidRPr="009862C5" w:rsidRDefault="009862C5" w:rsidP="009862C5">
            <w:pPr>
              <w:pStyle w:val="Tablelevel2"/>
              <w:ind w:left="0"/>
              <w:jc w:val="center"/>
              <w:rPr>
                <w:rFonts w:ascii="Calibri" w:hAnsi="Calibri"/>
                <w:sz w:val="22"/>
                <w:szCs w:val="22"/>
              </w:rPr>
            </w:pPr>
          </w:p>
          <w:p w14:paraId="2127FC95" w14:textId="7D516879" w:rsidR="009862C5" w:rsidRPr="009862C5" w:rsidRDefault="009862C5" w:rsidP="007348B3">
            <w:pPr>
              <w:pStyle w:val="Tablelevel2"/>
              <w:ind w:left="0"/>
              <w:jc w:val="center"/>
              <w:rPr>
                <w:rFonts w:ascii="Calibri" w:hAnsi="Calibri"/>
                <w:sz w:val="22"/>
                <w:szCs w:val="22"/>
              </w:rPr>
            </w:pPr>
            <w:r w:rsidRPr="009862C5">
              <w:rPr>
                <w:rFonts w:ascii="Calibri" w:hAnsi="Calibri"/>
                <w:sz w:val="22"/>
                <w:szCs w:val="22"/>
              </w:rPr>
              <w:t>Level 1</w:t>
            </w:r>
          </w:p>
        </w:tc>
        <w:tc>
          <w:tcPr>
            <w:tcW w:w="1648" w:type="dxa"/>
            <w:tcBorders>
              <w:top w:val="single" w:sz="6" w:space="0" w:color="auto"/>
              <w:left w:val="single" w:sz="6" w:space="0" w:color="auto"/>
              <w:bottom w:val="single" w:sz="6" w:space="0" w:color="auto"/>
              <w:right w:val="single" w:sz="6" w:space="0" w:color="auto"/>
            </w:tcBorders>
          </w:tcPr>
          <w:p w14:paraId="1611B15B"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3FCD9FA3" w14:textId="77777777" w:rsidR="009862C5" w:rsidRPr="009862C5" w:rsidRDefault="009862C5" w:rsidP="009862C5">
            <w:pPr>
              <w:jc w:val="center"/>
              <w:rPr>
                <w:rFonts w:ascii="Calibri" w:hAnsi="Calibri"/>
                <w:sz w:val="22"/>
                <w:szCs w:val="22"/>
              </w:rPr>
            </w:pPr>
          </w:p>
        </w:tc>
      </w:tr>
      <w:tr w:rsidR="009862C5" w:rsidRPr="009862C5" w:rsidDel="00865E58" w14:paraId="549DFDD9" w14:textId="6539F804" w:rsidTr="007734C8">
        <w:trPr>
          <w:jc w:val="center"/>
          <w:del w:id="1759" w:author="Jillian Carson-Jackson" w:date="2020-12-27T16:18:00Z"/>
        </w:trPr>
        <w:tc>
          <w:tcPr>
            <w:tcW w:w="4009" w:type="dxa"/>
            <w:tcBorders>
              <w:top w:val="single" w:sz="6" w:space="0" w:color="auto"/>
              <w:left w:val="single" w:sz="6" w:space="0" w:color="auto"/>
              <w:bottom w:val="single" w:sz="6" w:space="0" w:color="auto"/>
            </w:tcBorders>
          </w:tcPr>
          <w:p w14:paraId="09EF9621" w14:textId="6A8C4510" w:rsidR="009862C5" w:rsidRPr="009862C5" w:rsidDel="00865E58" w:rsidRDefault="009862C5" w:rsidP="009862C5">
            <w:pPr>
              <w:pStyle w:val="Tablelevel1bold"/>
              <w:rPr>
                <w:del w:id="1760" w:author="Jillian Carson-Jackson" w:date="2020-12-27T16:18:00Z"/>
                <w:rFonts w:ascii="Calibri" w:hAnsi="Calibri"/>
                <w:sz w:val="22"/>
                <w:szCs w:val="22"/>
                <w:lang w:val="fr-FR"/>
              </w:rPr>
            </w:pPr>
            <w:del w:id="1761" w:author="Jillian Carson-Jackson" w:date="2020-12-27T16:18:00Z">
              <w:r w:rsidRPr="009862C5" w:rsidDel="00865E58">
                <w:rPr>
                  <w:rFonts w:ascii="Calibri" w:hAnsi="Calibri"/>
                  <w:sz w:val="22"/>
                  <w:szCs w:val="22"/>
                  <w:lang w:val="fr-FR"/>
                </w:rPr>
                <w:delText xml:space="preserve">Information </w:delText>
              </w:r>
              <w:commentRangeStart w:id="1762"/>
              <w:r w:rsidRPr="009862C5" w:rsidDel="00865E58">
                <w:rPr>
                  <w:rFonts w:ascii="Calibri" w:hAnsi="Calibri"/>
                  <w:sz w:val="22"/>
                  <w:szCs w:val="22"/>
                  <w:lang w:val="fr-FR"/>
                </w:rPr>
                <w:delText>management</w:delText>
              </w:r>
            </w:del>
            <w:commentRangeEnd w:id="1762"/>
            <w:r w:rsidR="005A689B">
              <w:rPr>
                <w:rStyle w:val="CommentReference"/>
                <w:rFonts w:asciiTheme="minorHAnsi" w:eastAsiaTheme="minorHAnsi" w:hAnsiTheme="minorHAnsi"/>
                <w:b w:val="0"/>
              </w:rPr>
              <w:commentReference w:id="1762"/>
            </w:r>
          </w:p>
          <w:p w14:paraId="475F2ABB" w14:textId="675BCE79" w:rsidR="009862C5" w:rsidRPr="009862C5" w:rsidDel="00865E58" w:rsidRDefault="009862C5" w:rsidP="009862C5">
            <w:pPr>
              <w:pStyle w:val="Tablelevel2"/>
              <w:ind w:left="0"/>
              <w:rPr>
                <w:del w:id="1763" w:author="Jillian Carson-Jackson" w:date="2020-12-27T16:18:00Z"/>
                <w:rFonts w:ascii="Calibri" w:hAnsi="Calibri"/>
                <w:b/>
                <w:sz w:val="22"/>
                <w:szCs w:val="22"/>
                <w:lang w:val="fr-FR"/>
              </w:rPr>
            </w:pPr>
            <w:del w:id="1764" w:author="Jillian Carson-Jackson" w:date="2020-12-27T16:18:00Z">
              <w:r w:rsidRPr="009862C5" w:rsidDel="00865E58">
                <w:rPr>
                  <w:rFonts w:ascii="Calibri" w:hAnsi="Calibri"/>
                  <w:sz w:val="22"/>
                  <w:szCs w:val="22"/>
                  <w:lang w:val="fr-FR"/>
                </w:rPr>
                <w:delText>VTMIS</w:delText>
              </w:r>
            </w:del>
          </w:p>
          <w:p w14:paraId="28F7315C" w14:textId="04F399D7" w:rsidR="009862C5" w:rsidRPr="009862C5" w:rsidDel="00865E58" w:rsidRDefault="009862C5" w:rsidP="009862C5">
            <w:pPr>
              <w:pStyle w:val="Tablelevel2"/>
              <w:ind w:left="0"/>
              <w:rPr>
                <w:del w:id="1765" w:author="Jillian Carson-Jackson" w:date="2020-12-27T16:18:00Z"/>
                <w:rFonts w:ascii="Calibri" w:hAnsi="Calibri"/>
                <w:b/>
                <w:sz w:val="22"/>
                <w:szCs w:val="22"/>
                <w:lang w:val="fr-FR"/>
              </w:rPr>
            </w:pPr>
            <w:del w:id="1766" w:author="Jillian Carson-Jackson" w:date="2020-12-27T16:18:00Z">
              <w:r w:rsidRPr="009862C5" w:rsidDel="00865E58">
                <w:rPr>
                  <w:rFonts w:ascii="Calibri" w:hAnsi="Calibri"/>
                  <w:sz w:val="22"/>
                  <w:szCs w:val="22"/>
                  <w:lang w:val="fr-FR"/>
                </w:rPr>
                <w:delText>Vessel information</w:delText>
              </w:r>
            </w:del>
          </w:p>
          <w:p w14:paraId="2E2D5FB4" w14:textId="08CDB773" w:rsidR="009862C5" w:rsidRPr="009862C5" w:rsidDel="00865E58" w:rsidRDefault="009862C5" w:rsidP="009862C5">
            <w:pPr>
              <w:pStyle w:val="Tablelevel2"/>
              <w:ind w:left="0"/>
              <w:rPr>
                <w:del w:id="1767" w:author="Jillian Carson-Jackson" w:date="2020-12-27T16:18:00Z"/>
                <w:rFonts w:ascii="Calibri" w:hAnsi="Calibri"/>
                <w:sz w:val="22"/>
                <w:szCs w:val="22"/>
                <w:lang w:val="fr-FR"/>
              </w:rPr>
            </w:pPr>
            <w:del w:id="1768" w:author="Jillian Carson-Jackson" w:date="2020-12-27T16:18:00Z">
              <w:r w:rsidRPr="009862C5" w:rsidDel="00865E58">
                <w:rPr>
                  <w:rFonts w:ascii="Calibri" w:hAnsi="Calibri"/>
                  <w:sz w:val="22"/>
                  <w:szCs w:val="22"/>
                  <w:lang w:val="fr-FR"/>
                </w:rPr>
                <w:delText xml:space="preserve">Allied services </w:delText>
              </w:r>
            </w:del>
          </w:p>
        </w:tc>
        <w:tc>
          <w:tcPr>
            <w:tcW w:w="1822" w:type="dxa"/>
            <w:tcBorders>
              <w:top w:val="single" w:sz="6" w:space="0" w:color="auto"/>
              <w:left w:val="single" w:sz="6" w:space="0" w:color="auto"/>
              <w:bottom w:val="single" w:sz="6" w:space="0" w:color="auto"/>
            </w:tcBorders>
          </w:tcPr>
          <w:p w14:paraId="1DBD4898" w14:textId="396EED05" w:rsidR="009862C5" w:rsidRPr="009862C5" w:rsidDel="00865E58" w:rsidRDefault="009862C5" w:rsidP="009862C5">
            <w:pPr>
              <w:pStyle w:val="Tablelevel1bold"/>
              <w:jc w:val="center"/>
              <w:rPr>
                <w:del w:id="1769" w:author="Jillian Carson-Jackson" w:date="2020-12-27T16:18:00Z"/>
                <w:rFonts w:ascii="Calibri" w:hAnsi="Calibri"/>
                <w:b w:val="0"/>
                <w:sz w:val="22"/>
                <w:szCs w:val="22"/>
              </w:rPr>
            </w:pPr>
            <w:del w:id="1770" w:author="Jillian Carson-Jackson" w:date="2020-12-27T16:18:00Z">
              <w:r w:rsidRPr="009862C5" w:rsidDel="00865E58">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0196BEA6" w14:textId="6F879D4C" w:rsidR="009862C5" w:rsidRPr="009862C5" w:rsidDel="00865E58" w:rsidRDefault="009862C5" w:rsidP="009862C5">
            <w:pPr>
              <w:jc w:val="center"/>
              <w:rPr>
                <w:del w:id="1771" w:author="Jillian Carson-Jackson" w:date="2020-12-27T16:18:00Z"/>
                <w:rFonts w:ascii="Calibri" w:hAnsi="Calibri"/>
                <w:sz w:val="22"/>
                <w:szCs w:val="22"/>
              </w:rPr>
            </w:pPr>
          </w:p>
        </w:tc>
        <w:tc>
          <w:tcPr>
            <w:tcW w:w="1539" w:type="dxa"/>
            <w:tcBorders>
              <w:top w:val="single" w:sz="6" w:space="0" w:color="auto"/>
              <w:bottom w:val="single" w:sz="6" w:space="0" w:color="auto"/>
              <w:right w:val="single" w:sz="6" w:space="0" w:color="auto"/>
            </w:tcBorders>
          </w:tcPr>
          <w:p w14:paraId="0F1C881A" w14:textId="40AA6D90" w:rsidR="009862C5" w:rsidRPr="009862C5" w:rsidDel="00865E58" w:rsidRDefault="009862C5" w:rsidP="009862C5">
            <w:pPr>
              <w:jc w:val="center"/>
              <w:rPr>
                <w:del w:id="1772" w:author="Jillian Carson-Jackson" w:date="2020-12-27T16:18:00Z"/>
                <w:rFonts w:ascii="Calibri" w:hAnsi="Calibri"/>
                <w:sz w:val="22"/>
                <w:szCs w:val="22"/>
              </w:rPr>
            </w:pPr>
          </w:p>
        </w:tc>
      </w:tr>
      <w:tr w:rsidR="009862C5" w:rsidRPr="009862C5" w14:paraId="3AD0BC15" w14:textId="77777777" w:rsidTr="007734C8">
        <w:trPr>
          <w:jc w:val="center"/>
        </w:trPr>
        <w:tc>
          <w:tcPr>
            <w:tcW w:w="4009" w:type="dxa"/>
            <w:tcBorders>
              <w:top w:val="single" w:sz="6" w:space="0" w:color="auto"/>
              <w:left w:val="single" w:sz="6" w:space="0" w:color="auto"/>
            </w:tcBorders>
          </w:tcPr>
          <w:p w14:paraId="4C206036"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Equipment performance monitoring</w:t>
            </w:r>
          </w:p>
          <w:p w14:paraId="1117C8D8"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Normal operation expectations</w:t>
            </w:r>
          </w:p>
          <w:p w14:paraId="5880B60C"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Troubleshooting</w:t>
            </w:r>
          </w:p>
        </w:tc>
        <w:tc>
          <w:tcPr>
            <w:tcW w:w="1822" w:type="dxa"/>
            <w:tcBorders>
              <w:top w:val="single" w:sz="6" w:space="0" w:color="auto"/>
              <w:left w:val="single" w:sz="6" w:space="0" w:color="auto"/>
            </w:tcBorders>
          </w:tcPr>
          <w:p w14:paraId="5CD4D14F" w14:textId="77777777" w:rsidR="009862C5" w:rsidRPr="009862C5" w:rsidRDefault="009862C5" w:rsidP="009862C5">
            <w:pPr>
              <w:pStyle w:val="Tablelevel1bold"/>
              <w:jc w:val="center"/>
              <w:rPr>
                <w:rFonts w:ascii="Calibri" w:hAnsi="Calibri"/>
                <w:b w:val="0"/>
                <w:sz w:val="22"/>
                <w:szCs w:val="22"/>
              </w:rPr>
            </w:pPr>
            <w:r w:rsidRPr="009862C5">
              <w:rPr>
                <w:rFonts w:ascii="Calibri" w:hAnsi="Calibri"/>
                <w:b w:val="0"/>
                <w:sz w:val="22"/>
                <w:szCs w:val="22"/>
              </w:rPr>
              <w:t>Level 2</w:t>
            </w:r>
          </w:p>
        </w:tc>
        <w:tc>
          <w:tcPr>
            <w:tcW w:w="1648" w:type="dxa"/>
            <w:tcBorders>
              <w:top w:val="single" w:sz="6" w:space="0" w:color="auto"/>
              <w:left w:val="single" w:sz="6" w:space="0" w:color="auto"/>
              <w:bottom w:val="single" w:sz="6" w:space="0" w:color="auto"/>
              <w:right w:val="single" w:sz="6" w:space="0" w:color="auto"/>
            </w:tcBorders>
          </w:tcPr>
          <w:p w14:paraId="6B6EB39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10EBA2C9" w14:textId="77777777" w:rsidR="009862C5" w:rsidRPr="009862C5" w:rsidRDefault="009862C5" w:rsidP="009862C5">
            <w:pPr>
              <w:jc w:val="center"/>
              <w:rPr>
                <w:rFonts w:ascii="Calibri" w:hAnsi="Calibri"/>
                <w:sz w:val="22"/>
                <w:szCs w:val="22"/>
              </w:rPr>
            </w:pPr>
          </w:p>
        </w:tc>
      </w:tr>
      <w:tr w:rsidR="009862C5" w:rsidRPr="009862C5" w14:paraId="4C7E80FA" w14:textId="77777777" w:rsidTr="007734C8">
        <w:trPr>
          <w:jc w:val="center"/>
        </w:trPr>
        <w:tc>
          <w:tcPr>
            <w:tcW w:w="4009" w:type="dxa"/>
            <w:tcBorders>
              <w:top w:val="single" w:sz="6" w:space="0" w:color="auto"/>
              <w:left w:val="single" w:sz="6" w:space="0" w:color="auto"/>
              <w:bottom w:val="single" w:sz="6" w:space="0" w:color="auto"/>
            </w:tcBorders>
          </w:tcPr>
          <w:p w14:paraId="74CC3AE8" w14:textId="2226D6D2" w:rsidR="009862C5" w:rsidRPr="009862C5" w:rsidRDefault="009862C5" w:rsidP="009862C5">
            <w:pPr>
              <w:pStyle w:val="Tablelevel1bold"/>
              <w:rPr>
                <w:rFonts w:ascii="Calibri" w:hAnsi="Calibri"/>
                <w:sz w:val="22"/>
                <w:szCs w:val="22"/>
              </w:rPr>
            </w:pPr>
            <w:r w:rsidRPr="009862C5">
              <w:rPr>
                <w:rFonts w:ascii="Calibri" w:hAnsi="Calibri"/>
                <w:sz w:val="22"/>
                <w:szCs w:val="22"/>
              </w:rPr>
              <w:t>Evolving technologies</w:t>
            </w:r>
            <w:ins w:id="1773" w:author="Jillian Carson-Jackson" w:date="2020-12-27T16:34:00Z">
              <w:r w:rsidR="00A5256E">
                <w:rPr>
                  <w:rFonts w:ascii="Calibri" w:hAnsi="Calibri"/>
                  <w:sz w:val="22"/>
                  <w:szCs w:val="22"/>
                </w:rPr>
                <w:t xml:space="preserve"> used in VTS</w:t>
              </w:r>
            </w:ins>
          </w:p>
          <w:p w14:paraId="59FCC8D8" w14:textId="77777777" w:rsidR="009862C5" w:rsidRPr="009862C5" w:rsidRDefault="009862C5" w:rsidP="009862C5">
            <w:pPr>
              <w:pStyle w:val="Tablelevel2"/>
              <w:ind w:left="0"/>
              <w:rPr>
                <w:rFonts w:ascii="Calibri" w:hAnsi="Calibri"/>
                <w:sz w:val="22"/>
                <w:szCs w:val="22"/>
              </w:rPr>
            </w:pPr>
            <w:r w:rsidRPr="009862C5">
              <w:rPr>
                <w:rFonts w:ascii="Calibri" w:hAnsi="Calibri"/>
                <w:sz w:val="22"/>
                <w:szCs w:val="22"/>
              </w:rPr>
              <w:t>New technologies as appropriate</w:t>
            </w:r>
          </w:p>
        </w:tc>
        <w:tc>
          <w:tcPr>
            <w:tcW w:w="1822" w:type="dxa"/>
            <w:tcBorders>
              <w:top w:val="single" w:sz="6" w:space="0" w:color="auto"/>
              <w:left w:val="single" w:sz="6" w:space="0" w:color="auto"/>
              <w:bottom w:val="single" w:sz="6" w:space="0" w:color="auto"/>
            </w:tcBorders>
          </w:tcPr>
          <w:p w14:paraId="51B1FC55" w14:textId="743E8860" w:rsidR="009862C5" w:rsidRPr="009862C5" w:rsidRDefault="009862C5" w:rsidP="009862C5">
            <w:pPr>
              <w:pStyle w:val="Tablelevel1bold"/>
              <w:jc w:val="center"/>
              <w:rPr>
                <w:rFonts w:ascii="Calibri" w:hAnsi="Calibri"/>
                <w:b w:val="0"/>
                <w:sz w:val="22"/>
                <w:szCs w:val="22"/>
              </w:rPr>
            </w:pPr>
            <w:del w:id="1774" w:author="Jillian Carson-Jackson" w:date="2020-12-27T16:18:00Z">
              <w:r w:rsidRPr="009862C5" w:rsidDel="00AA34F8">
                <w:rPr>
                  <w:rFonts w:ascii="Calibri" w:hAnsi="Calibri"/>
                  <w:b w:val="0"/>
                  <w:sz w:val="22"/>
                  <w:szCs w:val="22"/>
                </w:rPr>
                <w:delText>Understanding</w:delText>
              </w:r>
            </w:del>
            <w:ins w:id="1775" w:author="Jillian Carson-Jackson" w:date="2020-12-27T16:18:00Z">
              <w:r w:rsidR="00AA34F8">
                <w:rPr>
                  <w:rFonts w:ascii="Calibri" w:hAnsi="Calibri"/>
                  <w:b w:val="0"/>
                  <w:sz w:val="22"/>
                  <w:szCs w:val="22"/>
                </w:rPr>
                <w:t xml:space="preserve"> </w:t>
              </w:r>
              <w:commentRangeStart w:id="1776"/>
              <w:r w:rsidR="00AA34F8">
                <w:rPr>
                  <w:rFonts w:ascii="Calibri" w:hAnsi="Calibri"/>
                  <w:b w:val="0"/>
                  <w:sz w:val="22"/>
                  <w:szCs w:val="22"/>
                </w:rPr>
                <w:t xml:space="preserve">Level </w:t>
              </w:r>
            </w:ins>
            <w:ins w:id="1777" w:author="Jillian Carson-Jackson" w:date="2020-12-27T16:19:00Z">
              <w:r w:rsidR="00AA34F8">
                <w:rPr>
                  <w:rFonts w:ascii="Calibri" w:hAnsi="Calibri"/>
                  <w:b w:val="0"/>
                  <w:sz w:val="22"/>
                  <w:szCs w:val="22"/>
                </w:rPr>
                <w:t>1</w:t>
              </w:r>
              <w:commentRangeEnd w:id="1776"/>
              <w:r w:rsidR="00AA34F8">
                <w:rPr>
                  <w:rStyle w:val="CommentReference"/>
                  <w:rFonts w:asciiTheme="minorHAnsi" w:eastAsiaTheme="minorHAnsi" w:hAnsiTheme="minorHAnsi"/>
                  <w:b w:val="0"/>
                </w:rPr>
                <w:commentReference w:id="1776"/>
              </w:r>
            </w:ins>
          </w:p>
        </w:tc>
        <w:tc>
          <w:tcPr>
            <w:tcW w:w="1648" w:type="dxa"/>
            <w:tcBorders>
              <w:top w:val="single" w:sz="6" w:space="0" w:color="auto"/>
              <w:left w:val="single" w:sz="6" w:space="0" w:color="auto"/>
              <w:bottom w:val="single" w:sz="6" w:space="0" w:color="auto"/>
              <w:right w:val="single" w:sz="6" w:space="0" w:color="auto"/>
            </w:tcBorders>
          </w:tcPr>
          <w:p w14:paraId="342A180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4DE7B102" w14:textId="77777777" w:rsidR="009862C5" w:rsidRPr="009862C5" w:rsidRDefault="009862C5" w:rsidP="009862C5">
            <w:pPr>
              <w:jc w:val="center"/>
              <w:rPr>
                <w:rFonts w:ascii="Calibri" w:hAnsi="Calibri"/>
                <w:sz w:val="22"/>
                <w:szCs w:val="22"/>
              </w:rPr>
            </w:pPr>
          </w:p>
        </w:tc>
      </w:tr>
      <w:tr w:rsidR="009862C5" w:rsidRPr="009862C5" w14:paraId="085A36A6" w14:textId="77777777" w:rsidTr="007734C8">
        <w:trPr>
          <w:jc w:val="center"/>
        </w:trPr>
        <w:tc>
          <w:tcPr>
            <w:tcW w:w="4009" w:type="dxa"/>
            <w:tcBorders>
              <w:top w:val="single" w:sz="6" w:space="0" w:color="auto"/>
              <w:left w:val="single" w:sz="6" w:space="0" w:color="auto"/>
              <w:bottom w:val="single" w:sz="6" w:space="0" w:color="auto"/>
            </w:tcBorders>
          </w:tcPr>
          <w:p w14:paraId="2C26DC33" w14:textId="77777777" w:rsidR="009862C5" w:rsidRPr="009862C5" w:rsidRDefault="009862C5" w:rsidP="009862C5">
            <w:pPr>
              <w:pStyle w:val="Tablelevel1bold"/>
              <w:rPr>
                <w:rFonts w:ascii="Calibri" w:hAnsi="Calibri"/>
                <w:sz w:val="22"/>
                <w:szCs w:val="22"/>
              </w:rPr>
            </w:pPr>
          </w:p>
        </w:tc>
        <w:tc>
          <w:tcPr>
            <w:tcW w:w="1822" w:type="dxa"/>
            <w:tcBorders>
              <w:top w:val="single" w:sz="6" w:space="0" w:color="auto"/>
              <w:left w:val="single" w:sz="6" w:space="0" w:color="auto"/>
              <w:bottom w:val="single" w:sz="6" w:space="0" w:color="auto"/>
            </w:tcBorders>
          </w:tcPr>
          <w:p w14:paraId="69DA6126" w14:textId="77777777" w:rsidR="009862C5" w:rsidRPr="009862C5" w:rsidRDefault="009862C5" w:rsidP="009862C5">
            <w:pPr>
              <w:pStyle w:val="Tablelevel1bold"/>
              <w:jc w:val="center"/>
              <w:rPr>
                <w:rFonts w:ascii="Calibri" w:hAnsi="Calibri"/>
                <w:b w:val="0"/>
                <w:sz w:val="22"/>
                <w:szCs w:val="22"/>
              </w:rPr>
            </w:pPr>
          </w:p>
        </w:tc>
        <w:tc>
          <w:tcPr>
            <w:tcW w:w="1648" w:type="dxa"/>
            <w:tcBorders>
              <w:top w:val="single" w:sz="6" w:space="0" w:color="auto"/>
              <w:left w:val="single" w:sz="6" w:space="0" w:color="auto"/>
              <w:bottom w:val="single" w:sz="6" w:space="0" w:color="auto"/>
              <w:right w:val="single" w:sz="6" w:space="0" w:color="auto"/>
            </w:tcBorders>
          </w:tcPr>
          <w:p w14:paraId="79CDD9B9" w14:textId="5E6B87B3" w:rsidR="009862C5" w:rsidRPr="009862C5" w:rsidRDefault="009862C5" w:rsidP="009862C5">
            <w:pPr>
              <w:jc w:val="center"/>
              <w:rPr>
                <w:rFonts w:ascii="Calibri" w:hAnsi="Calibri"/>
                <w:sz w:val="22"/>
                <w:szCs w:val="22"/>
              </w:rPr>
            </w:pPr>
            <w:r w:rsidRPr="009862C5">
              <w:rPr>
                <w:rFonts w:ascii="Calibri" w:hAnsi="Calibri"/>
                <w:sz w:val="22"/>
                <w:szCs w:val="22"/>
              </w:rPr>
              <w:t>Total 39</w:t>
            </w:r>
            <w:ins w:id="1778" w:author="Jillian Carson-Jackson" w:date="2020-12-27T16:23:00Z">
              <w:r w:rsidR="00280C7A">
                <w:rPr>
                  <w:rFonts w:ascii="Calibri" w:hAnsi="Calibri"/>
                  <w:sz w:val="22"/>
                  <w:szCs w:val="22"/>
                </w:rPr>
                <w:t xml:space="preserve"> +4</w:t>
              </w:r>
            </w:ins>
            <w:r w:rsidRPr="009862C5">
              <w:rPr>
                <w:rFonts w:ascii="Calibri" w:hAnsi="Calibri"/>
                <w:sz w:val="22"/>
                <w:szCs w:val="22"/>
              </w:rPr>
              <w:t xml:space="preserve"> hours</w:t>
            </w:r>
          </w:p>
        </w:tc>
        <w:tc>
          <w:tcPr>
            <w:tcW w:w="1539" w:type="dxa"/>
            <w:tcBorders>
              <w:top w:val="single" w:sz="6" w:space="0" w:color="auto"/>
              <w:bottom w:val="single" w:sz="6" w:space="0" w:color="auto"/>
              <w:right w:val="single" w:sz="6" w:space="0" w:color="auto"/>
            </w:tcBorders>
          </w:tcPr>
          <w:p w14:paraId="69269620" w14:textId="4A8A85CC" w:rsidR="009862C5" w:rsidRPr="009862C5" w:rsidRDefault="009862C5" w:rsidP="009862C5">
            <w:pPr>
              <w:jc w:val="center"/>
              <w:rPr>
                <w:rFonts w:ascii="Calibri" w:hAnsi="Calibri"/>
                <w:sz w:val="22"/>
                <w:szCs w:val="22"/>
              </w:rPr>
            </w:pPr>
            <w:r w:rsidRPr="009862C5">
              <w:rPr>
                <w:rFonts w:ascii="Calibri" w:hAnsi="Calibri"/>
                <w:sz w:val="22"/>
                <w:szCs w:val="22"/>
              </w:rPr>
              <w:t xml:space="preserve">Total 6 </w:t>
            </w:r>
            <w:ins w:id="1779" w:author="Jillian Carson-Jackson" w:date="2020-12-27T16:23:00Z">
              <w:r w:rsidR="00280C7A">
                <w:rPr>
                  <w:rFonts w:ascii="Calibri" w:hAnsi="Calibri"/>
                  <w:sz w:val="22"/>
                  <w:szCs w:val="22"/>
                </w:rPr>
                <w:t xml:space="preserve">+ 11 </w:t>
              </w:r>
            </w:ins>
            <w:r w:rsidRPr="009862C5">
              <w:rPr>
                <w:rFonts w:ascii="Calibri" w:hAnsi="Calibri"/>
                <w:sz w:val="22"/>
                <w:szCs w:val="22"/>
              </w:rPr>
              <w:t>hours</w:t>
            </w:r>
          </w:p>
        </w:tc>
      </w:tr>
    </w:tbl>
    <w:p w14:paraId="14D70A55" w14:textId="77777777" w:rsidR="00B94E6E" w:rsidRDefault="00B94E6E" w:rsidP="00011E6F">
      <w:pPr>
        <w:pStyle w:val="BodyText"/>
      </w:pPr>
    </w:p>
    <w:p w14:paraId="3D4AB448" w14:textId="77777777" w:rsidR="00B94E6E" w:rsidRDefault="00B94E6E" w:rsidP="00011E6F">
      <w:pPr>
        <w:pStyle w:val="BodyText"/>
      </w:pPr>
    </w:p>
    <w:p w14:paraId="75F30525" w14:textId="77777777" w:rsidR="00B94E6E" w:rsidRDefault="00B94E6E" w:rsidP="00011E6F">
      <w:pPr>
        <w:pStyle w:val="BodyText"/>
      </w:pPr>
    </w:p>
    <w:p w14:paraId="0719583A" w14:textId="77777777" w:rsidR="00B94E6E" w:rsidRDefault="00B94E6E" w:rsidP="00011E6F">
      <w:pPr>
        <w:pStyle w:val="BodyText"/>
      </w:pPr>
    </w:p>
    <w:p w14:paraId="725A5F3E" w14:textId="77777777" w:rsidR="00B94E6E" w:rsidRDefault="00B94E6E" w:rsidP="00011E6F">
      <w:pPr>
        <w:pStyle w:val="BodyText"/>
      </w:pPr>
    </w:p>
    <w:p w14:paraId="4A2CFEE8" w14:textId="77777777" w:rsidR="00E42319" w:rsidRPr="00C50983" w:rsidRDefault="00E42319" w:rsidP="00272E98">
      <w:pPr>
        <w:pStyle w:val="Heading1"/>
        <w:keepLines w:val="0"/>
        <w:numPr>
          <w:ilvl w:val="0"/>
          <w:numId w:val="31"/>
        </w:numPr>
        <w:tabs>
          <w:tab w:val="num" w:pos="993"/>
        </w:tabs>
        <w:spacing w:after="120" w:line="240" w:lineRule="auto"/>
        <w:ind w:left="432" w:hanging="432"/>
        <w:rPr>
          <w:b w:val="0"/>
        </w:rPr>
        <w:sectPr w:rsidR="00E42319" w:rsidRPr="00C50983" w:rsidSect="006039FF">
          <w:headerReference w:type="default" r:id="rId36"/>
          <w:pgSz w:w="11906" w:h="16838"/>
          <w:pgMar w:top="1134" w:right="1134" w:bottom="1134" w:left="1134" w:header="706" w:footer="706" w:gutter="0"/>
          <w:cols w:space="708"/>
          <w:docGrid w:linePitch="360"/>
        </w:sectPr>
      </w:pPr>
    </w:p>
    <w:p w14:paraId="3B3BEF5C" w14:textId="0775C6C5" w:rsidR="00E42319" w:rsidRDefault="00E42319" w:rsidP="00F64B31">
      <w:pPr>
        <w:pStyle w:val="ModuleHeading1"/>
      </w:pPr>
      <w:bookmarkStart w:id="1780" w:name="_Toc446917298"/>
      <w:bookmarkStart w:id="1781" w:name="_Toc111617406"/>
      <w:bookmarkStart w:id="1782" w:name="_Toc245254439"/>
      <w:bookmarkStart w:id="1783" w:name="_Toc6299038"/>
      <w:r w:rsidRPr="00C50983">
        <w:t>DETAILED TEACHING SYLLABUS</w:t>
      </w:r>
      <w:bookmarkEnd w:id="1780"/>
      <w:bookmarkEnd w:id="1781"/>
      <w:r w:rsidRPr="00C50983">
        <w:t xml:space="preserve"> OF MODULE </w:t>
      </w:r>
      <w:del w:id="1784" w:author="Jillian Carson-Jackson" w:date="2020-12-27T16:35:00Z">
        <w:r w:rsidRPr="00C50983" w:rsidDel="004A57C7">
          <w:delText>3</w:delText>
        </w:r>
      </w:del>
      <w:bookmarkEnd w:id="1782"/>
      <w:bookmarkEnd w:id="1783"/>
      <w:ins w:id="1785" w:author="Jillian Carson-Jackson" w:date="2020-12-27T16:35:00Z">
        <w:r w:rsidR="004A57C7">
          <w:t>5</w:t>
        </w:r>
      </w:ins>
    </w:p>
    <w:p w14:paraId="2BEE8813" w14:textId="77777777" w:rsidR="006A3F04" w:rsidRPr="006A3F04" w:rsidRDefault="006A3F04" w:rsidP="006A3F04">
      <w:pPr>
        <w:pStyle w:val="Heading1separatationline"/>
      </w:pPr>
    </w:p>
    <w:p w14:paraId="055A778A" w14:textId="77777777" w:rsidR="00E42319" w:rsidRPr="00C50983" w:rsidRDefault="00E42319" w:rsidP="006A3F04">
      <w:pPr>
        <w:pStyle w:val="Tablecaption"/>
      </w:pPr>
      <w:bookmarkStart w:id="1786" w:name="_Toc245254474"/>
      <w:bookmarkStart w:id="1787" w:name="_Toc531423234"/>
      <w:r w:rsidRPr="00C50983">
        <w:t>Detailed teaching syllabus – Equipment</w:t>
      </w:r>
      <w:bookmarkEnd w:id="1786"/>
      <w:bookmarkEnd w:id="1787"/>
    </w:p>
    <w:tbl>
      <w:tblPr>
        <w:tblW w:w="14850" w:type="dxa"/>
        <w:jc w:val="center"/>
        <w:tblLook w:val="01E0" w:firstRow="1" w:lastRow="1" w:firstColumn="1" w:lastColumn="1" w:noHBand="0" w:noVBand="0"/>
      </w:tblPr>
      <w:tblGrid>
        <w:gridCol w:w="8897"/>
        <w:gridCol w:w="2835"/>
        <w:gridCol w:w="3118"/>
      </w:tblGrid>
      <w:tr w:rsidR="00E42319" w:rsidRPr="006A3F04" w14:paraId="0757DD6A" w14:textId="77777777" w:rsidTr="00A30E7D">
        <w:trPr>
          <w:cantSplit/>
          <w:tblHeader/>
          <w:jc w:val="center"/>
        </w:trPr>
        <w:tc>
          <w:tcPr>
            <w:tcW w:w="8897" w:type="dxa"/>
            <w:tcBorders>
              <w:top w:val="single" w:sz="4" w:space="0" w:color="auto"/>
              <w:left w:val="single" w:sz="4" w:space="0" w:color="auto"/>
              <w:bottom w:val="single" w:sz="12" w:space="0" w:color="auto"/>
              <w:right w:val="single" w:sz="4" w:space="0" w:color="auto"/>
            </w:tcBorders>
            <w:shd w:val="clear" w:color="auto" w:fill="auto"/>
          </w:tcPr>
          <w:p w14:paraId="7AA897CF" w14:textId="77777777" w:rsidR="00E42319" w:rsidRPr="006A3F04" w:rsidRDefault="00E42319" w:rsidP="006A3F04">
            <w:pPr>
              <w:pStyle w:val="Tableheading"/>
            </w:pPr>
            <w:r w:rsidRPr="006A3F04">
              <w:t>Subjects / Learning Objectives</w:t>
            </w:r>
          </w:p>
        </w:tc>
        <w:tc>
          <w:tcPr>
            <w:tcW w:w="2835" w:type="dxa"/>
            <w:tcBorders>
              <w:top w:val="single" w:sz="4" w:space="0" w:color="auto"/>
              <w:left w:val="single" w:sz="4" w:space="0" w:color="auto"/>
              <w:bottom w:val="single" w:sz="12" w:space="0" w:color="auto"/>
              <w:right w:val="single" w:sz="4" w:space="0" w:color="auto"/>
            </w:tcBorders>
            <w:shd w:val="clear" w:color="auto" w:fill="auto"/>
          </w:tcPr>
          <w:p w14:paraId="30D4E69F" w14:textId="77777777" w:rsidR="00E42319" w:rsidRPr="006A3F04" w:rsidRDefault="00E42319" w:rsidP="006A3F04">
            <w:pPr>
              <w:pStyle w:val="Tableheading"/>
            </w:pPr>
            <w:r w:rsidRPr="006A3F04">
              <w:t>Reference</w:t>
            </w:r>
          </w:p>
        </w:tc>
        <w:tc>
          <w:tcPr>
            <w:tcW w:w="3118" w:type="dxa"/>
            <w:tcBorders>
              <w:top w:val="single" w:sz="4" w:space="0" w:color="auto"/>
              <w:left w:val="single" w:sz="4" w:space="0" w:color="auto"/>
              <w:bottom w:val="single" w:sz="12" w:space="0" w:color="auto"/>
              <w:right w:val="single" w:sz="4" w:space="0" w:color="auto"/>
            </w:tcBorders>
            <w:shd w:val="clear" w:color="auto" w:fill="auto"/>
          </w:tcPr>
          <w:p w14:paraId="72A03681" w14:textId="77777777" w:rsidR="00E42319" w:rsidRPr="006A3F04" w:rsidRDefault="00E42319" w:rsidP="006A3F04">
            <w:pPr>
              <w:pStyle w:val="Tableheading"/>
            </w:pPr>
            <w:r w:rsidRPr="006A3F04">
              <w:t>Teaching Aid</w:t>
            </w:r>
          </w:p>
        </w:tc>
      </w:tr>
      <w:tr w:rsidR="00E42319" w:rsidRPr="006A3F04" w14:paraId="18A69E86"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8897" w:type="dxa"/>
            <w:tcBorders>
              <w:top w:val="single" w:sz="12" w:space="0" w:color="auto"/>
            </w:tcBorders>
            <w:shd w:val="clear" w:color="auto" w:fill="auto"/>
          </w:tcPr>
          <w:p w14:paraId="50D5EA5F" w14:textId="280ECB8C" w:rsidR="00E42319" w:rsidRPr="006A3F04" w:rsidDel="00A30E7D" w:rsidRDefault="00E42319" w:rsidP="006039FF">
            <w:pPr>
              <w:pStyle w:val="Tablelevel1bold"/>
              <w:rPr>
                <w:del w:id="1788" w:author="Jillian Carson-Jackson" w:date="2021-01-31T17:02:00Z"/>
                <w:rFonts w:ascii="Calibri" w:hAnsi="Calibri"/>
                <w:sz w:val="22"/>
                <w:szCs w:val="22"/>
              </w:rPr>
            </w:pPr>
            <w:bookmarkStart w:id="1789" w:name="_Toc446917299"/>
            <w:del w:id="1790" w:author="Jillian Carson-Jackson" w:date="2021-01-31T17:02:00Z">
              <w:r w:rsidRPr="006A3F04" w:rsidDel="00A30E7D">
                <w:rPr>
                  <w:rFonts w:ascii="Calibri" w:hAnsi="Calibri"/>
                  <w:sz w:val="22"/>
                  <w:szCs w:val="22"/>
                </w:rPr>
                <w:delText>Telecommunications</w:delText>
              </w:r>
              <w:bookmarkEnd w:id="1789"/>
            </w:del>
          </w:p>
          <w:p w14:paraId="398D2790" w14:textId="77777777" w:rsidR="00E42319" w:rsidRPr="006A3F04" w:rsidRDefault="00E42319" w:rsidP="00A30E7D">
            <w:pPr>
              <w:pStyle w:val="Tablelevel1bold"/>
              <w:rPr>
                <w:rFonts w:ascii="Calibri" w:hAnsi="Calibri"/>
                <w:sz w:val="22"/>
                <w:szCs w:val="22"/>
              </w:rPr>
            </w:pPr>
          </w:p>
        </w:tc>
        <w:tc>
          <w:tcPr>
            <w:tcW w:w="2835" w:type="dxa"/>
            <w:tcBorders>
              <w:top w:val="single" w:sz="12" w:space="0" w:color="auto"/>
            </w:tcBorders>
            <w:shd w:val="clear" w:color="auto" w:fill="auto"/>
          </w:tcPr>
          <w:p w14:paraId="77338C1C" w14:textId="77777777" w:rsidR="00E42319" w:rsidRPr="006A3F04" w:rsidRDefault="00E42319" w:rsidP="006039FF">
            <w:pPr>
              <w:pStyle w:val="Tablelevel1bold"/>
              <w:jc w:val="center"/>
              <w:rPr>
                <w:rFonts w:ascii="Calibri" w:hAnsi="Calibri"/>
                <w:sz w:val="22"/>
                <w:szCs w:val="22"/>
              </w:rPr>
            </w:pPr>
            <w:r w:rsidRPr="006A3F04">
              <w:rPr>
                <w:rFonts w:ascii="Calibri" w:hAnsi="Calibri"/>
                <w:b w:val="0"/>
                <w:sz w:val="22"/>
                <w:szCs w:val="22"/>
              </w:rPr>
              <w:t>R34</w:t>
            </w:r>
          </w:p>
        </w:tc>
        <w:tc>
          <w:tcPr>
            <w:tcW w:w="3118" w:type="dxa"/>
            <w:tcBorders>
              <w:top w:val="single" w:sz="12" w:space="0" w:color="auto"/>
            </w:tcBorders>
            <w:shd w:val="clear" w:color="auto" w:fill="auto"/>
          </w:tcPr>
          <w:p w14:paraId="0F931559" w14:textId="77777777" w:rsidR="00E42319" w:rsidRPr="006A3F04" w:rsidRDefault="00E42319" w:rsidP="006039FF">
            <w:pPr>
              <w:pStyle w:val="Tabletitle"/>
              <w:rPr>
                <w:rFonts w:ascii="Calibri" w:hAnsi="Calibri"/>
                <w:sz w:val="22"/>
                <w:szCs w:val="22"/>
              </w:rPr>
            </w:pPr>
          </w:p>
        </w:tc>
      </w:tr>
      <w:tr w:rsidR="00E42319" w:rsidRPr="006A3F04" w14:paraId="5B473DF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32"/>
          <w:jc w:val="center"/>
        </w:trPr>
        <w:tc>
          <w:tcPr>
            <w:tcW w:w="8897" w:type="dxa"/>
            <w:shd w:val="clear" w:color="auto" w:fill="auto"/>
          </w:tcPr>
          <w:p w14:paraId="4B1C2E15" w14:textId="72B36E0E" w:rsidR="00E42319" w:rsidRPr="006A3F04" w:rsidDel="00A30E7D" w:rsidRDefault="00E42319" w:rsidP="006039FF">
            <w:pPr>
              <w:pStyle w:val="Tablelevel1bold"/>
              <w:rPr>
                <w:del w:id="1791" w:author="Jillian Carson-Jackson" w:date="2021-01-31T17:02:00Z"/>
                <w:rFonts w:ascii="Calibri" w:hAnsi="Calibri"/>
                <w:b w:val="0"/>
                <w:sz w:val="22"/>
                <w:szCs w:val="22"/>
              </w:rPr>
            </w:pPr>
            <w:bookmarkStart w:id="1792" w:name="_Toc446917300"/>
            <w:del w:id="1793" w:author="Jillian Carson-Jackson" w:date="2021-01-31T17:02:00Z">
              <w:r w:rsidRPr="006A3F04" w:rsidDel="00A30E7D">
                <w:rPr>
                  <w:rFonts w:ascii="Calibri" w:hAnsi="Calibri"/>
                  <w:b w:val="0"/>
                  <w:sz w:val="22"/>
                  <w:szCs w:val="22"/>
                </w:rPr>
                <w:delText>Fax</w:delText>
              </w:r>
              <w:bookmarkEnd w:id="1792"/>
            </w:del>
          </w:p>
          <w:p w14:paraId="1320A656" w14:textId="6892035F" w:rsidR="00E42319" w:rsidRPr="006A3F04" w:rsidRDefault="00E42319" w:rsidP="006039FF">
            <w:pPr>
              <w:pStyle w:val="Tablelevel2"/>
              <w:rPr>
                <w:rFonts w:ascii="Calibri" w:hAnsi="Calibri"/>
                <w:sz w:val="22"/>
                <w:szCs w:val="22"/>
              </w:rPr>
            </w:pPr>
            <w:del w:id="1794" w:author="Jillian Carson-Jackson" w:date="2021-01-31T17:02:00Z">
              <w:r w:rsidRPr="006A3F04" w:rsidDel="00A30E7D">
                <w:rPr>
                  <w:rFonts w:ascii="Calibri" w:hAnsi="Calibri"/>
                  <w:sz w:val="22"/>
                  <w:szCs w:val="22"/>
                </w:rPr>
                <w:delText>Explain and demonstrate the transmission and reception of facsimile message</w:delText>
              </w:r>
            </w:del>
          </w:p>
        </w:tc>
        <w:tc>
          <w:tcPr>
            <w:tcW w:w="2835" w:type="dxa"/>
            <w:shd w:val="clear" w:color="auto" w:fill="auto"/>
          </w:tcPr>
          <w:p w14:paraId="6699E863"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3975122E" w14:textId="77777777" w:rsidR="00E42319" w:rsidRPr="006A3F04" w:rsidRDefault="00E42319" w:rsidP="006039FF">
            <w:pPr>
              <w:pStyle w:val="Tablelevel1bold"/>
              <w:jc w:val="center"/>
              <w:rPr>
                <w:rFonts w:ascii="Calibri" w:hAnsi="Calibri"/>
                <w:sz w:val="22"/>
                <w:szCs w:val="22"/>
              </w:rPr>
            </w:pPr>
          </w:p>
        </w:tc>
      </w:tr>
      <w:tr w:rsidR="00E42319" w:rsidRPr="006A3F04" w14:paraId="438ED83D"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8"/>
          <w:jc w:val="center"/>
        </w:trPr>
        <w:tc>
          <w:tcPr>
            <w:tcW w:w="8897" w:type="dxa"/>
            <w:shd w:val="clear" w:color="auto" w:fill="auto"/>
          </w:tcPr>
          <w:p w14:paraId="5721CD21" w14:textId="49BB283F" w:rsidR="00E42319" w:rsidRPr="006A3F04" w:rsidDel="00A30E7D" w:rsidRDefault="00E42319" w:rsidP="006039FF">
            <w:pPr>
              <w:pStyle w:val="Tablelevel1bold"/>
              <w:rPr>
                <w:del w:id="1795" w:author="Jillian Carson-Jackson" w:date="2021-01-31T17:02:00Z"/>
                <w:rFonts w:ascii="Calibri" w:hAnsi="Calibri"/>
                <w:b w:val="0"/>
                <w:sz w:val="22"/>
                <w:szCs w:val="22"/>
              </w:rPr>
            </w:pPr>
            <w:bookmarkStart w:id="1796" w:name="_Toc446917301"/>
            <w:bookmarkStart w:id="1797" w:name="_Toc111617407"/>
            <w:del w:id="1798" w:author="Jillian Carson-Jackson" w:date="2021-01-31T17:02:00Z">
              <w:r w:rsidRPr="006A3F04" w:rsidDel="00A30E7D">
                <w:rPr>
                  <w:rFonts w:ascii="Calibri" w:hAnsi="Calibri"/>
                  <w:b w:val="0"/>
                  <w:sz w:val="22"/>
                  <w:szCs w:val="22"/>
                </w:rPr>
                <w:delText>Telephone</w:delText>
              </w:r>
              <w:bookmarkEnd w:id="1796"/>
              <w:bookmarkEnd w:id="1797"/>
            </w:del>
          </w:p>
          <w:p w14:paraId="46C749FF" w14:textId="414911BB" w:rsidR="00E42319" w:rsidRPr="006A3F04" w:rsidDel="00A30E7D" w:rsidRDefault="00E42319" w:rsidP="006039FF">
            <w:pPr>
              <w:pStyle w:val="Tablelevel2"/>
              <w:rPr>
                <w:del w:id="1799" w:author="Jillian Carson-Jackson" w:date="2021-01-31T17:02:00Z"/>
                <w:rFonts w:ascii="Calibri" w:hAnsi="Calibri"/>
                <w:sz w:val="22"/>
                <w:szCs w:val="22"/>
              </w:rPr>
            </w:pPr>
            <w:del w:id="1800" w:author="Jillian Carson-Jackson" w:date="2021-01-31T17:02:00Z">
              <w:r w:rsidRPr="006A3F04" w:rsidDel="00A30E7D">
                <w:rPr>
                  <w:rFonts w:ascii="Calibri" w:hAnsi="Calibri"/>
                  <w:sz w:val="22"/>
                  <w:szCs w:val="22"/>
                </w:rPr>
                <w:delText>Describe the operation of different telephone systems/technologies and their functionalities</w:delText>
              </w:r>
            </w:del>
          </w:p>
          <w:p w14:paraId="666EA1C3" w14:textId="2B39FA44" w:rsidR="00E42319" w:rsidRPr="006A3F04" w:rsidRDefault="00E42319" w:rsidP="006039FF">
            <w:pPr>
              <w:pStyle w:val="Tablelevel2"/>
              <w:rPr>
                <w:rFonts w:ascii="Calibri" w:hAnsi="Calibri"/>
                <w:sz w:val="22"/>
                <w:szCs w:val="22"/>
              </w:rPr>
            </w:pPr>
            <w:del w:id="1801" w:author="Jillian Carson-Jackson" w:date="2021-01-31T17:02:00Z">
              <w:r w:rsidRPr="006A3F04" w:rsidDel="00A30E7D">
                <w:rPr>
                  <w:rFonts w:ascii="Calibri" w:hAnsi="Calibri"/>
                  <w:sz w:val="22"/>
                  <w:szCs w:val="22"/>
                </w:rPr>
                <w:delText>State the necessity of prioritisation</w:delText>
              </w:r>
            </w:del>
            <w:r w:rsidRPr="006A3F04">
              <w:rPr>
                <w:rFonts w:ascii="Calibri" w:hAnsi="Calibri"/>
                <w:sz w:val="22"/>
                <w:szCs w:val="22"/>
              </w:rPr>
              <w:t xml:space="preserve"> </w:t>
            </w:r>
          </w:p>
        </w:tc>
        <w:tc>
          <w:tcPr>
            <w:tcW w:w="2835" w:type="dxa"/>
            <w:shd w:val="clear" w:color="auto" w:fill="auto"/>
          </w:tcPr>
          <w:p w14:paraId="3D40A5C8"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7424D1BB" w14:textId="77777777" w:rsidR="00E42319" w:rsidRPr="006A3F04" w:rsidRDefault="00E42319" w:rsidP="006039FF">
            <w:pPr>
              <w:pStyle w:val="Tablelevel1bold"/>
              <w:jc w:val="center"/>
              <w:rPr>
                <w:rFonts w:ascii="Calibri" w:hAnsi="Calibri"/>
                <w:sz w:val="22"/>
                <w:szCs w:val="22"/>
              </w:rPr>
            </w:pPr>
          </w:p>
        </w:tc>
      </w:tr>
      <w:tr w:rsidR="00E42319" w:rsidRPr="006A3F04" w14:paraId="056ABF38"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33"/>
          <w:jc w:val="center"/>
        </w:trPr>
        <w:tc>
          <w:tcPr>
            <w:tcW w:w="8897" w:type="dxa"/>
            <w:shd w:val="clear" w:color="auto" w:fill="auto"/>
          </w:tcPr>
          <w:p w14:paraId="5A0A65D0" w14:textId="0814E4F5" w:rsidR="00E42319" w:rsidRPr="006A3F04" w:rsidDel="00A30E7D" w:rsidRDefault="00E42319" w:rsidP="006039FF">
            <w:pPr>
              <w:pStyle w:val="Tablelevel1bold"/>
              <w:rPr>
                <w:del w:id="1802" w:author="Jillian Carson-Jackson" w:date="2021-01-31T17:02:00Z"/>
                <w:rFonts w:ascii="Calibri" w:hAnsi="Calibri"/>
                <w:b w:val="0"/>
                <w:sz w:val="22"/>
                <w:szCs w:val="22"/>
              </w:rPr>
            </w:pPr>
            <w:bookmarkStart w:id="1803" w:name="_Toc446917302"/>
            <w:bookmarkStart w:id="1804" w:name="_Toc111617408"/>
            <w:del w:id="1805" w:author="Jillian Carson-Jackson" w:date="2021-01-31T17:02:00Z">
              <w:r w:rsidRPr="006A3F04" w:rsidDel="00A30E7D">
                <w:rPr>
                  <w:rFonts w:ascii="Calibri" w:hAnsi="Calibri"/>
                  <w:b w:val="0"/>
                  <w:sz w:val="22"/>
                  <w:szCs w:val="22"/>
                </w:rPr>
                <w:delText>Telex</w:delText>
              </w:r>
              <w:bookmarkEnd w:id="1803"/>
              <w:bookmarkEnd w:id="1804"/>
            </w:del>
          </w:p>
          <w:p w14:paraId="5BF0CB9B" w14:textId="3272C764" w:rsidR="00E42319" w:rsidRPr="006A3F04" w:rsidDel="00A30E7D" w:rsidRDefault="00E42319" w:rsidP="006039FF">
            <w:pPr>
              <w:pStyle w:val="Tablelevel2"/>
              <w:rPr>
                <w:del w:id="1806" w:author="Jillian Carson-Jackson" w:date="2021-01-31T17:02:00Z"/>
                <w:rFonts w:ascii="Calibri" w:hAnsi="Calibri"/>
                <w:sz w:val="22"/>
                <w:szCs w:val="22"/>
              </w:rPr>
            </w:pPr>
            <w:del w:id="1807" w:author="Jillian Carson-Jackson" w:date="2021-01-31T17:02:00Z">
              <w:r w:rsidRPr="006A3F04" w:rsidDel="00A30E7D">
                <w:rPr>
                  <w:rFonts w:ascii="Calibri" w:hAnsi="Calibri"/>
                  <w:sz w:val="22"/>
                  <w:szCs w:val="22"/>
                </w:rPr>
                <w:delText>Explain the fundamental operation of telex</w:delText>
              </w:r>
            </w:del>
          </w:p>
          <w:p w14:paraId="3FBFDA7E" w14:textId="78581B52" w:rsidR="00E42319" w:rsidRPr="006A3F04" w:rsidRDefault="00E42319" w:rsidP="006039FF">
            <w:pPr>
              <w:pStyle w:val="Tablelevel2"/>
              <w:rPr>
                <w:rFonts w:ascii="Calibri" w:hAnsi="Calibri"/>
                <w:sz w:val="22"/>
                <w:szCs w:val="22"/>
              </w:rPr>
            </w:pPr>
            <w:del w:id="1808" w:author="Jillian Carson-Jackson" w:date="2021-01-31T17:02:00Z">
              <w:r w:rsidRPr="006A3F04" w:rsidDel="00A30E7D">
                <w:rPr>
                  <w:rFonts w:ascii="Calibri" w:hAnsi="Calibri"/>
                  <w:sz w:val="22"/>
                  <w:szCs w:val="22"/>
                </w:rPr>
                <w:delText>Describe how to transmit/receive telex messages</w:delText>
              </w:r>
            </w:del>
          </w:p>
        </w:tc>
        <w:tc>
          <w:tcPr>
            <w:tcW w:w="2835" w:type="dxa"/>
            <w:shd w:val="clear" w:color="auto" w:fill="auto"/>
          </w:tcPr>
          <w:p w14:paraId="3E2DDDCE"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00A2ED00" w14:textId="77777777" w:rsidR="00E42319" w:rsidRPr="006A3F04" w:rsidRDefault="00E42319" w:rsidP="006039FF">
            <w:pPr>
              <w:pStyle w:val="Tablelevel1bold"/>
              <w:jc w:val="center"/>
              <w:rPr>
                <w:rFonts w:ascii="Calibri" w:hAnsi="Calibri"/>
                <w:sz w:val="22"/>
                <w:szCs w:val="22"/>
              </w:rPr>
            </w:pPr>
          </w:p>
        </w:tc>
      </w:tr>
      <w:tr w:rsidR="00E42319" w:rsidRPr="006A3F04" w14:paraId="257C3391"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6B366CE2" w14:textId="4BF88CBD" w:rsidR="00E42319" w:rsidRPr="006A3F04" w:rsidDel="00A30E7D" w:rsidRDefault="00E42319" w:rsidP="006039FF">
            <w:pPr>
              <w:pStyle w:val="Tablelevel1bold"/>
              <w:rPr>
                <w:del w:id="1809" w:author="Jillian Carson-Jackson" w:date="2021-01-31T17:02:00Z"/>
                <w:rFonts w:ascii="Calibri" w:hAnsi="Calibri"/>
                <w:b w:val="0"/>
                <w:sz w:val="22"/>
                <w:szCs w:val="22"/>
              </w:rPr>
            </w:pPr>
            <w:bookmarkStart w:id="1810" w:name="_Toc446917303"/>
            <w:bookmarkStart w:id="1811" w:name="_Toc111617409"/>
            <w:del w:id="1812" w:author="Jillian Carson-Jackson" w:date="2021-01-31T17:02:00Z">
              <w:r w:rsidRPr="006A3F04" w:rsidDel="00A30E7D">
                <w:rPr>
                  <w:rFonts w:ascii="Calibri" w:hAnsi="Calibri"/>
                  <w:b w:val="0"/>
                  <w:sz w:val="22"/>
                  <w:szCs w:val="22"/>
                </w:rPr>
                <w:delText>E-mail</w:delText>
              </w:r>
              <w:bookmarkEnd w:id="1810"/>
              <w:bookmarkEnd w:id="1811"/>
            </w:del>
          </w:p>
          <w:p w14:paraId="21FBFF84" w14:textId="1CD5326F" w:rsidR="00E42319" w:rsidRPr="006A3F04" w:rsidDel="00A30E7D" w:rsidRDefault="00E42319" w:rsidP="006039FF">
            <w:pPr>
              <w:pStyle w:val="Tablelevel2"/>
              <w:rPr>
                <w:del w:id="1813" w:author="Jillian Carson-Jackson" w:date="2021-01-31T17:02:00Z"/>
                <w:rFonts w:ascii="Calibri" w:hAnsi="Calibri"/>
                <w:sz w:val="22"/>
                <w:szCs w:val="22"/>
              </w:rPr>
            </w:pPr>
            <w:del w:id="1814" w:author="Jillian Carson-Jackson" w:date="2021-01-31T17:02:00Z">
              <w:r w:rsidRPr="006A3F04" w:rsidDel="00A30E7D">
                <w:rPr>
                  <w:rFonts w:ascii="Calibri" w:hAnsi="Calibri"/>
                  <w:sz w:val="22"/>
                  <w:szCs w:val="22"/>
                </w:rPr>
                <w:delText>Explain the fundamentals electronic mail</w:delText>
              </w:r>
            </w:del>
          </w:p>
          <w:p w14:paraId="5B862446" w14:textId="39FC8678" w:rsidR="00E42319" w:rsidRPr="006A3F04" w:rsidRDefault="00E42319" w:rsidP="006039FF">
            <w:pPr>
              <w:pStyle w:val="Tablelevel2"/>
              <w:rPr>
                <w:rFonts w:ascii="Calibri" w:hAnsi="Calibri"/>
                <w:sz w:val="22"/>
                <w:szCs w:val="22"/>
              </w:rPr>
            </w:pPr>
            <w:del w:id="1815" w:author="Jillian Carson-Jackson" w:date="2021-01-31T17:02:00Z">
              <w:r w:rsidRPr="006A3F04" w:rsidDel="00A30E7D">
                <w:rPr>
                  <w:rFonts w:ascii="Calibri" w:hAnsi="Calibri"/>
                  <w:sz w:val="22"/>
                  <w:szCs w:val="22"/>
                </w:rPr>
                <w:delText>Demonstrate how to transmit/receive E-mail</w:delText>
              </w:r>
            </w:del>
          </w:p>
        </w:tc>
        <w:tc>
          <w:tcPr>
            <w:tcW w:w="2835" w:type="dxa"/>
            <w:shd w:val="clear" w:color="auto" w:fill="auto"/>
          </w:tcPr>
          <w:p w14:paraId="442A698C"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2A1FEAB7" w14:textId="77777777" w:rsidR="00E42319" w:rsidRPr="006A3F04" w:rsidRDefault="00E42319" w:rsidP="006039FF">
            <w:pPr>
              <w:pStyle w:val="Tablelevel1bold"/>
              <w:jc w:val="center"/>
              <w:rPr>
                <w:rFonts w:ascii="Calibri" w:hAnsi="Calibri"/>
                <w:sz w:val="22"/>
                <w:szCs w:val="22"/>
              </w:rPr>
            </w:pPr>
          </w:p>
        </w:tc>
      </w:tr>
      <w:tr w:rsidR="00E42319" w:rsidRPr="006A3F04" w14:paraId="799CBBD5"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28D30749" w14:textId="663EEC0F" w:rsidR="00E42319" w:rsidRPr="006A3F04" w:rsidDel="00A30E7D" w:rsidRDefault="00E42319" w:rsidP="006039FF">
            <w:pPr>
              <w:pStyle w:val="Tablelevel1bold"/>
              <w:rPr>
                <w:del w:id="1816" w:author="Jillian Carson-Jackson" w:date="2021-01-31T17:02:00Z"/>
                <w:rFonts w:ascii="Calibri" w:hAnsi="Calibri"/>
                <w:b w:val="0"/>
                <w:sz w:val="22"/>
                <w:szCs w:val="22"/>
              </w:rPr>
            </w:pPr>
            <w:del w:id="1817" w:author="Jillian Carson-Jackson" w:date="2021-01-31T17:02:00Z">
              <w:r w:rsidRPr="006A3F04" w:rsidDel="00A30E7D">
                <w:rPr>
                  <w:rFonts w:ascii="Calibri" w:hAnsi="Calibri"/>
                  <w:b w:val="0"/>
                  <w:sz w:val="22"/>
                  <w:szCs w:val="22"/>
                </w:rPr>
                <w:delText>Electronic messaging</w:delText>
              </w:r>
            </w:del>
          </w:p>
          <w:p w14:paraId="093EF261" w14:textId="7CFE88C6" w:rsidR="00E42319" w:rsidDel="00A30E7D" w:rsidRDefault="00E42319" w:rsidP="006039FF">
            <w:pPr>
              <w:pStyle w:val="Tablelevel2"/>
              <w:rPr>
                <w:del w:id="1818" w:author="Jillian Carson-Jackson" w:date="2021-01-31T17:02:00Z"/>
                <w:rFonts w:ascii="Calibri" w:hAnsi="Calibri"/>
                <w:sz w:val="22"/>
                <w:szCs w:val="22"/>
              </w:rPr>
            </w:pPr>
            <w:del w:id="1819" w:author="Jillian Carson-Jackson" w:date="2021-01-31T17:02:00Z">
              <w:r w:rsidRPr="006A3F04" w:rsidDel="00A30E7D">
                <w:rPr>
                  <w:rFonts w:ascii="Calibri" w:hAnsi="Calibri"/>
                  <w:sz w:val="22"/>
                  <w:szCs w:val="22"/>
                </w:rPr>
                <w:delText>Discuss and explain the evolving electronic messaging system</w:delText>
              </w:r>
            </w:del>
          </w:p>
          <w:p w14:paraId="42CB4B8B" w14:textId="77777777" w:rsidR="007734C8" w:rsidRPr="006A3F04" w:rsidRDefault="007734C8" w:rsidP="00A30E7D">
            <w:pPr>
              <w:pStyle w:val="Tablelevel2"/>
              <w:rPr>
                <w:rFonts w:ascii="Calibri" w:hAnsi="Calibri"/>
                <w:sz w:val="22"/>
                <w:szCs w:val="22"/>
              </w:rPr>
            </w:pPr>
          </w:p>
        </w:tc>
        <w:tc>
          <w:tcPr>
            <w:tcW w:w="2835" w:type="dxa"/>
            <w:shd w:val="clear" w:color="auto" w:fill="auto"/>
          </w:tcPr>
          <w:p w14:paraId="0C1DED0A"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731B4E6E" w14:textId="77777777" w:rsidR="00E42319" w:rsidRPr="006A3F04" w:rsidRDefault="00E42319" w:rsidP="006039FF">
            <w:pPr>
              <w:pStyle w:val="Tablelevel1bold"/>
              <w:jc w:val="center"/>
              <w:rPr>
                <w:rFonts w:ascii="Calibri" w:hAnsi="Calibri"/>
                <w:sz w:val="22"/>
                <w:szCs w:val="22"/>
              </w:rPr>
            </w:pPr>
          </w:p>
        </w:tc>
      </w:tr>
      <w:tr w:rsidR="00E42319" w:rsidRPr="006A3F04" w14:paraId="0682CF20"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0CDECD8C" w14:textId="6B45397C" w:rsidR="00E42319" w:rsidRPr="006A3F04" w:rsidRDefault="00A30E7D" w:rsidP="006039FF">
            <w:pPr>
              <w:pStyle w:val="Tablelevel1bold"/>
              <w:rPr>
                <w:rFonts w:ascii="Calibri" w:hAnsi="Calibri"/>
                <w:sz w:val="22"/>
                <w:szCs w:val="22"/>
              </w:rPr>
            </w:pPr>
            <w:bookmarkStart w:id="1820" w:name="_Toc446917313"/>
            <w:bookmarkStart w:id="1821" w:name="_Toc111617412"/>
            <w:ins w:id="1822" w:author="Jillian Carson-Jackson" w:date="2021-01-31T17:03:00Z">
              <w:r>
                <w:rPr>
                  <w:rFonts w:ascii="Calibri" w:hAnsi="Calibri"/>
                  <w:sz w:val="22"/>
                  <w:szCs w:val="22"/>
                </w:rPr>
                <w:t>Sensors in VTS (</w:t>
              </w:r>
            </w:ins>
            <w:r w:rsidR="00E42319" w:rsidRPr="006A3F04">
              <w:rPr>
                <w:rFonts w:ascii="Calibri" w:hAnsi="Calibri"/>
                <w:sz w:val="22"/>
                <w:szCs w:val="22"/>
              </w:rPr>
              <w:t xml:space="preserve">Radar, </w:t>
            </w:r>
            <w:del w:id="1823" w:author="Jillian Carson-Jackson" w:date="2021-01-31T17:03:00Z">
              <w:r w:rsidR="00E42319" w:rsidRPr="006A3F04" w:rsidDel="00032684">
                <w:rPr>
                  <w:rFonts w:ascii="Calibri" w:hAnsi="Calibri"/>
                  <w:sz w:val="22"/>
                  <w:szCs w:val="22"/>
                </w:rPr>
                <w:delText>audio</w:delText>
              </w:r>
            </w:del>
            <w:ins w:id="1824" w:author="Jillian Carson-Jackson" w:date="2021-01-31T17:03:00Z">
              <w:r w:rsidR="00032684">
                <w:rPr>
                  <w:rFonts w:ascii="Calibri" w:hAnsi="Calibri"/>
                  <w:sz w:val="22"/>
                  <w:szCs w:val="22"/>
                </w:rPr>
                <w:t>radio, AIS, CCT</w:t>
              </w:r>
            </w:ins>
            <w:ins w:id="1825" w:author="Jillian Carson-Jackson" w:date="2021-01-31T17:04:00Z">
              <w:r w:rsidR="00032684">
                <w:rPr>
                  <w:rFonts w:ascii="Calibri" w:hAnsi="Calibri"/>
                  <w:sz w:val="22"/>
                  <w:szCs w:val="22"/>
                </w:rPr>
                <w:t>V</w:t>
              </w:r>
            </w:ins>
            <w:del w:id="1826" w:author="Jillian Carson-Jackson" w:date="2021-01-31T17:04:00Z">
              <w:r w:rsidR="00E42319" w:rsidRPr="006A3F04" w:rsidDel="00032684">
                <w:rPr>
                  <w:rFonts w:ascii="Calibri" w:hAnsi="Calibri"/>
                  <w:sz w:val="22"/>
                  <w:szCs w:val="22"/>
                </w:rPr>
                <w:delText>, video</w:delText>
              </w:r>
            </w:del>
            <w:r w:rsidR="00E42319" w:rsidRPr="006A3F04">
              <w:rPr>
                <w:rFonts w:ascii="Calibri" w:hAnsi="Calibri"/>
                <w:sz w:val="22"/>
                <w:szCs w:val="22"/>
              </w:rPr>
              <w:t xml:space="preserve"> and other sensor</w:t>
            </w:r>
            <w:del w:id="1827" w:author="Jillian Carson-Jackson" w:date="2021-01-31T17:03:00Z">
              <w:r w:rsidR="00E42319" w:rsidRPr="006A3F04" w:rsidDel="00A30E7D">
                <w:rPr>
                  <w:rFonts w:ascii="Calibri" w:hAnsi="Calibri"/>
                  <w:sz w:val="22"/>
                  <w:szCs w:val="22"/>
                </w:rPr>
                <w:delText>s</w:delText>
              </w:r>
            </w:del>
            <w:bookmarkEnd w:id="1820"/>
            <w:bookmarkEnd w:id="1821"/>
          </w:p>
        </w:tc>
        <w:tc>
          <w:tcPr>
            <w:tcW w:w="2835" w:type="dxa"/>
            <w:shd w:val="clear" w:color="auto" w:fill="auto"/>
          </w:tcPr>
          <w:p w14:paraId="5A802E6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R41, R49, R57</w:t>
            </w:r>
          </w:p>
        </w:tc>
        <w:tc>
          <w:tcPr>
            <w:tcW w:w="3118" w:type="dxa"/>
            <w:shd w:val="clear" w:color="auto" w:fill="auto"/>
          </w:tcPr>
          <w:p w14:paraId="028013C3" w14:textId="77777777" w:rsidR="00E42319" w:rsidRPr="006A3F04" w:rsidRDefault="00E42319" w:rsidP="006039FF">
            <w:pPr>
              <w:pStyle w:val="Tablelevel1bold"/>
              <w:jc w:val="center"/>
              <w:rPr>
                <w:rFonts w:ascii="Calibri" w:hAnsi="Calibri"/>
                <w:b w:val="0"/>
                <w:sz w:val="22"/>
                <w:szCs w:val="22"/>
              </w:rPr>
            </w:pPr>
          </w:p>
        </w:tc>
      </w:tr>
      <w:tr w:rsidR="00032684" w:rsidRPr="006A3F04" w14:paraId="07D05F85"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ins w:id="1828" w:author="Jillian Carson-Jackson" w:date="2021-01-31T17:04:00Z"/>
        </w:trPr>
        <w:tc>
          <w:tcPr>
            <w:tcW w:w="8897" w:type="dxa"/>
            <w:shd w:val="clear" w:color="auto" w:fill="auto"/>
          </w:tcPr>
          <w:p w14:paraId="478A0E8D" w14:textId="39FFDBB7" w:rsidR="00032684" w:rsidRPr="00342BDE" w:rsidRDefault="00342BDE" w:rsidP="006039FF">
            <w:pPr>
              <w:pStyle w:val="Tablelevel1bold"/>
              <w:rPr>
                <w:ins w:id="1829" w:author="Jillian Carson-Jackson" w:date="2021-01-31T17:04:00Z"/>
                <w:rFonts w:ascii="Calibri" w:hAnsi="Calibri"/>
                <w:b w:val="0"/>
                <w:bCs/>
                <w:i/>
                <w:iCs/>
                <w:sz w:val="22"/>
                <w:szCs w:val="22"/>
              </w:rPr>
            </w:pPr>
            <w:ins w:id="1830" w:author="Jillian Carson-Jackson" w:date="2021-01-31T17:04:00Z">
              <w:r w:rsidRPr="00342BDE">
                <w:rPr>
                  <w:rFonts w:ascii="Calibri" w:hAnsi="Calibri"/>
                  <w:b w:val="0"/>
                  <w:bCs/>
                  <w:i/>
                  <w:iCs/>
                  <w:sz w:val="22"/>
                  <w:szCs w:val="22"/>
                </w:rPr>
                <w:t xml:space="preserve">Describe the operation and limitations of sensors used in VTS. </w:t>
              </w:r>
            </w:ins>
          </w:p>
        </w:tc>
        <w:tc>
          <w:tcPr>
            <w:tcW w:w="2835" w:type="dxa"/>
            <w:shd w:val="clear" w:color="auto" w:fill="auto"/>
          </w:tcPr>
          <w:p w14:paraId="165D1470" w14:textId="77777777" w:rsidR="00032684" w:rsidRPr="006A3F04" w:rsidRDefault="00032684" w:rsidP="006039FF">
            <w:pPr>
              <w:pStyle w:val="Tablelevel1bold"/>
              <w:jc w:val="center"/>
              <w:rPr>
                <w:ins w:id="1831" w:author="Jillian Carson-Jackson" w:date="2021-01-31T17:04:00Z"/>
                <w:rFonts w:ascii="Calibri" w:hAnsi="Calibri"/>
                <w:b w:val="0"/>
                <w:sz w:val="22"/>
                <w:szCs w:val="22"/>
              </w:rPr>
            </w:pPr>
          </w:p>
        </w:tc>
        <w:tc>
          <w:tcPr>
            <w:tcW w:w="3118" w:type="dxa"/>
            <w:shd w:val="clear" w:color="auto" w:fill="auto"/>
          </w:tcPr>
          <w:p w14:paraId="0BE5BEAB" w14:textId="77777777" w:rsidR="00032684" w:rsidRPr="006A3F04" w:rsidRDefault="00032684" w:rsidP="006039FF">
            <w:pPr>
              <w:pStyle w:val="Tablelevel1bold"/>
              <w:jc w:val="center"/>
              <w:rPr>
                <w:ins w:id="1832" w:author="Jillian Carson-Jackson" w:date="2021-01-31T17:04:00Z"/>
                <w:rFonts w:ascii="Calibri" w:hAnsi="Calibri"/>
                <w:b w:val="0"/>
                <w:sz w:val="22"/>
                <w:szCs w:val="22"/>
              </w:rPr>
            </w:pPr>
          </w:p>
        </w:tc>
      </w:tr>
      <w:tr w:rsidR="00E42319" w:rsidRPr="006A3F04" w14:paraId="193FEA90"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6350A357" w14:textId="77777777" w:rsidR="00E42319" w:rsidRPr="006A3F04" w:rsidRDefault="00E42319" w:rsidP="006039FF">
            <w:pPr>
              <w:pStyle w:val="Tablelevel1bold"/>
              <w:rPr>
                <w:rFonts w:ascii="Calibri" w:hAnsi="Calibri"/>
                <w:b w:val="0"/>
                <w:sz w:val="22"/>
                <w:szCs w:val="22"/>
              </w:rPr>
            </w:pPr>
            <w:bookmarkStart w:id="1833" w:name="_Toc446917314"/>
            <w:bookmarkStart w:id="1834" w:name="_Toc111617413"/>
            <w:r w:rsidRPr="006A3F04">
              <w:rPr>
                <w:rFonts w:ascii="Calibri" w:hAnsi="Calibri"/>
                <w:b w:val="0"/>
                <w:sz w:val="22"/>
                <w:szCs w:val="22"/>
              </w:rPr>
              <w:t>Radar</w:t>
            </w:r>
          </w:p>
          <w:p w14:paraId="27973197" w14:textId="37C74C7E" w:rsidR="00E42319" w:rsidRPr="006A3F04" w:rsidDel="00342BDE" w:rsidRDefault="00E42319" w:rsidP="006039FF">
            <w:pPr>
              <w:pStyle w:val="Tablelevel2"/>
              <w:rPr>
                <w:del w:id="1835" w:author="Jillian Carson-Jackson" w:date="2021-01-31T17:04:00Z"/>
                <w:rFonts w:ascii="Calibri" w:hAnsi="Calibri"/>
                <w:sz w:val="22"/>
                <w:szCs w:val="22"/>
              </w:rPr>
            </w:pPr>
            <w:del w:id="1836" w:author="Jillian Carson-Jackson" w:date="2021-01-31T17:04:00Z">
              <w:r w:rsidRPr="006A3F04" w:rsidDel="00342BDE">
                <w:rPr>
                  <w:rFonts w:ascii="Calibri" w:hAnsi="Calibri"/>
                  <w:sz w:val="22"/>
                  <w:szCs w:val="22"/>
                </w:rPr>
                <w:delText>Describe the basics of coastal radar and its applications to VTS</w:delText>
              </w:r>
            </w:del>
          </w:p>
          <w:p w14:paraId="6E56351C" w14:textId="77777777" w:rsidR="00E42319" w:rsidRPr="006A3F04" w:rsidRDefault="00E42319" w:rsidP="00342BDE">
            <w:pPr>
              <w:pStyle w:val="Tablelevel3"/>
              <w:ind w:left="337"/>
              <w:rPr>
                <w:rFonts w:ascii="Calibri" w:hAnsi="Calibri"/>
                <w:sz w:val="22"/>
                <w:szCs w:val="22"/>
              </w:rPr>
            </w:pPr>
            <w:r w:rsidRPr="006A3F04">
              <w:rPr>
                <w:rFonts w:ascii="Calibri" w:hAnsi="Calibri"/>
                <w:sz w:val="22"/>
                <w:szCs w:val="22"/>
              </w:rPr>
              <w:t>Coastal radar concepts</w:t>
            </w:r>
          </w:p>
          <w:p w14:paraId="7C406968" w14:textId="77777777" w:rsidR="00E42319" w:rsidRPr="006A3F04" w:rsidRDefault="00E42319" w:rsidP="00342BDE">
            <w:pPr>
              <w:pStyle w:val="Tablelevel3"/>
              <w:ind w:left="337"/>
              <w:rPr>
                <w:rFonts w:ascii="Calibri" w:hAnsi="Calibri"/>
                <w:sz w:val="22"/>
                <w:szCs w:val="22"/>
                <w:lang w:eastAsia="en-GB"/>
              </w:rPr>
            </w:pPr>
            <w:r w:rsidRPr="006A3F04">
              <w:rPr>
                <w:rFonts w:ascii="Calibri" w:hAnsi="Calibri"/>
                <w:sz w:val="22"/>
                <w:szCs w:val="22"/>
                <w:lang w:eastAsia="en-GB"/>
              </w:rPr>
              <w:t>Application of coastal radar to VTS</w:t>
            </w:r>
          </w:p>
          <w:p w14:paraId="4E18ACE6" w14:textId="77777777" w:rsidR="00E42319" w:rsidRPr="006A3F04" w:rsidRDefault="00E42319" w:rsidP="00342BDE">
            <w:pPr>
              <w:pStyle w:val="Tablelevel3"/>
              <w:ind w:left="337"/>
              <w:rPr>
                <w:rFonts w:ascii="Calibri" w:hAnsi="Calibri"/>
                <w:sz w:val="22"/>
                <w:szCs w:val="22"/>
              </w:rPr>
            </w:pPr>
            <w:r w:rsidRPr="006A3F04">
              <w:rPr>
                <w:rFonts w:ascii="Calibri" w:hAnsi="Calibri"/>
                <w:sz w:val="22"/>
                <w:szCs w:val="22"/>
              </w:rPr>
              <w:t xml:space="preserve">Sensor fusion </w:t>
            </w:r>
          </w:p>
          <w:p w14:paraId="23ADBF9C" w14:textId="77777777" w:rsidR="00E42319" w:rsidRPr="006A3F04" w:rsidRDefault="00E42319" w:rsidP="00342BDE">
            <w:pPr>
              <w:pStyle w:val="Tablelevel3"/>
              <w:ind w:left="337"/>
              <w:rPr>
                <w:rFonts w:ascii="Calibri" w:hAnsi="Calibri"/>
                <w:sz w:val="22"/>
                <w:szCs w:val="22"/>
                <w:lang w:eastAsia="en-GB"/>
              </w:rPr>
            </w:pPr>
            <w:r w:rsidRPr="006A3F04">
              <w:rPr>
                <w:rFonts w:ascii="Calibri" w:hAnsi="Calibri"/>
                <w:sz w:val="22"/>
                <w:szCs w:val="22"/>
                <w:lang w:eastAsia="en-GB"/>
              </w:rPr>
              <w:t>System warnings</w:t>
            </w:r>
          </w:p>
          <w:p w14:paraId="5B9C8528" w14:textId="1A9E29DE" w:rsidR="00E42319" w:rsidRPr="006A3F04" w:rsidRDefault="00E42319" w:rsidP="00342BDE">
            <w:pPr>
              <w:pStyle w:val="Tablelevel2"/>
              <w:ind w:left="0"/>
              <w:rPr>
                <w:rFonts w:ascii="Calibri" w:hAnsi="Calibri"/>
                <w:sz w:val="22"/>
                <w:szCs w:val="22"/>
              </w:rPr>
            </w:pPr>
            <w:del w:id="1837" w:author="Jillian Carson-Jackson" w:date="2021-01-31T17:05:00Z">
              <w:r w:rsidRPr="006A3F04" w:rsidDel="00342BDE">
                <w:rPr>
                  <w:rFonts w:ascii="Calibri" w:hAnsi="Calibri"/>
                  <w:sz w:val="22"/>
                  <w:szCs w:val="22"/>
                </w:rPr>
                <w:delText xml:space="preserve">List the </w:delText>
              </w:r>
            </w:del>
            <w:commentRangeStart w:id="1838"/>
            <w:r w:rsidRPr="006A3F04">
              <w:rPr>
                <w:rFonts w:ascii="Calibri" w:hAnsi="Calibri"/>
                <w:sz w:val="22"/>
                <w:szCs w:val="22"/>
              </w:rPr>
              <w:t>features of generic VTS radar display</w:t>
            </w:r>
          </w:p>
          <w:p w14:paraId="1EAD464C" w14:textId="77777777" w:rsidR="00E42319" w:rsidRPr="006A3F04" w:rsidRDefault="00E42319" w:rsidP="00342BDE">
            <w:pPr>
              <w:pStyle w:val="Tablelevel3"/>
              <w:ind w:left="337"/>
              <w:rPr>
                <w:rFonts w:ascii="Calibri" w:hAnsi="Calibri"/>
                <w:sz w:val="22"/>
                <w:szCs w:val="22"/>
              </w:rPr>
            </w:pPr>
            <w:r w:rsidRPr="006A3F04">
              <w:rPr>
                <w:rFonts w:ascii="Calibri" w:hAnsi="Calibri"/>
                <w:sz w:val="22"/>
                <w:szCs w:val="22"/>
              </w:rPr>
              <w:t>Detection, acquisition and tracking</w:t>
            </w:r>
          </w:p>
          <w:p w14:paraId="786E8143" w14:textId="77777777" w:rsidR="00E42319" w:rsidRPr="006A3F04" w:rsidRDefault="00E42319" w:rsidP="00342BDE">
            <w:pPr>
              <w:pStyle w:val="Tablelevel3"/>
              <w:ind w:left="337"/>
              <w:rPr>
                <w:rFonts w:ascii="Calibri" w:hAnsi="Calibri"/>
                <w:sz w:val="22"/>
                <w:szCs w:val="22"/>
                <w:lang w:eastAsia="en-GB"/>
              </w:rPr>
            </w:pPr>
            <w:r w:rsidRPr="006A3F04">
              <w:rPr>
                <w:rFonts w:ascii="Calibri" w:hAnsi="Calibri"/>
                <w:sz w:val="22"/>
                <w:szCs w:val="22"/>
              </w:rPr>
              <w:t>VTS traffic image warnings</w:t>
            </w:r>
            <w:bookmarkEnd w:id="1833"/>
            <w:bookmarkEnd w:id="1834"/>
            <w:commentRangeEnd w:id="1838"/>
            <w:r w:rsidR="00342BDE">
              <w:rPr>
                <w:rStyle w:val="CommentReference"/>
                <w:rFonts w:asciiTheme="minorHAnsi" w:eastAsiaTheme="minorHAnsi" w:hAnsiTheme="minorHAnsi"/>
                <w:lang w:eastAsia="en-GB"/>
              </w:rPr>
              <w:commentReference w:id="1838"/>
            </w:r>
          </w:p>
        </w:tc>
        <w:tc>
          <w:tcPr>
            <w:tcW w:w="2835" w:type="dxa"/>
            <w:shd w:val="clear" w:color="auto" w:fill="auto"/>
          </w:tcPr>
          <w:p w14:paraId="4261D543"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E3F30CC" w14:textId="77777777" w:rsidR="00E42319" w:rsidRPr="006A3F04" w:rsidRDefault="00E42319" w:rsidP="006039FF">
            <w:pPr>
              <w:pStyle w:val="Tablelevel1bold"/>
              <w:jc w:val="center"/>
              <w:rPr>
                <w:rFonts w:ascii="Calibri" w:hAnsi="Calibri"/>
                <w:b w:val="0"/>
                <w:sz w:val="22"/>
                <w:szCs w:val="22"/>
              </w:rPr>
            </w:pPr>
          </w:p>
        </w:tc>
      </w:tr>
      <w:tr w:rsidR="00E42319" w:rsidRPr="006A3F04" w14:paraId="2FD25119"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441651BB" w14:textId="39D33333" w:rsidR="00E42319" w:rsidRPr="006A3F04" w:rsidDel="0046500C" w:rsidRDefault="00E42319" w:rsidP="006039FF">
            <w:pPr>
              <w:pStyle w:val="Tablelevel1bold"/>
              <w:rPr>
                <w:del w:id="1839" w:author="Jillian Carson-Jackson" w:date="2021-01-31T17:19:00Z"/>
                <w:rFonts w:ascii="Calibri" w:hAnsi="Calibri"/>
                <w:b w:val="0"/>
                <w:sz w:val="22"/>
                <w:szCs w:val="22"/>
              </w:rPr>
            </w:pPr>
            <w:bookmarkStart w:id="1840" w:name="_Toc446917315"/>
            <w:bookmarkStart w:id="1841" w:name="_Toc111617414"/>
            <w:del w:id="1842" w:author="Jillian Carson-Jackson" w:date="2021-01-31T17:19:00Z">
              <w:r w:rsidRPr="006A3F04" w:rsidDel="0046500C">
                <w:rPr>
                  <w:rFonts w:ascii="Calibri" w:hAnsi="Calibri"/>
                  <w:b w:val="0"/>
                  <w:sz w:val="22"/>
                  <w:szCs w:val="22"/>
                </w:rPr>
                <w:delText>Describe the function and different types of audio equipment</w:delText>
              </w:r>
              <w:bookmarkEnd w:id="1840"/>
              <w:bookmarkEnd w:id="1841"/>
            </w:del>
          </w:p>
          <w:p w14:paraId="274A4E59" w14:textId="5C3F1E61" w:rsidR="00E42319" w:rsidRPr="006A3F04" w:rsidDel="0046500C" w:rsidRDefault="00E42319" w:rsidP="006039FF">
            <w:pPr>
              <w:pStyle w:val="Tablelevel2"/>
              <w:rPr>
                <w:del w:id="1843" w:author="Jillian Carson-Jackson" w:date="2021-01-31T17:19:00Z"/>
                <w:rFonts w:ascii="Calibri" w:hAnsi="Calibri"/>
                <w:sz w:val="22"/>
                <w:szCs w:val="22"/>
              </w:rPr>
            </w:pPr>
            <w:del w:id="1844" w:author="Jillian Carson-Jackson" w:date="2021-01-31T17:19:00Z">
              <w:r w:rsidRPr="006A3F04" w:rsidDel="0046500C">
                <w:rPr>
                  <w:rFonts w:ascii="Calibri" w:hAnsi="Calibri"/>
                  <w:sz w:val="22"/>
                  <w:szCs w:val="22"/>
                </w:rPr>
                <w:delText>VHF radio</w:delText>
              </w:r>
            </w:del>
          </w:p>
          <w:p w14:paraId="68AC76E2" w14:textId="7C7D6074" w:rsidR="00E42319" w:rsidRPr="006A3F04" w:rsidRDefault="00E42319" w:rsidP="006039FF">
            <w:pPr>
              <w:pStyle w:val="Tablelevel2"/>
              <w:rPr>
                <w:rFonts w:ascii="Calibri" w:hAnsi="Calibri"/>
                <w:sz w:val="22"/>
                <w:szCs w:val="22"/>
              </w:rPr>
            </w:pPr>
            <w:del w:id="1845" w:author="Jillian Carson-Jackson" w:date="2021-01-31T17:19:00Z">
              <w:r w:rsidRPr="006A3F04" w:rsidDel="0046500C">
                <w:rPr>
                  <w:rFonts w:ascii="Calibri" w:hAnsi="Calibri"/>
                  <w:sz w:val="22"/>
                  <w:szCs w:val="22"/>
                </w:rPr>
                <w:delText>Telephone system</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59B20A"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B0FFFB9" w14:textId="77777777" w:rsidR="00E42319" w:rsidRPr="006A3F04" w:rsidRDefault="00E42319" w:rsidP="006039FF">
            <w:pPr>
              <w:pStyle w:val="Tablelevel1bold"/>
              <w:jc w:val="center"/>
              <w:rPr>
                <w:rFonts w:ascii="Calibri" w:hAnsi="Calibri"/>
                <w:b w:val="0"/>
                <w:sz w:val="22"/>
                <w:szCs w:val="22"/>
              </w:rPr>
            </w:pPr>
          </w:p>
        </w:tc>
      </w:tr>
      <w:tr w:rsidR="0046500C" w:rsidRPr="008A0F75" w14:paraId="5ED241DC" w14:textId="77777777" w:rsidTr="0046500C">
        <w:trPr>
          <w:cantSplit/>
          <w:jc w:val="center"/>
          <w:ins w:id="1846" w:author="Jillian Carson-Jackson" w:date="2021-01-31T17:20:00Z"/>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24C30BA" w14:textId="60A9C89D" w:rsidR="00CF346A" w:rsidRDefault="00CF346A" w:rsidP="00CD5C9F">
            <w:pPr>
              <w:pStyle w:val="Tablelevel1bold"/>
              <w:rPr>
                <w:ins w:id="1847" w:author="Jillian Carson-Jackson" w:date="2021-01-31T17:24:00Z"/>
                <w:rFonts w:ascii="Calibri" w:hAnsi="Calibri"/>
                <w:b w:val="0"/>
                <w:sz w:val="22"/>
                <w:szCs w:val="22"/>
              </w:rPr>
            </w:pPr>
            <w:commentRangeStart w:id="1848"/>
            <w:ins w:id="1849" w:author="Jillian Carson-Jackson" w:date="2021-01-31T17:24:00Z">
              <w:r>
                <w:rPr>
                  <w:rFonts w:ascii="Calibri" w:hAnsi="Calibri"/>
                  <w:b w:val="0"/>
                  <w:sz w:val="22"/>
                  <w:szCs w:val="22"/>
                </w:rPr>
                <w:t xml:space="preserve">VHF Radio </w:t>
              </w:r>
              <w:commentRangeEnd w:id="1848"/>
              <w:r w:rsidR="00692EE0">
                <w:rPr>
                  <w:rStyle w:val="CommentReference"/>
                  <w:rFonts w:asciiTheme="minorHAnsi" w:eastAsiaTheme="minorHAnsi" w:hAnsiTheme="minorHAnsi"/>
                  <w:b w:val="0"/>
                </w:rPr>
                <w:commentReference w:id="1848"/>
              </w:r>
            </w:ins>
          </w:p>
          <w:p w14:paraId="16736D79" w14:textId="0762BF29" w:rsidR="0046500C" w:rsidRDefault="0046500C" w:rsidP="00CF346A">
            <w:pPr>
              <w:pStyle w:val="Tablelevel1bold"/>
              <w:ind w:left="247"/>
              <w:rPr>
                <w:ins w:id="1850" w:author="Jillian Carson-Jackson" w:date="2021-01-31T17:21:00Z"/>
                <w:rFonts w:ascii="Calibri" w:hAnsi="Calibri"/>
                <w:b w:val="0"/>
                <w:sz w:val="22"/>
                <w:szCs w:val="22"/>
              </w:rPr>
            </w:pPr>
            <w:ins w:id="1851" w:author="Jillian Carson-Jackson" w:date="2021-01-31T17:20:00Z">
              <w:r w:rsidRPr="008A0F75">
                <w:rPr>
                  <w:rFonts w:ascii="Calibri" w:hAnsi="Calibri"/>
                  <w:b w:val="0"/>
                  <w:sz w:val="22"/>
                  <w:szCs w:val="22"/>
                </w:rPr>
                <w:t>Frequencies in the international VHF maritime mobile band</w:t>
              </w:r>
            </w:ins>
          </w:p>
          <w:p w14:paraId="5D5622D4" w14:textId="6CB6B06F" w:rsidR="0046500C" w:rsidRDefault="0046500C" w:rsidP="00CF346A">
            <w:pPr>
              <w:pStyle w:val="Tablelevel1bold"/>
              <w:ind w:left="247"/>
              <w:rPr>
                <w:ins w:id="1852" w:author="Jillian Carson-Jackson" w:date="2021-01-31T17:22:00Z"/>
                <w:rFonts w:ascii="Calibri" w:hAnsi="Calibri"/>
                <w:b w:val="0"/>
                <w:sz w:val="22"/>
                <w:szCs w:val="22"/>
              </w:rPr>
            </w:pPr>
            <w:ins w:id="1853" w:author="Jillian Carson-Jackson" w:date="2021-01-31T17:22:00Z">
              <w:r w:rsidRPr="0046500C">
                <w:rPr>
                  <w:rFonts w:ascii="Calibri" w:hAnsi="Calibri"/>
                  <w:b w:val="0"/>
                  <w:sz w:val="22"/>
                  <w:szCs w:val="22"/>
                </w:rPr>
                <w:t>Restrictions on the use of Radio Regulations (RR) Appendix S18 frequencies</w:t>
              </w:r>
            </w:ins>
          </w:p>
          <w:p w14:paraId="379B9048" w14:textId="60474579" w:rsidR="0055336C" w:rsidRPr="008A0F75" w:rsidRDefault="0055336C" w:rsidP="00CF346A">
            <w:pPr>
              <w:pStyle w:val="Tablelevel1bold"/>
              <w:ind w:left="247"/>
              <w:rPr>
                <w:ins w:id="1854" w:author="Jillian Carson-Jackson" w:date="2021-01-31T17:20:00Z"/>
                <w:rFonts w:ascii="Calibri" w:hAnsi="Calibri"/>
                <w:b w:val="0"/>
                <w:sz w:val="22"/>
                <w:szCs w:val="22"/>
              </w:rPr>
            </w:pPr>
            <w:ins w:id="1855" w:author="Jillian Carson-Jackson" w:date="2021-01-31T17:22:00Z">
              <w:r>
                <w:rPr>
                  <w:rFonts w:ascii="Calibri" w:hAnsi="Calibri"/>
                  <w:b w:val="0"/>
                  <w:sz w:val="22"/>
                  <w:szCs w:val="22"/>
                </w:rPr>
                <w:t xml:space="preserve">VHF </w:t>
              </w:r>
            </w:ins>
            <w:ins w:id="1856" w:author="Jillian Carson-Jackson" w:date="2021-01-31T17:23:00Z">
              <w:r>
                <w:rPr>
                  <w:rFonts w:ascii="Calibri" w:hAnsi="Calibri"/>
                  <w:b w:val="0"/>
                  <w:sz w:val="22"/>
                  <w:szCs w:val="22"/>
                </w:rPr>
                <w:t>benefits/limitations (including interference and range)</w:t>
              </w:r>
            </w:ins>
          </w:p>
          <w:p w14:paraId="1A1462DE" w14:textId="77777777" w:rsidR="0046500C" w:rsidRDefault="0046500C" w:rsidP="00CF346A">
            <w:pPr>
              <w:pStyle w:val="Tablelevel1bold"/>
              <w:ind w:left="247"/>
              <w:rPr>
                <w:ins w:id="1857" w:author="Jillian Carson-Jackson" w:date="2021-01-31T17:22:00Z"/>
                <w:rFonts w:ascii="Calibri" w:hAnsi="Calibri"/>
                <w:b w:val="0"/>
                <w:sz w:val="22"/>
                <w:szCs w:val="22"/>
              </w:rPr>
            </w:pPr>
            <w:ins w:id="1858" w:author="Jillian Carson-Jackson" w:date="2021-01-31T17:22:00Z">
              <w:r w:rsidRPr="00E5002E">
                <w:rPr>
                  <w:rFonts w:ascii="Calibri" w:hAnsi="Calibri"/>
                  <w:b w:val="0"/>
                  <w:sz w:val="22"/>
                  <w:szCs w:val="22"/>
                </w:rPr>
                <w:t>Operation of radio equipment</w:t>
              </w:r>
              <w:r>
                <w:rPr>
                  <w:rFonts w:ascii="Calibri" w:hAnsi="Calibri"/>
                  <w:b w:val="0"/>
                  <w:sz w:val="22"/>
                  <w:szCs w:val="22"/>
                </w:rPr>
                <w:t xml:space="preserve"> </w:t>
              </w:r>
            </w:ins>
          </w:p>
          <w:p w14:paraId="653B8A01" w14:textId="6F292F9C" w:rsidR="0046500C" w:rsidRPr="0046500C" w:rsidRDefault="0046500C" w:rsidP="00CF346A">
            <w:pPr>
              <w:pStyle w:val="Tablelevel1bold"/>
              <w:ind w:left="247"/>
              <w:rPr>
                <w:ins w:id="1859" w:author="Jillian Carson-Jackson" w:date="2021-01-31T17:20:00Z"/>
                <w:rFonts w:ascii="Calibri" w:hAnsi="Calibri"/>
                <w:b w:val="0"/>
                <w:sz w:val="22"/>
                <w:szCs w:val="22"/>
              </w:rPr>
            </w:pPr>
            <w:ins w:id="1860" w:author="Jillian Carson-Jackson" w:date="2021-01-31T17:20:00Z">
              <w:r>
                <w:rPr>
                  <w:rFonts w:ascii="Calibri" w:hAnsi="Calibri"/>
                  <w:b w:val="0"/>
                  <w:sz w:val="22"/>
                  <w:szCs w:val="22"/>
                </w:rPr>
                <w:t xml:space="preserve">Simplex/Duplex </w:t>
              </w:r>
            </w:ins>
          </w:p>
          <w:p w14:paraId="23DDB81D" w14:textId="77777777" w:rsidR="0046500C" w:rsidRPr="0046500C" w:rsidRDefault="0046500C" w:rsidP="00CF346A">
            <w:pPr>
              <w:pStyle w:val="Tablelevel1bold"/>
              <w:ind w:left="247"/>
              <w:rPr>
                <w:ins w:id="1861" w:author="Jillian Carson-Jackson" w:date="2021-01-31T17:20:00Z"/>
                <w:rFonts w:ascii="Calibri" w:hAnsi="Calibri"/>
                <w:b w:val="0"/>
                <w:sz w:val="22"/>
                <w:szCs w:val="22"/>
              </w:rPr>
            </w:pPr>
            <w:ins w:id="1862" w:author="Jillian Carson-Jackson" w:date="2021-01-31T17:20:00Z">
              <w:r w:rsidRPr="0046500C">
                <w:rPr>
                  <w:rFonts w:ascii="Calibri" w:hAnsi="Calibri"/>
                  <w:b w:val="0"/>
                  <w:sz w:val="22"/>
                  <w:szCs w:val="22"/>
                </w:rPr>
                <w:t>Port operation and ship movement frequencies</w:t>
              </w:r>
            </w:ins>
          </w:p>
          <w:p w14:paraId="0BECE357" w14:textId="77777777" w:rsidR="0046500C" w:rsidRPr="0046500C" w:rsidRDefault="0046500C" w:rsidP="00CF346A">
            <w:pPr>
              <w:pStyle w:val="Tablelevel1bold"/>
              <w:ind w:left="247"/>
              <w:rPr>
                <w:ins w:id="1863" w:author="Jillian Carson-Jackson" w:date="2021-01-31T17:20:00Z"/>
                <w:rFonts w:ascii="Calibri" w:hAnsi="Calibri"/>
                <w:b w:val="0"/>
                <w:sz w:val="22"/>
                <w:szCs w:val="22"/>
              </w:rPr>
            </w:pPr>
            <w:ins w:id="1864" w:author="Jillian Carson-Jackson" w:date="2021-01-31T17:20:00Z">
              <w:r w:rsidRPr="0046500C">
                <w:rPr>
                  <w:rFonts w:ascii="Calibri" w:hAnsi="Calibri"/>
                  <w:b w:val="0"/>
                  <w:sz w:val="22"/>
                  <w:szCs w:val="22"/>
                </w:rPr>
                <w:t>Distress, safety and calling frequencies</w:t>
              </w:r>
            </w:ins>
          </w:p>
          <w:p w14:paraId="63ED1136" w14:textId="77777777" w:rsidR="0046500C" w:rsidRPr="0046500C" w:rsidRDefault="0046500C" w:rsidP="00CF346A">
            <w:pPr>
              <w:pStyle w:val="Tablelevel1bold"/>
              <w:ind w:left="247"/>
              <w:rPr>
                <w:ins w:id="1865" w:author="Jillian Carson-Jackson" w:date="2021-01-31T17:20:00Z"/>
                <w:rFonts w:ascii="Calibri" w:hAnsi="Calibri"/>
                <w:b w:val="0"/>
                <w:sz w:val="22"/>
                <w:szCs w:val="22"/>
              </w:rPr>
            </w:pPr>
            <w:ins w:id="1866" w:author="Jillian Carson-Jackson" w:date="2021-01-31T17:20:00Z">
              <w:r w:rsidRPr="0046500C">
                <w:rPr>
                  <w:rFonts w:ascii="Calibri" w:hAnsi="Calibri"/>
                  <w:b w:val="0"/>
                  <w:sz w:val="22"/>
                  <w:szCs w:val="22"/>
                </w:rPr>
                <w:t>DSC</w:t>
              </w:r>
            </w:ins>
          </w:p>
          <w:p w14:paraId="108EE5A1" w14:textId="5AD82B45" w:rsidR="0046500C" w:rsidRPr="0046500C" w:rsidRDefault="0046500C" w:rsidP="0046500C">
            <w:pPr>
              <w:pStyle w:val="Tablelevel1bold"/>
              <w:rPr>
                <w:ins w:id="1867" w:author="Jillian Carson-Jackson" w:date="2021-01-31T17:20:00Z"/>
                <w:rFonts w:ascii="Calibri" w:hAnsi="Calibri"/>
                <w:b w:val="0"/>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50BFB26" w14:textId="77777777" w:rsidR="0046500C" w:rsidRPr="0046500C" w:rsidRDefault="0046500C" w:rsidP="0046500C">
            <w:pPr>
              <w:pStyle w:val="Tablelevel1bold"/>
              <w:rPr>
                <w:ins w:id="1868" w:author="Jillian Carson-Jackson" w:date="2021-01-31T17:20:00Z"/>
                <w:rFonts w:ascii="Calibri" w:hAnsi="Calibri"/>
                <w:b w:val="0"/>
                <w:sz w:val="22"/>
                <w:szCs w:val="22"/>
              </w:rPr>
            </w:pPr>
            <w:ins w:id="1869" w:author="Jillian Carson-Jackson" w:date="2021-01-31T17:20:00Z">
              <w:r w:rsidRPr="0046500C">
                <w:rPr>
                  <w:rFonts w:ascii="Calibri" w:hAnsi="Calibri"/>
                  <w:b w:val="0"/>
                  <w:sz w:val="22"/>
                  <w:szCs w:val="22"/>
                </w:rPr>
                <w:t>R10, Appendix S18</w:t>
              </w:r>
            </w:ins>
          </w:p>
          <w:p w14:paraId="47AEBA58" w14:textId="77777777" w:rsidR="0046500C" w:rsidRPr="0046500C" w:rsidRDefault="0046500C" w:rsidP="0046500C">
            <w:pPr>
              <w:pStyle w:val="Tablelevel1bold"/>
              <w:rPr>
                <w:ins w:id="1870" w:author="Jillian Carson-Jackson" w:date="2021-01-31T17:20: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52F9E22" w14:textId="77777777" w:rsidR="0046500C" w:rsidRPr="0046500C" w:rsidRDefault="0046500C" w:rsidP="0046500C">
            <w:pPr>
              <w:pStyle w:val="Tablelevel1bold"/>
              <w:rPr>
                <w:ins w:id="1871" w:author="Jillian Carson-Jackson" w:date="2021-01-31T17:20:00Z"/>
                <w:rFonts w:ascii="Calibri" w:hAnsi="Calibri"/>
                <w:b w:val="0"/>
                <w:sz w:val="22"/>
                <w:szCs w:val="22"/>
              </w:rPr>
            </w:pPr>
          </w:p>
        </w:tc>
      </w:tr>
      <w:tr w:rsidR="00364950" w:rsidRPr="006A3F04" w14:paraId="6F28BF87" w14:textId="77777777" w:rsidTr="00A30E7D">
        <w:trPr>
          <w:cantSplit/>
          <w:jc w:val="center"/>
          <w:ins w:id="1872" w:author="Jillian Carson-Jackson" w:date="2021-01-31T17:12:00Z"/>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C6617C8" w14:textId="77777777" w:rsidR="00364950" w:rsidRDefault="00364950" w:rsidP="006039FF">
            <w:pPr>
              <w:pStyle w:val="Tablelevel1bold"/>
              <w:rPr>
                <w:ins w:id="1873" w:author="Jillian Carson-Jackson" w:date="2021-01-31T17:12:00Z"/>
                <w:rFonts w:ascii="Calibri" w:hAnsi="Calibri"/>
                <w:b w:val="0"/>
                <w:sz w:val="22"/>
                <w:szCs w:val="22"/>
              </w:rPr>
            </w:pPr>
            <w:ins w:id="1874" w:author="Jillian Carson-Jackson" w:date="2021-01-31T17:12:00Z">
              <w:r>
                <w:rPr>
                  <w:rFonts w:ascii="Calibri" w:hAnsi="Calibri"/>
                  <w:b w:val="0"/>
                  <w:sz w:val="22"/>
                  <w:szCs w:val="22"/>
                </w:rPr>
                <w:t xml:space="preserve">Automatic Identification System (AIS) </w:t>
              </w:r>
            </w:ins>
          </w:p>
          <w:p w14:paraId="133F2F72" w14:textId="77777777" w:rsidR="0046500C" w:rsidRPr="0046500C" w:rsidRDefault="0046500C" w:rsidP="0046500C">
            <w:pPr>
              <w:pStyle w:val="Tablelevel1bold"/>
              <w:ind w:left="247"/>
              <w:rPr>
                <w:ins w:id="1875" w:author="Jillian Carson-Jackson" w:date="2021-01-31T17:21:00Z"/>
                <w:rFonts w:ascii="Calibri" w:hAnsi="Calibri"/>
                <w:b w:val="0"/>
                <w:sz w:val="22"/>
                <w:szCs w:val="22"/>
              </w:rPr>
            </w:pPr>
            <w:ins w:id="1876" w:author="Jillian Carson-Jackson" w:date="2021-01-31T17:21:00Z">
              <w:r w:rsidRPr="0046500C">
                <w:rPr>
                  <w:rFonts w:ascii="Calibri" w:hAnsi="Calibri"/>
                  <w:b w:val="0"/>
                  <w:sz w:val="22"/>
                  <w:szCs w:val="22"/>
                </w:rPr>
                <w:t>Introduction to AIS</w:t>
              </w:r>
            </w:ins>
          </w:p>
          <w:p w14:paraId="0265F85F" w14:textId="77777777" w:rsidR="00364950" w:rsidRPr="00E6723E" w:rsidRDefault="00E6723E" w:rsidP="00E6723E">
            <w:pPr>
              <w:pStyle w:val="Tablelevel1bold"/>
              <w:ind w:left="247"/>
              <w:rPr>
                <w:ins w:id="1877" w:author="Jillian Carson-Jackson" w:date="2021-01-31T17:13:00Z"/>
                <w:rFonts w:ascii="Calibri" w:hAnsi="Calibri"/>
                <w:b w:val="0"/>
                <w:bCs/>
                <w:sz w:val="22"/>
                <w:szCs w:val="22"/>
              </w:rPr>
            </w:pPr>
            <w:ins w:id="1878" w:author="Jillian Carson-Jackson" w:date="2021-01-31T17:13:00Z">
              <w:r w:rsidRPr="00E6723E">
                <w:rPr>
                  <w:rFonts w:ascii="Calibri" w:hAnsi="Calibri"/>
                  <w:b w:val="0"/>
                  <w:bCs/>
                  <w:sz w:val="22"/>
                  <w:szCs w:val="22"/>
                </w:rPr>
                <w:t>Modes of operation of AIS</w:t>
              </w:r>
            </w:ins>
          </w:p>
          <w:p w14:paraId="58A68599" w14:textId="77777777" w:rsidR="0046500C" w:rsidRDefault="0046500C" w:rsidP="00E6723E">
            <w:pPr>
              <w:pStyle w:val="Tablelevel1bold"/>
              <w:ind w:left="247"/>
              <w:rPr>
                <w:ins w:id="1879" w:author="Jillian Carson-Jackson" w:date="2021-01-31T17:21:00Z"/>
                <w:rFonts w:ascii="Calibri" w:hAnsi="Calibri"/>
                <w:b w:val="0"/>
                <w:bCs/>
                <w:sz w:val="22"/>
                <w:szCs w:val="22"/>
              </w:rPr>
            </w:pPr>
            <w:ins w:id="1880" w:author="Jillian Carson-Jackson" w:date="2021-01-31T17:21:00Z">
              <w:r w:rsidRPr="0046500C">
                <w:rPr>
                  <w:rFonts w:ascii="Calibri" w:hAnsi="Calibri"/>
                  <w:b w:val="0"/>
                  <w:sz w:val="22"/>
                  <w:szCs w:val="22"/>
                </w:rPr>
                <w:t>Application of AIS to VTS</w:t>
              </w:r>
              <w:r w:rsidRPr="00E6723E">
                <w:rPr>
                  <w:rFonts w:ascii="Calibri" w:hAnsi="Calibri"/>
                  <w:b w:val="0"/>
                  <w:bCs/>
                  <w:sz w:val="22"/>
                  <w:szCs w:val="22"/>
                </w:rPr>
                <w:t xml:space="preserve"> </w:t>
              </w:r>
            </w:ins>
          </w:p>
          <w:p w14:paraId="5DC9B367" w14:textId="33B2424E" w:rsidR="00E6723E" w:rsidRDefault="00E6723E" w:rsidP="00E6723E">
            <w:pPr>
              <w:pStyle w:val="Tablelevel1bold"/>
              <w:ind w:left="247"/>
              <w:rPr>
                <w:ins w:id="1881" w:author="Jillian Carson-Jackson" w:date="2021-01-31T17:21:00Z"/>
                <w:rFonts w:ascii="Calibri" w:hAnsi="Calibri"/>
                <w:b w:val="0"/>
                <w:bCs/>
                <w:sz w:val="22"/>
                <w:szCs w:val="22"/>
              </w:rPr>
            </w:pPr>
            <w:ins w:id="1882" w:author="Jillian Carson-Jackson" w:date="2021-01-31T17:13:00Z">
              <w:r w:rsidRPr="00E6723E">
                <w:rPr>
                  <w:rFonts w:ascii="Calibri" w:hAnsi="Calibri"/>
                  <w:b w:val="0"/>
                  <w:bCs/>
                  <w:sz w:val="22"/>
                  <w:szCs w:val="22"/>
                </w:rPr>
                <w:t>Benefits / limitations</w:t>
              </w:r>
            </w:ins>
          </w:p>
          <w:p w14:paraId="16B13ADD" w14:textId="07CAD7F1" w:rsidR="0046500C" w:rsidRPr="006A3F04" w:rsidRDefault="0046500C" w:rsidP="0046500C">
            <w:pPr>
              <w:pStyle w:val="Tablelevel1bold"/>
              <w:ind w:left="247"/>
              <w:rPr>
                <w:ins w:id="1883" w:author="Jillian Carson-Jackson" w:date="2021-01-31T17:12:00Z"/>
                <w:rFonts w:ascii="Calibri" w:hAnsi="Calibri"/>
                <w:b w:val="0"/>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82BE82F" w14:textId="77777777" w:rsidR="00364950" w:rsidRPr="006A3F04" w:rsidRDefault="00364950" w:rsidP="006039FF">
            <w:pPr>
              <w:pStyle w:val="Tablelevel1bold"/>
              <w:jc w:val="center"/>
              <w:rPr>
                <w:ins w:id="1884" w:author="Jillian Carson-Jackson" w:date="2021-01-31T17:12: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77719E2" w14:textId="77777777" w:rsidR="00364950" w:rsidRPr="006A3F04" w:rsidRDefault="00364950" w:rsidP="006039FF">
            <w:pPr>
              <w:pStyle w:val="Tablelevel1bold"/>
              <w:jc w:val="center"/>
              <w:rPr>
                <w:ins w:id="1885" w:author="Jillian Carson-Jackson" w:date="2021-01-31T17:12:00Z"/>
                <w:rFonts w:ascii="Calibri" w:hAnsi="Calibri"/>
                <w:b w:val="0"/>
                <w:sz w:val="22"/>
                <w:szCs w:val="22"/>
              </w:rPr>
            </w:pPr>
          </w:p>
        </w:tc>
      </w:tr>
      <w:tr w:rsidR="00E42319" w:rsidRPr="006A3F04" w14:paraId="6FFA0980"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327DED59" w14:textId="6BD81317" w:rsidR="00E42319" w:rsidRPr="006A3F04" w:rsidRDefault="00E42319" w:rsidP="006039FF">
            <w:pPr>
              <w:pStyle w:val="Tablelevel1bold"/>
              <w:rPr>
                <w:rFonts w:ascii="Calibri" w:hAnsi="Calibri"/>
                <w:b w:val="0"/>
                <w:sz w:val="22"/>
                <w:szCs w:val="22"/>
              </w:rPr>
            </w:pPr>
            <w:bookmarkStart w:id="1886" w:name="_Toc446917316"/>
            <w:bookmarkStart w:id="1887" w:name="_Toc111617415"/>
            <w:del w:id="1888" w:author="Jillian Carson-Jackson" w:date="2021-01-31T17:06:00Z">
              <w:r w:rsidRPr="006A3F04" w:rsidDel="00342BDE">
                <w:rPr>
                  <w:rFonts w:ascii="Calibri" w:hAnsi="Calibri"/>
                  <w:b w:val="0"/>
                  <w:sz w:val="22"/>
                  <w:szCs w:val="22"/>
                </w:rPr>
                <w:delText>Describe the function and different types of video equipment</w:delText>
              </w:r>
            </w:del>
            <w:bookmarkEnd w:id="1886"/>
            <w:bookmarkEnd w:id="1887"/>
            <w:ins w:id="1889" w:author="Jillian Carson-Jackson" w:date="2021-01-31T17:06:00Z">
              <w:r w:rsidR="00342BDE">
                <w:rPr>
                  <w:rFonts w:ascii="Calibri" w:hAnsi="Calibri"/>
                  <w:b w:val="0"/>
                  <w:sz w:val="22"/>
                  <w:szCs w:val="22"/>
                </w:rPr>
                <w:t>CCTV</w:t>
              </w:r>
            </w:ins>
          </w:p>
          <w:p w14:paraId="24072AD4" w14:textId="77777777" w:rsidR="00E42319" w:rsidRPr="006A3F04" w:rsidRDefault="00E42319" w:rsidP="006039FF">
            <w:pPr>
              <w:pStyle w:val="Tablelevel2"/>
              <w:tabs>
                <w:tab w:val="center" w:pos="4482"/>
              </w:tabs>
              <w:rPr>
                <w:rFonts w:ascii="Calibri" w:hAnsi="Calibri"/>
                <w:sz w:val="22"/>
                <w:szCs w:val="22"/>
              </w:rPr>
            </w:pPr>
            <w:r w:rsidRPr="006A3F04">
              <w:rPr>
                <w:rFonts w:ascii="Calibri" w:hAnsi="Calibri"/>
                <w:sz w:val="22"/>
                <w:szCs w:val="22"/>
              </w:rPr>
              <w:t>Close circuit (CCTV)</w:t>
            </w:r>
          </w:p>
          <w:p w14:paraId="4202C30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Low light (LLTV)</w:t>
            </w:r>
          </w:p>
          <w:p w14:paraId="7F00F6B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Infra-red</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3052756"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7C30740" w14:textId="77777777" w:rsidR="00E42319" w:rsidRPr="006A3F04" w:rsidRDefault="00E42319" w:rsidP="006039FF">
            <w:pPr>
              <w:pStyle w:val="Tablelevel1bold"/>
              <w:jc w:val="center"/>
              <w:rPr>
                <w:rFonts w:ascii="Calibri" w:hAnsi="Calibri"/>
                <w:b w:val="0"/>
                <w:sz w:val="22"/>
                <w:szCs w:val="22"/>
              </w:rPr>
            </w:pPr>
          </w:p>
        </w:tc>
      </w:tr>
      <w:tr w:rsidR="00E42319" w:rsidRPr="006A3F04" w14:paraId="3B5034CD"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64B58E0" w14:textId="20345782" w:rsidR="00E42319" w:rsidRPr="006A3F04" w:rsidRDefault="00E42319" w:rsidP="006039FF">
            <w:pPr>
              <w:pStyle w:val="Tablelevel1bold"/>
              <w:rPr>
                <w:rFonts w:ascii="Calibri" w:hAnsi="Calibri"/>
                <w:b w:val="0"/>
                <w:sz w:val="22"/>
                <w:szCs w:val="22"/>
              </w:rPr>
            </w:pPr>
            <w:bookmarkStart w:id="1890" w:name="_Toc446917317"/>
            <w:bookmarkStart w:id="1891" w:name="_Toc111617416"/>
            <w:commentRangeStart w:id="1892"/>
            <w:del w:id="1893" w:author="Jillian Carson-Jackson" w:date="2021-01-31T17:25:00Z">
              <w:r w:rsidRPr="006A3F04" w:rsidDel="006676BA">
                <w:rPr>
                  <w:rFonts w:ascii="Calibri" w:hAnsi="Calibri"/>
                  <w:b w:val="0"/>
                  <w:sz w:val="22"/>
                  <w:szCs w:val="22"/>
                </w:rPr>
                <w:delText xml:space="preserve">Describe the function of and different types </w:delText>
              </w:r>
            </w:del>
            <w:r w:rsidRPr="006A3F04">
              <w:rPr>
                <w:rFonts w:ascii="Calibri" w:hAnsi="Calibri"/>
                <w:b w:val="0"/>
                <w:sz w:val="22"/>
                <w:szCs w:val="22"/>
              </w:rPr>
              <w:t>recording/replay equipment</w:t>
            </w:r>
            <w:bookmarkEnd w:id="1890"/>
            <w:bookmarkEnd w:id="1891"/>
          </w:p>
          <w:p w14:paraId="739D806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Audio recording</w:t>
            </w:r>
          </w:p>
          <w:p w14:paraId="7C55143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Video recording</w:t>
            </w:r>
          </w:p>
          <w:p w14:paraId="66F55F6A"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Data recording</w:t>
            </w:r>
          </w:p>
          <w:p w14:paraId="6E5A52D3" w14:textId="77777777" w:rsidR="00E42319" w:rsidRPr="006A3F04" w:rsidRDefault="00E42319" w:rsidP="006039FF">
            <w:pPr>
              <w:pStyle w:val="Tablelevel2"/>
              <w:rPr>
                <w:rFonts w:ascii="Calibri" w:hAnsi="Calibri"/>
                <w:b/>
                <w:i/>
                <w:sz w:val="22"/>
                <w:szCs w:val="22"/>
              </w:rPr>
            </w:pPr>
            <w:r w:rsidRPr="006A3F04">
              <w:rPr>
                <w:rFonts w:ascii="Calibri" w:hAnsi="Calibri"/>
                <w:sz w:val="22"/>
                <w:szCs w:val="22"/>
              </w:rPr>
              <w:t>Synchronization for replay</w:t>
            </w:r>
            <w:commentRangeEnd w:id="1892"/>
            <w:r w:rsidR="00342BDE">
              <w:rPr>
                <w:rStyle w:val="CommentReference"/>
                <w:rFonts w:asciiTheme="minorHAnsi" w:eastAsiaTheme="minorHAnsi" w:hAnsiTheme="minorHAnsi"/>
              </w:rPr>
              <w:commentReference w:id="1892"/>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A286962"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B5F8A7A" w14:textId="77777777" w:rsidR="00E42319" w:rsidRPr="006A3F04" w:rsidRDefault="00E42319" w:rsidP="006039FF">
            <w:pPr>
              <w:pStyle w:val="Tablelevel1bold"/>
              <w:jc w:val="center"/>
              <w:rPr>
                <w:rFonts w:ascii="Calibri" w:hAnsi="Calibri"/>
                <w:b w:val="0"/>
                <w:sz w:val="22"/>
                <w:szCs w:val="22"/>
              </w:rPr>
            </w:pPr>
          </w:p>
        </w:tc>
      </w:tr>
      <w:tr w:rsidR="00E42319" w:rsidRPr="006A3F04" w14:paraId="4E690BF7"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0F066515" w14:textId="625FC937" w:rsidR="00E42319" w:rsidRPr="006A3F04" w:rsidRDefault="00E42319" w:rsidP="006039FF">
            <w:pPr>
              <w:pStyle w:val="Tablelevel1bold"/>
              <w:rPr>
                <w:rFonts w:ascii="Calibri" w:hAnsi="Calibri"/>
                <w:b w:val="0"/>
                <w:sz w:val="22"/>
                <w:szCs w:val="22"/>
              </w:rPr>
            </w:pPr>
            <w:bookmarkStart w:id="1894" w:name="_Toc446917318"/>
            <w:bookmarkStart w:id="1895" w:name="_Toc111617417"/>
            <w:del w:id="1896" w:author="Jillian Carson-Jackson" w:date="2021-01-31T17:07:00Z">
              <w:r w:rsidRPr="006A3F04" w:rsidDel="00342BDE">
                <w:rPr>
                  <w:rFonts w:ascii="Calibri" w:hAnsi="Calibri"/>
                  <w:b w:val="0"/>
                  <w:sz w:val="22"/>
                  <w:szCs w:val="22"/>
                </w:rPr>
                <w:delText xml:space="preserve">Describe the application of </w:delText>
              </w:r>
            </w:del>
            <w:r w:rsidRPr="006A3F04">
              <w:rPr>
                <w:rFonts w:ascii="Calibri" w:hAnsi="Calibri"/>
                <w:b w:val="0"/>
                <w:sz w:val="22"/>
                <w:szCs w:val="22"/>
              </w:rPr>
              <w:t xml:space="preserve">meteorological and hydrological </w:t>
            </w:r>
            <w:del w:id="1897" w:author="Jillian Carson-Jackson" w:date="2021-01-31T17:07:00Z">
              <w:r w:rsidRPr="006A3F04" w:rsidDel="00342BDE">
                <w:rPr>
                  <w:rFonts w:ascii="Calibri" w:hAnsi="Calibri"/>
                  <w:b w:val="0"/>
                  <w:sz w:val="22"/>
                  <w:szCs w:val="22"/>
                </w:rPr>
                <w:delText>equipment</w:delText>
              </w:r>
            </w:del>
            <w:bookmarkEnd w:id="1894"/>
            <w:bookmarkEnd w:id="1895"/>
            <w:ins w:id="1898" w:author="Jillian Carson-Jackson" w:date="2021-01-31T17:07:00Z">
              <w:r w:rsidR="00342BDE">
                <w:rPr>
                  <w:rFonts w:ascii="Calibri" w:hAnsi="Calibri"/>
                  <w:b w:val="0"/>
                  <w:sz w:val="22"/>
                  <w:szCs w:val="22"/>
                </w:rPr>
                <w:t>sensors</w:t>
              </w:r>
            </w:ins>
          </w:p>
          <w:p w14:paraId="03608A7C"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Tide gauges - remote height of tide indicators</w:t>
            </w:r>
          </w:p>
          <w:p w14:paraId="29AD5ED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Tidal stream indicator - remote indications</w:t>
            </w:r>
          </w:p>
          <w:p w14:paraId="7B1BFC8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Barometer</w:t>
            </w:r>
          </w:p>
          <w:p w14:paraId="7BB3972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Temperature/humidity indicators</w:t>
            </w:r>
          </w:p>
          <w:p w14:paraId="33BA20A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Anemometers</w:t>
            </w:r>
          </w:p>
          <w:p w14:paraId="2EB6EDD9" w14:textId="77777777" w:rsidR="00E42319" w:rsidRDefault="00E42319" w:rsidP="006039FF">
            <w:pPr>
              <w:pStyle w:val="Tablelevel2"/>
              <w:rPr>
                <w:rFonts w:ascii="Calibri" w:hAnsi="Calibri"/>
                <w:sz w:val="22"/>
                <w:szCs w:val="22"/>
              </w:rPr>
            </w:pPr>
            <w:r w:rsidRPr="006A3F04">
              <w:rPr>
                <w:rFonts w:ascii="Calibri" w:hAnsi="Calibri"/>
                <w:sz w:val="22"/>
                <w:szCs w:val="22"/>
              </w:rPr>
              <w:t>Visibility</w:t>
            </w:r>
          </w:p>
          <w:p w14:paraId="0683D27B" w14:textId="77777777" w:rsidR="00F64B31" w:rsidRPr="006A3F04" w:rsidRDefault="00F64B31" w:rsidP="006039FF">
            <w:pPr>
              <w:pStyle w:val="Tablelevel2"/>
              <w:rPr>
                <w:rFonts w:ascii="Calibri" w:hAnsi="Calibri"/>
                <w:sz w:val="22"/>
                <w:szCs w:val="22"/>
              </w:rPr>
            </w:pPr>
          </w:p>
        </w:tc>
        <w:tc>
          <w:tcPr>
            <w:tcW w:w="2835" w:type="dxa"/>
            <w:shd w:val="clear" w:color="auto" w:fill="auto"/>
          </w:tcPr>
          <w:p w14:paraId="0A2E7F6B"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4DAF155" w14:textId="77777777" w:rsidR="00E42319" w:rsidRPr="006A3F04" w:rsidRDefault="00E42319" w:rsidP="006039FF">
            <w:pPr>
              <w:pStyle w:val="Tablelevel1bold"/>
              <w:jc w:val="center"/>
              <w:rPr>
                <w:rFonts w:ascii="Calibri" w:hAnsi="Calibri"/>
                <w:b w:val="0"/>
                <w:sz w:val="22"/>
                <w:szCs w:val="22"/>
              </w:rPr>
            </w:pPr>
          </w:p>
        </w:tc>
      </w:tr>
      <w:tr w:rsidR="00E42319" w:rsidRPr="006A3F04" w14:paraId="4F5ECFF2"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30"/>
          <w:jc w:val="center"/>
        </w:trPr>
        <w:tc>
          <w:tcPr>
            <w:tcW w:w="8897" w:type="dxa"/>
            <w:shd w:val="clear" w:color="auto" w:fill="auto"/>
            <w:vAlign w:val="center"/>
          </w:tcPr>
          <w:p w14:paraId="2EFCE483" w14:textId="77777777" w:rsidR="00E42319" w:rsidRPr="009D41CF" w:rsidRDefault="00E42319" w:rsidP="006039FF">
            <w:pPr>
              <w:pStyle w:val="Tablelevel1bold"/>
              <w:rPr>
                <w:rFonts w:ascii="Calibri" w:hAnsi="Calibri"/>
                <w:b w:val="0"/>
                <w:bCs/>
                <w:sz w:val="22"/>
                <w:szCs w:val="22"/>
              </w:rPr>
            </w:pPr>
            <w:bookmarkStart w:id="1899" w:name="_Toc446917319"/>
            <w:bookmarkStart w:id="1900" w:name="_Toc111617418"/>
            <w:r w:rsidRPr="009D41CF">
              <w:rPr>
                <w:rFonts w:ascii="Calibri" w:hAnsi="Calibri"/>
                <w:b w:val="0"/>
                <w:bCs/>
                <w:sz w:val="22"/>
                <w:szCs w:val="22"/>
              </w:rPr>
              <w:t>VHF/Direction finding (VHF/DF</w:t>
            </w:r>
            <w:bookmarkEnd w:id="1899"/>
            <w:bookmarkEnd w:id="1900"/>
            <w:r w:rsidRPr="009D41CF">
              <w:rPr>
                <w:rFonts w:ascii="Calibri" w:hAnsi="Calibri"/>
                <w:b w:val="0"/>
                <w:bCs/>
                <w:sz w:val="22"/>
                <w:szCs w:val="22"/>
              </w:rPr>
              <w:t>)</w:t>
            </w:r>
          </w:p>
        </w:tc>
        <w:tc>
          <w:tcPr>
            <w:tcW w:w="2835" w:type="dxa"/>
            <w:shd w:val="clear" w:color="auto" w:fill="auto"/>
          </w:tcPr>
          <w:p w14:paraId="36D7510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R49</w:t>
            </w:r>
          </w:p>
        </w:tc>
        <w:tc>
          <w:tcPr>
            <w:tcW w:w="3118" w:type="dxa"/>
            <w:shd w:val="clear" w:color="auto" w:fill="auto"/>
          </w:tcPr>
          <w:p w14:paraId="7D4B5DEA" w14:textId="77777777" w:rsidR="00E42319" w:rsidRPr="006A3F04" w:rsidRDefault="00E42319" w:rsidP="006039FF">
            <w:pPr>
              <w:pStyle w:val="Tablelevel1bold"/>
              <w:jc w:val="center"/>
              <w:rPr>
                <w:rFonts w:ascii="Calibri" w:hAnsi="Calibri"/>
                <w:b w:val="0"/>
                <w:sz w:val="22"/>
                <w:szCs w:val="22"/>
              </w:rPr>
            </w:pPr>
          </w:p>
        </w:tc>
      </w:tr>
      <w:tr w:rsidR="00E42319" w:rsidRPr="006A3F04" w14:paraId="02D58DA4"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21"/>
          <w:jc w:val="center"/>
        </w:trPr>
        <w:tc>
          <w:tcPr>
            <w:tcW w:w="8897" w:type="dxa"/>
            <w:shd w:val="clear" w:color="auto" w:fill="auto"/>
          </w:tcPr>
          <w:p w14:paraId="035C4D29" w14:textId="4EA61BA6" w:rsidR="00E42319" w:rsidRPr="006A3F04" w:rsidRDefault="00E42319" w:rsidP="006039FF">
            <w:pPr>
              <w:pStyle w:val="Tablelevel1bold"/>
              <w:rPr>
                <w:rFonts w:ascii="Calibri" w:hAnsi="Calibri"/>
                <w:b w:val="0"/>
                <w:sz w:val="22"/>
                <w:szCs w:val="22"/>
              </w:rPr>
            </w:pPr>
            <w:bookmarkStart w:id="1901" w:name="_Toc446917320"/>
            <w:bookmarkStart w:id="1902" w:name="_Toc111617419"/>
            <w:del w:id="1903" w:author="Jillian Carson-Jackson" w:date="2021-01-31T17:07:00Z">
              <w:r w:rsidRPr="006A3F04" w:rsidDel="009D41CF">
                <w:rPr>
                  <w:rFonts w:ascii="Calibri" w:hAnsi="Calibri"/>
                  <w:b w:val="0"/>
                  <w:sz w:val="22"/>
                  <w:szCs w:val="22"/>
                </w:rPr>
                <w:delText xml:space="preserve">Describe the </w:delText>
              </w:r>
            </w:del>
            <w:r w:rsidRPr="006A3F04">
              <w:rPr>
                <w:rFonts w:ascii="Calibri" w:hAnsi="Calibri"/>
                <w:b w:val="0"/>
                <w:sz w:val="22"/>
                <w:szCs w:val="22"/>
              </w:rPr>
              <w:t>purpose and basic principles</w:t>
            </w:r>
            <w:bookmarkEnd w:id="1901"/>
            <w:bookmarkEnd w:id="1902"/>
            <w:r w:rsidRPr="006A3F04">
              <w:rPr>
                <w:rFonts w:ascii="Calibri" w:hAnsi="Calibri"/>
                <w:b w:val="0"/>
                <w:sz w:val="22"/>
                <w:szCs w:val="22"/>
              </w:rPr>
              <w:t xml:space="preserve"> of VHF/Direction finding</w:t>
            </w:r>
          </w:p>
        </w:tc>
        <w:tc>
          <w:tcPr>
            <w:tcW w:w="2835" w:type="dxa"/>
            <w:shd w:val="clear" w:color="auto" w:fill="auto"/>
          </w:tcPr>
          <w:p w14:paraId="0708D3F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78B996A7" w14:textId="77777777" w:rsidR="00E42319" w:rsidRPr="006A3F04" w:rsidRDefault="00E42319" w:rsidP="006039FF">
            <w:pPr>
              <w:pStyle w:val="Tablelevel1bold"/>
              <w:jc w:val="center"/>
              <w:rPr>
                <w:rFonts w:ascii="Calibri" w:hAnsi="Calibri"/>
                <w:b w:val="0"/>
                <w:sz w:val="22"/>
                <w:szCs w:val="22"/>
              </w:rPr>
            </w:pPr>
          </w:p>
        </w:tc>
      </w:tr>
      <w:tr w:rsidR="00E42319" w:rsidRPr="006A3F04" w14:paraId="5770683A"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1"/>
          <w:jc w:val="center"/>
        </w:trPr>
        <w:tc>
          <w:tcPr>
            <w:tcW w:w="8897" w:type="dxa"/>
            <w:shd w:val="clear" w:color="auto" w:fill="auto"/>
          </w:tcPr>
          <w:p w14:paraId="55A7818D" w14:textId="6CD24D8D" w:rsidR="00E42319" w:rsidRPr="006A3F04" w:rsidRDefault="00E42319" w:rsidP="006039FF">
            <w:pPr>
              <w:pStyle w:val="Tablelevel1bold"/>
              <w:rPr>
                <w:rFonts w:ascii="Calibri" w:hAnsi="Calibri"/>
                <w:b w:val="0"/>
                <w:sz w:val="22"/>
                <w:szCs w:val="22"/>
              </w:rPr>
            </w:pPr>
            <w:bookmarkStart w:id="1904" w:name="_Toc446917321"/>
            <w:bookmarkStart w:id="1905" w:name="_Toc111617420"/>
            <w:del w:id="1906" w:author="Jillian Carson-Jackson" w:date="2021-01-31T17:07:00Z">
              <w:r w:rsidRPr="006A3F04" w:rsidDel="009D41CF">
                <w:rPr>
                  <w:rFonts w:ascii="Calibri" w:hAnsi="Calibri"/>
                  <w:b w:val="0"/>
                  <w:sz w:val="22"/>
                  <w:szCs w:val="22"/>
                </w:rPr>
                <w:delText>State the accuracies of VHF/DF bearings</w:delText>
              </w:r>
            </w:del>
            <w:bookmarkEnd w:id="1904"/>
            <w:bookmarkEnd w:id="1905"/>
          </w:p>
        </w:tc>
        <w:tc>
          <w:tcPr>
            <w:tcW w:w="2835" w:type="dxa"/>
            <w:shd w:val="clear" w:color="auto" w:fill="auto"/>
          </w:tcPr>
          <w:p w14:paraId="1621E82D"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2DD4CAAF" w14:textId="77777777" w:rsidR="00E42319" w:rsidRPr="006A3F04" w:rsidRDefault="00E42319" w:rsidP="006039FF">
            <w:pPr>
              <w:pStyle w:val="Tablelevel1bold"/>
              <w:jc w:val="center"/>
              <w:rPr>
                <w:rFonts w:ascii="Calibri" w:hAnsi="Calibri"/>
                <w:b w:val="0"/>
                <w:sz w:val="22"/>
                <w:szCs w:val="22"/>
              </w:rPr>
            </w:pPr>
          </w:p>
        </w:tc>
      </w:tr>
      <w:tr w:rsidR="00E42319" w:rsidRPr="006A3F04" w14:paraId="33B005C3"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trPr>
        <w:tc>
          <w:tcPr>
            <w:tcW w:w="8897" w:type="dxa"/>
            <w:shd w:val="clear" w:color="auto" w:fill="auto"/>
            <w:vAlign w:val="center"/>
          </w:tcPr>
          <w:p w14:paraId="6F028469" w14:textId="3EF37962" w:rsidR="00E42319" w:rsidRPr="006A3F04" w:rsidRDefault="00E42319" w:rsidP="006039FF">
            <w:pPr>
              <w:pStyle w:val="Tablelevel1bold"/>
              <w:rPr>
                <w:rFonts w:ascii="Calibri" w:hAnsi="Calibri"/>
                <w:b w:val="0"/>
                <w:sz w:val="22"/>
                <w:szCs w:val="22"/>
              </w:rPr>
            </w:pPr>
            <w:bookmarkStart w:id="1907" w:name="_Toc446917322"/>
            <w:bookmarkStart w:id="1908" w:name="_Toc111617421"/>
            <w:r w:rsidRPr="006A3F04">
              <w:rPr>
                <w:rFonts w:ascii="Calibri" w:hAnsi="Calibri"/>
                <w:sz w:val="22"/>
                <w:szCs w:val="22"/>
              </w:rPr>
              <w:t>Tracking systems</w:t>
            </w:r>
            <w:bookmarkEnd w:id="1907"/>
            <w:bookmarkEnd w:id="1908"/>
            <w:ins w:id="1909" w:author="Jillian Carson-Jackson" w:date="2021-01-31T17:08:00Z">
              <w:r w:rsidR="009D41CF">
                <w:rPr>
                  <w:rFonts w:ascii="Calibri" w:hAnsi="Calibri"/>
                  <w:sz w:val="22"/>
                  <w:szCs w:val="22"/>
                </w:rPr>
                <w:t xml:space="preserve"> and Decision Support Tools (DST)</w:t>
              </w:r>
            </w:ins>
          </w:p>
        </w:tc>
        <w:tc>
          <w:tcPr>
            <w:tcW w:w="2835" w:type="dxa"/>
            <w:shd w:val="clear" w:color="auto" w:fill="auto"/>
          </w:tcPr>
          <w:p w14:paraId="4E9EA2A2"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R49</w:t>
            </w:r>
          </w:p>
        </w:tc>
        <w:tc>
          <w:tcPr>
            <w:tcW w:w="3118" w:type="dxa"/>
            <w:shd w:val="clear" w:color="auto" w:fill="auto"/>
          </w:tcPr>
          <w:p w14:paraId="36D20FAC" w14:textId="77777777" w:rsidR="00E42319" w:rsidRPr="006A3F04" w:rsidRDefault="00E42319" w:rsidP="006039FF">
            <w:pPr>
              <w:pStyle w:val="Tablelevel1bold"/>
              <w:jc w:val="center"/>
              <w:rPr>
                <w:rFonts w:ascii="Calibri" w:hAnsi="Calibri"/>
                <w:b w:val="0"/>
                <w:sz w:val="22"/>
                <w:szCs w:val="22"/>
              </w:rPr>
            </w:pPr>
          </w:p>
        </w:tc>
      </w:tr>
      <w:tr w:rsidR="009D41CF" w:rsidRPr="006A3F04" w14:paraId="2CEEC5E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ins w:id="1910" w:author="Jillian Carson-Jackson" w:date="2021-01-31T17:09:00Z"/>
        </w:trPr>
        <w:tc>
          <w:tcPr>
            <w:tcW w:w="8897" w:type="dxa"/>
            <w:shd w:val="clear" w:color="auto" w:fill="auto"/>
            <w:vAlign w:val="center"/>
          </w:tcPr>
          <w:p w14:paraId="08DFFE2B" w14:textId="4FF03E9C" w:rsidR="009D41CF" w:rsidRPr="00C82D5B" w:rsidRDefault="00C82D5B" w:rsidP="006039FF">
            <w:pPr>
              <w:pStyle w:val="Tablelevel1bold"/>
              <w:rPr>
                <w:ins w:id="1911" w:author="Jillian Carson-Jackson" w:date="2021-01-31T17:09:00Z"/>
                <w:rFonts w:ascii="Calibri" w:hAnsi="Calibri"/>
                <w:b w:val="0"/>
                <w:bCs/>
                <w:i/>
                <w:iCs/>
                <w:sz w:val="22"/>
                <w:szCs w:val="22"/>
              </w:rPr>
            </w:pPr>
            <w:ins w:id="1912" w:author="Jillian Carson-Jackson" w:date="2021-01-31T17:10:00Z">
              <w:r w:rsidRPr="00C82D5B">
                <w:rPr>
                  <w:rFonts w:ascii="Calibri" w:hAnsi="Calibri"/>
                  <w:b w:val="0"/>
                  <w:bCs/>
                  <w:i/>
                  <w:iCs/>
                  <w:sz w:val="22"/>
                  <w:szCs w:val="22"/>
                </w:rPr>
                <w:t xml:space="preserve">Explain the principles and use of the Decision Support Tool in VTS. </w:t>
              </w:r>
            </w:ins>
          </w:p>
        </w:tc>
        <w:tc>
          <w:tcPr>
            <w:tcW w:w="2835" w:type="dxa"/>
            <w:shd w:val="clear" w:color="auto" w:fill="auto"/>
          </w:tcPr>
          <w:p w14:paraId="14266089" w14:textId="77777777" w:rsidR="009D41CF" w:rsidRPr="006A3F04" w:rsidRDefault="009D41CF" w:rsidP="006039FF">
            <w:pPr>
              <w:pStyle w:val="Tablelevel1bold"/>
              <w:jc w:val="center"/>
              <w:rPr>
                <w:ins w:id="1913" w:author="Jillian Carson-Jackson" w:date="2021-01-31T17:09:00Z"/>
                <w:rFonts w:ascii="Calibri" w:hAnsi="Calibri"/>
                <w:b w:val="0"/>
                <w:sz w:val="22"/>
                <w:szCs w:val="22"/>
              </w:rPr>
            </w:pPr>
          </w:p>
        </w:tc>
        <w:tc>
          <w:tcPr>
            <w:tcW w:w="3118" w:type="dxa"/>
            <w:shd w:val="clear" w:color="auto" w:fill="auto"/>
          </w:tcPr>
          <w:p w14:paraId="1F5221FE" w14:textId="77777777" w:rsidR="009D41CF" w:rsidRPr="006A3F04" w:rsidRDefault="009D41CF" w:rsidP="006039FF">
            <w:pPr>
              <w:pStyle w:val="Tablelevel1bold"/>
              <w:jc w:val="center"/>
              <w:rPr>
                <w:ins w:id="1914" w:author="Jillian Carson-Jackson" w:date="2021-01-31T17:09:00Z"/>
                <w:rFonts w:ascii="Calibri" w:hAnsi="Calibri"/>
                <w:b w:val="0"/>
                <w:sz w:val="22"/>
                <w:szCs w:val="22"/>
              </w:rPr>
            </w:pPr>
          </w:p>
        </w:tc>
      </w:tr>
      <w:tr w:rsidR="00E42319" w:rsidRPr="006A3F04" w14:paraId="630F822F"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trPr>
        <w:tc>
          <w:tcPr>
            <w:tcW w:w="8897" w:type="dxa"/>
            <w:shd w:val="clear" w:color="auto" w:fill="auto"/>
          </w:tcPr>
          <w:p w14:paraId="02D9E03C" w14:textId="5C2BF094" w:rsidR="00E42319" w:rsidRPr="006A3F04" w:rsidRDefault="00E42319" w:rsidP="006039FF">
            <w:pPr>
              <w:pStyle w:val="Tablelevel1bold"/>
              <w:rPr>
                <w:rFonts w:ascii="Calibri" w:hAnsi="Calibri"/>
                <w:b w:val="0"/>
                <w:sz w:val="22"/>
                <w:szCs w:val="22"/>
              </w:rPr>
            </w:pPr>
            <w:bookmarkStart w:id="1915" w:name="_Toc446917323"/>
            <w:bookmarkStart w:id="1916" w:name="_Toc111617422"/>
            <w:del w:id="1917" w:author="Jillian Carson-Jackson" w:date="2021-01-31T17:09:00Z">
              <w:r w:rsidRPr="006A3F04" w:rsidDel="009D41CF">
                <w:rPr>
                  <w:rFonts w:ascii="Calibri" w:hAnsi="Calibri"/>
                  <w:b w:val="0"/>
                  <w:sz w:val="22"/>
                  <w:szCs w:val="22"/>
                </w:rPr>
                <w:delText xml:space="preserve">Explain the principles of </w:delText>
              </w:r>
            </w:del>
            <w:r w:rsidRPr="006A3F04">
              <w:rPr>
                <w:rFonts w:ascii="Calibri" w:hAnsi="Calibri"/>
                <w:b w:val="0"/>
                <w:sz w:val="22"/>
                <w:szCs w:val="22"/>
              </w:rPr>
              <w:t xml:space="preserve">radar tracking and Automatic Radar Plotting Aid </w:t>
            </w:r>
            <w:commentRangeStart w:id="1918"/>
            <w:r w:rsidRPr="006A3F04">
              <w:rPr>
                <w:rFonts w:ascii="Calibri" w:hAnsi="Calibri"/>
                <w:b w:val="0"/>
                <w:sz w:val="22"/>
                <w:szCs w:val="22"/>
              </w:rPr>
              <w:t>(ARPA)</w:t>
            </w:r>
            <w:ins w:id="1919" w:author="Jillian Carson-Jackson" w:date="2021-01-31T17:09:00Z">
              <w:r w:rsidR="009D41CF">
                <w:rPr>
                  <w:rFonts w:ascii="Calibri" w:hAnsi="Calibri"/>
                  <w:b w:val="0"/>
                  <w:sz w:val="22"/>
                  <w:szCs w:val="22"/>
                </w:rPr>
                <w:t xml:space="preserve"> </w:t>
              </w:r>
              <w:commentRangeEnd w:id="1918"/>
              <w:r w:rsidR="009D41CF">
                <w:rPr>
                  <w:rStyle w:val="CommentReference"/>
                  <w:rFonts w:asciiTheme="minorHAnsi" w:eastAsiaTheme="minorHAnsi" w:hAnsiTheme="minorHAnsi"/>
                  <w:b w:val="0"/>
                </w:rPr>
                <w:commentReference w:id="1918"/>
              </w:r>
              <w:r w:rsidR="009D41CF">
                <w:rPr>
                  <w:rFonts w:ascii="Calibri" w:hAnsi="Calibri"/>
                  <w:b w:val="0"/>
                  <w:sz w:val="22"/>
                  <w:szCs w:val="22"/>
                </w:rPr>
                <w:t>use in VTS</w:t>
              </w:r>
            </w:ins>
          </w:p>
          <w:bookmarkEnd w:id="1915"/>
          <w:bookmarkEnd w:id="1916"/>
          <w:p w14:paraId="7B7C21D4" w14:textId="5AB02C91" w:rsidR="00E42319" w:rsidRPr="006A3F04" w:rsidDel="009D41CF" w:rsidRDefault="00E42319" w:rsidP="006039FF">
            <w:pPr>
              <w:pStyle w:val="Tablelevel2"/>
              <w:rPr>
                <w:del w:id="1920" w:author="Jillian Carson-Jackson" w:date="2021-01-31T17:09:00Z"/>
                <w:rFonts w:ascii="Calibri" w:hAnsi="Calibri"/>
                <w:sz w:val="22"/>
                <w:szCs w:val="22"/>
              </w:rPr>
            </w:pPr>
            <w:del w:id="1921" w:author="Jillian Carson-Jackson" w:date="2021-01-31T17:09:00Z">
              <w:r w:rsidRPr="006A3F04" w:rsidDel="009D41CF">
                <w:rPr>
                  <w:rFonts w:ascii="Calibri" w:hAnsi="Calibri"/>
                  <w:sz w:val="22"/>
                  <w:szCs w:val="22"/>
                </w:rPr>
                <w:delText>ARPA theory</w:delText>
              </w:r>
            </w:del>
          </w:p>
          <w:p w14:paraId="642ABF85" w14:textId="35DDB6EE" w:rsidR="00E42319" w:rsidRPr="006A3F04" w:rsidDel="009D41CF" w:rsidRDefault="00E42319" w:rsidP="006039FF">
            <w:pPr>
              <w:pStyle w:val="Tablelevel2"/>
              <w:rPr>
                <w:del w:id="1922" w:author="Jillian Carson-Jackson" w:date="2021-01-31T17:09:00Z"/>
                <w:rFonts w:ascii="Calibri" w:hAnsi="Calibri"/>
                <w:sz w:val="22"/>
                <w:szCs w:val="22"/>
              </w:rPr>
            </w:pPr>
            <w:del w:id="1923" w:author="Jillian Carson-Jackson" w:date="2021-01-31T17:09:00Z">
              <w:r w:rsidRPr="006A3F04" w:rsidDel="009D41CF">
                <w:rPr>
                  <w:rFonts w:ascii="Calibri" w:hAnsi="Calibri"/>
                  <w:sz w:val="22"/>
                  <w:szCs w:val="22"/>
                </w:rPr>
                <w:delText>Vector analysis</w:delText>
              </w:r>
            </w:del>
          </w:p>
          <w:p w14:paraId="52B11FAC" w14:textId="77777777" w:rsidR="007B0857" w:rsidRDefault="00E42319" w:rsidP="006039FF">
            <w:pPr>
              <w:pStyle w:val="Tablelevel2"/>
              <w:rPr>
                <w:ins w:id="1924" w:author="Jillian Carson-Jackson" w:date="2021-01-31T17:11:00Z"/>
                <w:rFonts w:ascii="Calibri" w:hAnsi="Calibri"/>
                <w:sz w:val="22"/>
                <w:szCs w:val="22"/>
              </w:rPr>
            </w:pPr>
            <w:del w:id="1925" w:author="Jillian Carson-Jackson" w:date="2021-01-31T17:11:00Z">
              <w:r w:rsidRPr="006A3F04" w:rsidDel="007B0857">
                <w:rPr>
                  <w:rFonts w:ascii="Calibri" w:hAnsi="Calibri"/>
                  <w:sz w:val="22"/>
                  <w:szCs w:val="22"/>
                </w:rPr>
                <w:delText>Limitations and capabilities</w:delText>
              </w:r>
            </w:del>
          </w:p>
          <w:p w14:paraId="57024BAC" w14:textId="5B010F34" w:rsidR="00E42319" w:rsidRPr="006A3F04" w:rsidRDefault="007B0857" w:rsidP="006039FF">
            <w:pPr>
              <w:pStyle w:val="Tablelevel2"/>
              <w:rPr>
                <w:rFonts w:ascii="Calibri" w:hAnsi="Calibri"/>
                <w:sz w:val="22"/>
                <w:szCs w:val="22"/>
              </w:rPr>
            </w:pPr>
            <w:ins w:id="1926" w:author="Jillian Carson-Jackson" w:date="2021-01-31T17:11:00Z">
              <w:r>
                <w:rPr>
                  <w:rFonts w:ascii="Calibri" w:hAnsi="Calibri"/>
                  <w:sz w:val="22"/>
                  <w:szCs w:val="22"/>
                </w:rPr>
                <w:t>benefits / limitations</w:t>
              </w:r>
            </w:ins>
          </w:p>
          <w:p w14:paraId="0E1DF714" w14:textId="1AB1A08E" w:rsidR="00E42319" w:rsidRPr="006A3F04" w:rsidDel="009D41CF" w:rsidRDefault="00E42319" w:rsidP="006039FF">
            <w:pPr>
              <w:pStyle w:val="Tablelevel2"/>
              <w:rPr>
                <w:del w:id="1927" w:author="Jillian Carson-Jackson" w:date="2021-01-31T17:09:00Z"/>
                <w:rFonts w:ascii="Calibri" w:hAnsi="Calibri"/>
                <w:sz w:val="22"/>
                <w:szCs w:val="22"/>
              </w:rPr>
            </w:pPr>
            <w:del w:id="1928" w:author="Jillian Carson-Jackson" w:date="2021-01-31T17:09:00Z">
              <w:r w:rsidRPr="006A3F04" w:rsidDel="009D41CF">
                <w:rPr>
                  <w:rFonts w:ascii="Calibri" w:hAnsi="Calibri"/>
                  <w:sz w:val="22"/>
                  <w:szCs w:val="22"/>
                </w:rPr>
                <w:delText>Tracking tags</w:delText>
              </w:r>
            </w:del>
          </w:p>
          <w:p w14:paraId="2E9C7BD4" w14:textId="7B42BAD7" w:rsidR="00E42319" w:rsidRPr="006A3F04" w:rsidDel="009D41CF" w:rsidRDefault="00E42319" w:rsidP="006039FF">
            <w:pPr>
              <w:pStyle w:val="Tablelevel2"/>
              <w:rPr>
                <w:del w:id="1929" w:author="Jillian Carson-Jackson" w:date="2021-01-31T17:09:00Z"/>
                <w:rFonts w:ascii="Calibri" w:hAnsi="Calibri"/>
                <w:sz w:val="22"/>
                <w:szCs w:val="22"/>
              </w:rPr>
            </w:pPr>
            <w:del w:id="1930" w:author="Jillian Carson-Jackson" w:date="2021-01-31T17:09:00Z">
              <w:r w:rsidRPr="006A3F04" w:rsidDel="009D41CF">
                <w:rPr>
                  <w:rFonts w:ascii="Calibri" w:hAnsi="Calibri"/>
                  <w:sz w:val="22"/>
                  <w:szCs w:val="22"/>
                </w:rPr>
                <w:delText>Information available</w:delText>
              </w:r>
            </w:del>
          </w:p>
          <w:p w14:paraId="44474B62" w14:textId="4148AF63" w:rsidR="00E42319" w:rsidRPr="006A3F04" w:rsidRDefault="00E42319" w:rsidP="006039FF">
            <w:pPr>
              <w:pStyle w:val="Tablelevel2"/>
              <w:rPr>
                <w:rFonts w:ascii="Calibri" w:hAnsi="Calibri"/>
                <w:sz w:val="22"/>
                <w:szCs w:val="22"/>
              </w:rPr>
            </w:pPr>
            <w:del w:id="1931" w:author="Jillian Carson-Jackson" w:date="2021-01-31T17:11:00Z">
              <w:r w:rsidRPr="006A3F04" w:rsidDel="007B0857">
                <w:rPr>
                  <w:rFonts w:ascii="Calibri" w:hAnsi="Calibri"/>
                  <w:sz w:val="22"/>
                  <w:szCs w:val="22"/>
                </w:rPr>
                <w:delText>Limitations/dangers</w:delText>
              </w:r>
            </w:del>
          </w:p>
        </w:tc>
        <w:tc>
          <w:tcPr>
            <w:tcW w:w="2835" w:type="dxa"/>
            <w:shd w:val="clear" w:color="auto" w:fill="auto"/>
          </w:tcPr>
          <w:p w14:paraId="7E23C07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C9CB66F" w14:textId="77777777" w:rsidR="00E42319" w:rsidRPr="006A3F04" w:rsidRDefault="00E42319" w:rsidP="006039FF">
            <w:pPr>
              <w:pStyle w:val="Tablelevel1bold"/>
              <w:jc w:val="center"/>
              <w:rPr>
                <w:rFonts w:ascii="Calibri" w:hAnsi="Calibri"/>
                <w:b w:val="0"/>
                <w:sz w:val="22"/>
                <w:szCs w:val="22"/>
              </w:rPr>
            </w:pPr>
          </w:p>
        </w:tc>
      </w:tr>
      <w:tr w:rsidR="00C82D5B" w:rsidRPr="006A3F04" w14:paraId="76F25962"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ins w:id="1932" w:author="Jillian Carson-Jackson" w:date="2021-01-31T17:10:00Z"/>
        </w:trPr>
        <w:tc>
          <w:tcPr>
            <w:tcW w:w="8897" w:type="dxa"/>
            <w:shd w:val="clear" w:color="auto" w:fill="auto"/>
          </w:tcPr>
          <w:p w14:paraId="68600A4C" w14:textId="77777777" w:rsidR="00C82D5B" w:rsidRDefault="00C82D5B" w:rsidP="006039FF">
            <w:pPr>
              <w:pStyle w:val="Tablelevel1bold"/>
              <w:rPr>
                <w:ins w:id="1933" w:author="Jillian Carson-Jackson" w:date="2021-01-31T17:10:00Z"/>
                <w:rFonts w:ascii="Calibri" w:hAnsi="Calibri"/>
                <w:b w:val="0"/>
                <w:sz w:val="22"/>
                <w:szCs w:val="22"/>
              </w:rPr>
            </w:pPr>
            <w:ins w:id="1934" w:author="Jillian Carson-Jackson" w:date="2021-01-31T17:10:00Z">
              <w:r>
                <w:rPr>
                  <w:rFonts w:ascii="Calibri" w:hAnsi="Calibri"/>
                  <w:b w:val="0"/>
                  <w:sz w:val="22"/>
                  <w:szCs w:val="22"/>
                </w:rPr>
                <w:t xml:space="preserve">Decision Support Tool </w:t>
              </w:r>
            </w:ins>
          </w:p>
          <w:p w14:paraId="3643E9DE" w14:textId="43568627" w:rsidR="007B0857" w:rsidRDefault="00364950" w:rsidP="007B0857">
            <w:pPr>
              <w:pStyle w:val="Tablelevel1bold"/>
              <w:ind w:left="247"/>
              <w:rPr>
                <w:ins w:id="1935" w:author="Jillian Carson-Jackson" w:date="2021-01-31T17:11:00Z"/>
                <w:rFonts w:ascii="Calibri" w:hAnsi="Calibri"/>
                <w:b w:val="0"/>
                <w:sz w:val="22"/>
                <w:szCs w:val="22"/>
              </w:rPr>
            </w:pPr>
            <w:ins w:id="1936" w:author="Jillian Carson-Jackson" w:date="2021-01-31T17:11:00Z">
              <w:r>
                <w:rPr>
                  <w:rFonts w:ascii="Calibri" w:hAnsi="Calibri"/>
                  <w:b w:val="0"/>
                  <w:sz w:val="22"/>
                  <w:szCs w:val="22"/>
                </w:rPr>
                <w:t>Integration of data from different sensors</w:t>
              </w:r>
            </w:ins>
          </w:p>
          <w:p w14:paraId="696552F8" w14:textId="2441C9B7" w:rsidR="00364950" w:rsidRDefault="00364950" w:rsidP="007B0857">
            <w:pPr>
              <w:pStyle w:val="Tablelevel1bold"/>
              <w:ind w:left="247"/>
              <w:rPr>
                <w:ins w:id="1937" w:author="Jillian Carson-Jackson" w:date="2021-01-31T17:10:00Z"/>
                <w:rFonts w:ascii="Calibri" w:hAnsi="Calibri"/>
                <w:b w:val="0"/>
                <w:sz w:val="22"/>
                <w:szCs w:val="22"/>
              </w:rPr>
            </w:pPr>
            <w:ins w:id="1938" w:author="Jillian Carson-Jackson" w:date="2021-01-31T17:11:00Z">
              <w:r>
                <w:rPr>
                  <w:rFonts w:ascii="Calibri" w:hAnsi="Calibri"/>
                  <w:b w:val="0"/>
                  <w:sz w:val="22"/>
                  <w:szCs w:val="22"/>
                </w:rPr>
                <w:t>Types of DST</w:t>
              </w:r>
            </w:ins>
          </w:p>
          <w:p w14:paraId="3EDF14F3" w14:textId="7BC79881" w:rsidR="007B0857" w:rsidRPr="006A3F04" w:rsidDel="009D41CF" w:rsidRDefault="007B0857" w:rsidP="007B0857">
            <w:pPr>
              <w:pStyle w:val="Tablelevel1bold"/>
              <w:ind w:left="247"/>
              <w:rPr>
                <w:ins w:id="1939" w:author="Jillian Carson-Jackson" w:date="2021-01-31T17:10:00Z"/>
                <w:rFonts w:ascii="Calibri" w:hAnsi="Calibri"/>
                <w:b w:val="0"/>
                <w:sz w:val="22"/>
                <w:szCs w:val="22"/>
              </w:rPr>
            </w:pPr>
            <w:ins w:id="1940" w:author="Jillian Carson-Jackson" w:date="2021-01-31T17:10:00Z">
              <w:r>
                <w:rPr>
                  <w:rFonts w:ascii="Calibri" w:hAnsi="Calibri"/>
                  <w:b w:val="0"/>
                  <w:sz w:val="22"/>
                  <w:szCs w:val="22"/>
                </w:rPr>
                <w:t xml:space="preserve">Benefits / limitations </w:t>
              </w:r>
            </w:ins>
          </w:p>
        </w:tc>
        <w:tc>
          <w:tcPr>
            <w:tcW w:w="2835" w:type="dxa"/>
            <w:shd w:val="clear" w:color="auto" w:fill="auto"/>
          </w:tcPr>
          <w:p w14:paraId="0F338FB0" w14:textId="77777777" w:rsidR="00C82D5B" w:rsidRPr="006A3F04" w:rsidRDefault="00C82D5B" w:rsidP="006039FF">
            <w:pPr>
              <w:pStyle w:val="Tablelevel1bold"/>
              <w:jc w:val="center"/>
              <w:rPr>
                <w:ins w:id="1941" w:author="Jillian Carson-Jackson" w:date="2021-01-31T17:10:00Z"/>
                <w:rFonts w:ascii="Calibri" w:hAnsi="Calibri"/>
                <w:b w:val="0"/>
                <w:sz w:val="22"/>
                <w:szCs w:val="22"/>
              </w:rPr>
            </w:pPr>
          </w:p>
        </w:tc>
        <w:tc>
          <w:tcPr>
            <w:tcW w:w="3118" w:type="dxa"/>
            <w:shd w:val="clear" w:color="auto" w:fill="auto"/>
          </w:tcPr>
          <w:p w14:paraId="481C0B82" w14:textId="77777777" w:rsidR="00C82D5B" w:rsidRPr="006A3F04" w:rsidRDefault="00C82D5B" w:rsidP="006039FF">
            <w:pPr>
              <w:pStyle w:val="Tablelevel1bold"/>
              <w:jc w:val="center"/>
              <w:rPr>
                <w:ins w:id="1942" w:author="Jillian Carson-Jackson" w:date="2021-01-31T17:10:00Z"/>
                <w:rFonts w:ascii="Calibri" w:hAnsi="Calibri"/>
                <w:b w:val="0"/>
                <w:sz w:val="22"/>
                <w:szCs w:val="22"/>
              </w:rPr>
            </w:pPr>
          </w:p>
        </w:tc>
      </w:tr>
      <w:tr w:rsidR="00E42319" w:rsidRPr="006A3F04" w14:paraId="1F6BC968" w14:textId="77777777" w:rsidTr="00A30E7D">
        <w:trPr>
          <w:cantSplit/>
          <w:trHeight w:hRule="exact" w:val="1594"/>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5023850" w14:textId="3AC2D537" w:rsidR="00E42319" w:rsidRPr="006A3F04" w:rsidRDefault="00E42319" w:rsidP="006039FF">
            <w:pPr>
              <w:pStyle w:val="Tablelevel1bold"/>
              <w:rPr>
                <w:rFonts w:ascii="Calibri" w:hAnsi="Calibri"/>
                <w:b w:val="0"/>
                <w:sz w:val="22"/>
                <w:szCs w:val="22"/>
              </w:rPr>
            </w:pPr>
            <w:bookmarkStart w:id="1943" w:name="_Toc446917324"/>
            <w:bookmarkStart w:id="1944" w:name="_Toc111617423"/>
            <w:r w:rsidRPr="006A3F04">
              <w:rPr>
                <w:rFonts w:ascii="Calibri" w:hAnsi="Calibri"/>
                <w:b w:val="0"/>
                <w:sz w:val="22"/>
                <w:szCs w:val="22"/>
              </w:rPr>
              <w:t xml:space="preserve">Explain the </w:t>
            </w:r>
            <w:del w:id="1945" w:author="Jillian Carson-Jackson" w:date="2021-01-31T17:11:00Z">
              <w:r w:rsidRPr="006A3F04" w:rsidDel="00364950">
                <w:rPr>
                  <w:rFonts w:ascii="Calibri" w:hAnsi="Calibri"/>
                  <w:b w:val="0"/>
                  <w:sz w:val="22"/>
                  <w:szCs w:val="22"/>
                </w:rPr>
                <w:delText xml:space="preserve">application </w:delText>
              </w:r>
            </w:del>
            <w:ins w:id="1946" w:author="Jillian Carson-Jackson" w:date="2021-01-31T17:11:00Z">
              <w:r w:rsidR="00364950">
                <w:rPr>
                  <w:rFonts w:ascii="Calibri" w:hAnsi="Calibri"/>
                  <w:b w:val="0"/>
                  <w:sz w:val="22"/>
                  <w:szCs w:val="22"/>
                </w:rPr>
                <w:t>use</w:t>
              </w:r>
              <w:r w:rsidR="00364950" w:rsidRPr="006A3F04">
                <w:rPr>
                  <w:rFonts w:ascii="Calibri" w:hAnsi="Calibri"/>
                  <w:b w:val="0"/>
                  <w:sz w:val="22"/>
                  <w:szCs w:val="22"/>
                </w:rPr>
                <w:t xml:space="preserve"> </w:t>
              </w:r>
            </w:ins>
            <w:r w:rsidRPr="006A3F04">
              <w:rPr>
                <w:rFonts w:ascii="Calibri" w:hAnsi="Calibri"/>
                <w:b w:val="0"/>
                <w:sz w:val="22"/>
                <w:szCs w:val="22"/>
              </w:rPr>
              <w:t>of manual tracking systems</w:t>
            </w:r>
            <w:bookmarkEnd w:id="1943"/>
            <w:bookmarkEnd w:id="1944"/>
          </w:p>
          <w:p w14:paraId="21373CD7" w14:textId="0B607F78" w:rsidR="00E42319" w:rsidRPr="006A3F04" w:rsidDel="00364950" w:rsidRDefault="00E42319" w:rsidP="006039FF">
            <w:pPr>
              <w:pStyle w:val="Tablelevel2"/>
              <w:rPr>
                <w:del w:id="1947" w:author="Jillian Carson-Jackson" w:date="2021-01-31T17:12:00Z"/>
                <w:rFonts w:ascii="Calibri" w:hAnsi="Calibri"/>
                <w:sz w:val="22"/>
                <w:szCs w:val="22"/>
              </w:rPr>
            </w:pPr>
            <w:del w:id="1948" w:author="Jillian Carson-Jackson" w:date="2021-01-31T17:12:00Z">
              <w:r w:rsidRPr="006A3F04" w:rsidDel="00364950">
                <w:rPr>
                  <w:rFonts w:ascii="Calibri" w:hAnsi="Calibri"/>
                  <w:sz w:val="22"/>
                  <w:szCs w:val="22"/>
                </w:rPr>
                <w:delText>Strips</w:delText>
              </w:r>
            </w:del>
          </w:p>
          <w:p w14:paraId="5F25CD89" w14:textId="6F76BC90" w:rsidR="00E42319" w:rsidRPr="006A3F04" w:rsidDel="00364950" w:rsidRDefault="00E42319" w:rsidP="006039FF">
            <w:pPr>
              <w:pStyle w:val="Tablelevel2"/>
              <w:rPr>
                <w:del w:id="1949" w:author="Jillian Carson-Jackson" w:date="2021-01-31T17:12:00Z"/>
                <w:rFonts w:ascii="Calibri" w:hAnsi="Calibri"/>
                <w:sz w:val="22"/>
                <w:szCs w:val="22"/>
              </w:rPr>
            </w:pPr>
            <w:del w:id="1950" w:author="Jillian Carson-Jackson" w:date="2021-01-31T17:12:00Z">
              <w:r w:rsidRPr="006A3F04" w:rsidDel="00364950">
                <w:rPr>
                  <w:rFonts w:ascii="Calibri" w:hAnsi="Calibri"/>
                  <w:sz w:val="22"/>
                  <w:szCs w:val="22"/>
                </w:rPr>
                <w:delText>Cards</w:delText>
              </w:r>
            </w:del>
          </w:p>
          <w:p w14:paraId="484ADAE8" w14:textId="392CDD25" w:rsidR="00E42319" w:rsidRPr="006A3F04" w:rsidRDefault="00E42319" w:rsidP="006039FF">
            <w:pPr>
              <w:pStyle w:val="Tablelevel2"/>
              <w:rPr>
                <w:rFonts w:ascii="Calibri" w:hAnsi="Calibri"/>
                <w:sz w:val="22"/>
                <w:szCs w:val="22"/>
              </w:rPr>
            </w:pPr>
            <w:del w:id="1951" w:author="Jillian Carson-Jackson" w:date="2021-01-31T17:12:00Z">
              <w:r w:rsidRPr="006A3F04" w:rsidDel="00364950">
                <w:rPr>
                  <w:rFonts w:ascii="Calibri" w:hAnsi="Calibri"/>
                  <w:sz w:val="22"/>
                  <w:szCs w:val="22"/>
                </w:rPr>
                <w:delText xml:space="preserve">Electronic strips and </w:delText>
              </w:r>
            </w:del>
            <w:r w:rsidRPr="006A3F04">
              <w:rPr>
                <w:rFonts w:ascii="Calibri" w:hAnsi="Calibri"/>
                <w:sz w:val="22"/>
                <w:szCs w:val="22"/>
              </w:rPr>
              <w:t>information management</w:t>
            </w:r>
          </w:p>
          <w:p w14:paraId="7ABCE3D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Ship movement reports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7D04EC" w14:textId="77777777" w:rsidR="00E42319" w:rsidRPr="006A3F04" w:rsidRDefault="00E42319" w:rsidP="006039FF">
            <w:pPr>
              <w:jc w:val="center"/>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632A188"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E2</w:t>
            </w:r>
          </w:p>
        </w:tc>
      </w:tr>
      <w:tr w:rsidR="00E42319" w:rsidRPr="006A3F04" w14:paraId="0CAFA4E8" w14:textId="77777777" w:rsidTr="00A30E7D">
        <w:trPr>
          <w:cantSplit/>
          <w:trHeight w:hRule="exact" w:val="760"/>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051A5CF2" w14:textId="3398F581" w:rsidR="00E42319" w:rsidRPr="006A3F04" w:rsidDel="00E6723E" w:rsidRDefault="00E42319" w:rsidP="006039FF">
            <w:pPr>
              <w:pStyle w:val="Tablelevel1bold"/>
              <w:rPr>
                <w:del w:id="1952" w:author="Jillian Carson-Jackson" w:date="2021-01-31T17:13:00Z"/>
                <w:rFonts w:ascii="Calibri" w:hAnsi="Calibri"/>
                <w:b w:val="0"/>
                <w:sz w:val="22"/>
                <w:szCs w:val="22"/>
              </w:rPr>
            </w:pPr>
            <w:bookmarkStart w:id="1953" w:name="_Toc446917325"/>
            <w:bookmarkStart w:id="1954" w:name="_Toc111617424"/>
            <w:commentRangeStart w:id="1955"/>
            <w:del w:id="1956" w:author="Jillian Carson-Jackson" w:date="2021-01-31T17:13:00Z">
              <w:r w:rsidRPr="006A3F04" w:rsidDel="00E6723E">
                <w:rPr>
                  <w:rFonts w:ascii="Calibri" w:hAnsi="Calibri"/>
                  <w:b w:val="0"/>
                  <w:sz w:val="22"/>
                  <w:szCs w:val="22"/>
                </w:rPr>
                <w:delText>Describe</w:delText>
              </w:r>
            </w:del>
            <w:commentRangeEnd w:id="1955"/>
            <w:r w:rsidR="00E6723E">
              <w:rPr>
                <w:rStyle w:val="CommentReference"/>
                <w:rFonts w:asciiTheme="minorHAnsi" w:eastAsiaTheme="minorHAnsi" w:hAnsiTheme="minorHAnsi"/>
                <w:b w:val="0"/>
              </w:rPr>
              <w:commentReference w:id="1955"/>
            </w:r>
            <w:del w:id="1957" w:author="Jillian Carson-Jackson" w:date="2021-01-31T17:13:00Z">
              <w:r w:rsidRPr="006A3F04" w:rsidDel="00E6723E">
                <w:rPr>
                  <w:rFonts w:ascii="Calibri" w:hAnsi="Calibri"/>
                  <w:b w:val="0"/>
                  <w:sz w:val="22"/>
                  <w:szCs w:val="22"/>
                </w:rPr>
                <w:delText xml:space="preserve"> the application of Automatic Identification Systems (AIS) for tracking</w:delText>
              </w:r>
              <w:bookmarkEnd w:id="1953"/>
              <w:bookmarkEnd w:id="1954"/>
            </w:del>
          </w:p>
          <w:p w14:paraId="5F6C724D" w14:textId="0E0F3181" w:rsidR="00E42319" w:rsidRPr="006A3F04" w:rsidRDefault="00E42319" w:rsidP="006039FF">
            <w:pPr>
              <w:pStyle w:val="Tablelevel2"/>
              <w:rPr>
                <w:rFonts w:ascii="Calibri" w:hAnsi="Calibri"/>
                <w:sz w:val="22"/>
                <w:szCs w:val="22"/>
              </w:rPr>
            </w:pPr>
            <w:del w:id="1958" w:author="Jillian Carson-Jackson" w:date="2021-01-31T17:13:00Z">
              <w:r w:rsidRPr="006A3F04" w:rsidDel="00E6723E">
                <w:rPr>
                  <w:rFonts w:ascii="Calibri" w:hAnsi="Calibri"/>
                  <w:sz w:val="22"/>
                  <w:szCs w:val="22"/>
                </w:rPr>
                <w:delText>Modes of operation of AIS</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E69CB43"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R18, R25, R31, R34, R51, R53, R56</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BA7BAA2" w14:textId="77777777" w:rsidR="00E42319" w:rsidRPr="006A3F04" w:rsidRDefault="00E42319" w:rsidP="006039FF">
            <w:pPr>
              <w:pStyle w:val="TOC1"/>
              <w:rPr>
                <w:rFonts w:ascii="Calibri" w:hAnsi="Calibri"/>
                <w:sz w:val="22"/>
                <w:szCs w:val="22"/>
              </w:rPr>
            </w:pPr>
          </w:p>
        </w:tc>
      </w:tr>
      <w:tr w:rsidR="00E42319" w:rsidRPr="006A3F04" w14:paraId="2FAF9C4F" w14:textId="77777777" w:rsidTr="00A30E7D">
        <w:trPr>
          <w:cantSplit/>
          <w:trHeight w:val="485"/>
          <w:jc w:val="center"/>
        </w:trPr>
        <w:tc>
          <w:tcPr>
            <w:tcW w:w="8897" w:type="dxa"/>
            <w:tcBorders>
              <w:top w:val="single" w:sz="4" w:space="0" w:color="auto"/>
              <w:left w:val="single" w:sz="4" w:space="0" w:color="auto"/>
              <w:bottom w:val="single" w:sz="4" w:space="0" w:color="auto"/>
              <w:right w:val="single" w:sz="4" w:space="0" w:color="auto"/>
            </w:tcBorders>
            <w:shd w:val="clear" w:color="auto" w:fill="auto"/>
            <w:vAlign w:val="center"/>
          </w:tcPr>
          <w:p w14:paraId="495619C5" w14:textId="134C3B4D" w:rsidR="00E42319" w:rsidRPr="006A3F04" w:rsidRDefault="00E42319" w:rsidP="006039FF">
            <w:pPr>
              <w:pStyle w:val="Tablelevel1bold"/>
              <w:rPr>
                <w:rFonts w:ascii="Calibri" w:hAnsi="Calibri"/>
                <w:sz w:val="22"/>
                <w:szCs w:val="22"/>
              </w:rPr>
            </w:pPr>
            <w:commentRangeStart w:id="1959"/>
            <w:del w:id="1960" w:author="Jillian Carson-Jackson" w:date="2021-01-31T17:25:00Z">
              <w:r w:rsidRPr="006A3F04" w:rsidDel="006676BA">
                <w:rPr>
                  <w:rFonts w:ascii="Calibri" w:hAnsi="Calibri"/>
                  <w:sz w:val="22"/>
                  <w:szCs w:val="22"/>
                </w:rPr>
                <w:delText>Information management</w:delText>
              </w:r>
              <w:commentRangeEnd w:id="1959"/>
              <w:r w:rsidR="00E6723E" w:rsidDel="006676BA">
                <w:rPr>
                  <w:rStyle w:val="CommentReference"/>
                  <w:rFonts w:asciiTheme="minorHAnsi" w:eastAsiaTheme="minorHAnsi" w:hAnsiTheme="minorHAnsi"/>
                  <w:b w:val="0"/>
                </w:rPr>
                <w:commentReference w:id="1959"/>
              </w:r>
            </w:del>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7276AF8" w14:textId="77777777" w:rsidR="00E42319" w:rsidRPr="006A3F04" w:rsidRDefault="00E42319" w:rsidP="006A3F04">
            <w:pPr>
              <w:pStyle w:val="BodyText"/>
              <w:jc w:val="center"/>
            </w:pPr>
            <w:r w:rsidRPr="006A3F04">
              <w:t>R41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E3F5BC0" w14:textId="77777777" w:rsidR="00E42319" w:rsidRPr="006A3F04" w:rsidDel="00934EA1" w:rsidRDefault="00E42319" w:rsidP="006039FF">
            <w:pPr>
              <w:jc w:val="center"/>
              <w:rPr>
                <w:rFonts w:ascii="Calibri" w:hAnsi="Calibri"/>
                <w:sz w:val="22"/>
                <w:szCs w:val="22"/>
              </w:rPr>
            </w:pPr>
          </w:p>
        </w:tc>
      </w:tr>
      <w:tr w:rsidR="00E42319" w:rsidRPr="006A3F04" w14:paraId="4DCDEF82" w14:textId="77777777" w:rsidTr="00A30E7D">
        <w:trPr>
          <w:cantSplit/>
          <w:trHeight w:val="1136"/>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F0C4814" w14:textId="41D2813A" w:rsidR="00E42319" w:rsidRPr="006A3F04" w:rsidDel="00CD6F3B" w:rsidRDefault="00E42319" w:rsidP="006039FF">
            <w:pPr>
              <w:pStyle w:val="Tablelevel1bold"/>
              <w:rPr>
                <w:del w:id="1961" w:author="Jillian Carson-Jackson" w:date="2021-01-31T17:15:00Z"/>
                <w:rFonts w:ascii="Calibri" w:hAnsi="Calibri"/>
                <w:b w:val="0"/>
                <w:sz w:val="22"/>
                <w:szCs w:val="22"/>
              </w:rPr>
            </w:pPr>
            <w:del w:id="1962" w:author="Jillian Carson-Jackson" w:date="2021-01-31T17:15:00Z">
              <w:r w:rsidRPr="006A3F04" w:rsidDel="00CD6F3B">
                <w:rPr>
                  <w:rFonts w:ascii="Calibri" w:hAnsi="Calibri"/>
                  <w:b w:val="0"/>
                  <w:sz w:val="22"/>
                  <w:szCs w:val="22"/>
                </w:rPr>
                <w:delText>Explain and demonstrate the use Vessel Traffic Management Information Systems (VTMIS)</w:delText>
              </w:r>
            </w:del>
          </w:p>
          <w:p w14:paraId="15362F1D" w14:textId="7C36B97A" w:rsidR="00E42319" w:rsidRPr="006A3F04" w:rsidDel="00CD6F3B" w:rsidRDefault="00E42319" w:rsidP="006039FF">
            <w:pPr>
              <w:pStyle w:val="Tablelevel2"/>
              <w:rPr>
                <w:del w:id="1963" w:author="Jillian Carson-Jackson" w:date="2021-01-31T17:15:00Z"/>
                <w:rFonts w:ascii="Calibri" w:hAnsi="Calibri"/>
                <w:sz w:val="22"/>
                <w:szCs w:val="22"/>
              </w:rPr>
            </w:pPr>
            <w:del w:id="1964" w:author="Jillian Carson-Jackson" w:date="2021-01-31T17:15:00Z">
              <w:r w:rsidRPr="006A3F04" w:rsidDel="00CD6F3B">
                <w:rPr>
                  <w:rFonts w:ascii="Calibri" w:hAnsi="Calibri"/>
                  <w:sz w:val="22"/>
                  <w:szCs w:val="22"/>
                </w:rPr>
                <w:delText>Introduction to VTMIS</w:delText>
              </w:r>
            </w:del>
          </w:p>
          <w:p w14:paraId="5ABA2B26" w14:textId="5A766A1D" w:rsidR="00E42319" w:rsidRPr="006A3F04" w:rsidRDefault="00E42319" w:rsidP="006039FF">
            <w:pPr>
              <w:pStyle w:val="Tablelevel2"/>
              <w:rPr>
                <w:rFonts w:ascii="Calibri" w:hAnsi="Calibri"/>
                <w:sz w:val="22"/>
                <w:szCs w:val="22"/>
              </w:rPr>
            </w:pPr>
            <w:del w:id="1965" w:author="Jillian Carson-Jackson" w:date="2021-01-31T17:15:00Z">
              <w:r w:rsidRPr="006A3F04" w:rsidDel="00CD6F3B">
                <w:rPr>
                  <w:rFonts w:ascii="Calibri" w:hAnsi="Calibri"/>
                  <w:sz w:val="22"/>
                  <w:szCs w:val="22"/>
                </w:rPr>
                <w:delText>Co-ordination of information with users/allied services</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31632D0"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5A81F84" w14:textId="77777777" w:rsidR="00E42319" w:rsidRPr="006A3F04" w:rsidRDefault="00E42319" w:rsidP="006039FF">
            <w:pPr>
              <w:jc w:val="center"/>
              <w:rPr>
                <w:rFonts w:ascii="Calibri" w:hAnsi="Calibri"/>
                <w:sz w:val="22"/>
                <w:szCs w:val="22"/>
              </w:rPr>
            </w:pPr>
          </w:p>
        </w:tc>
      </w:tr>
      <w:tr w:rsidR="00E42319" w:rsidRPr="006A3F04" w14:paraId="600B819D" w14:textId="77777777" w:rsidTr="00A30E7D">
        <w:trPr>
          <w:cantSplit/>
          <w:trHeight w:val="1610"/>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06A1F12" w14:textId="73435B76" w:rsidR="00E42319" w:rsidRPr="006A3F04" w:rsidDel="00CD6F3B" w:rsidRDefault="00E42319" w:rsidP="006039FF">
            <w:pPr>
              <w:pStyle w:val="Tablelevel1bold"/>
              <w:rPr>
                <w:del w:id="1966" w:author="Jillian Carson-Jackson" w:date="2021-01-31T17:15:00Z"/>
                <w:rFonts w:ascii="Calibri" w:hAnsi="Calibri"/>
                <w:b w:val="0"/>
                <w:sz w:val="22"/>
                <w:szCs w:val="22"/>
              </w:rPr>
            </w:pPr>
            <w:del w:id="1967" w:author="Jillian Carson-Jackson" w:date="2021-01-31T17:15:00Z">
              <w:r w:rsidRPr="006A3F04" w:rsidDel="00CD6F3B">
                <w:rPr>
                  <w:rFonts w:ascii="Calibri" w:hAnsi="Calibri"/>
                  <w:b w:val="0"/>
                  <w:sz w:val="22"/>
                  <w:szCs w:val="22"/>
                </w:rPr>
                <w:delText>List and describe the relevance of vessel information</w:delText>
              </w:r>
            </w:del>
          </w:p>
          <w:p w14:paraId="3236F55E" w14:textId="227A07B4" w:rsidR="00E42319" w:rsidRPr="006A3F04" w:rsidDel="00CD6F3B" w:rsidRDefault="00E42319" w:rsidP="006039FF">
            <w:pPr>
              <w:pStyle w:val="Tablelevel2"/>
              <w:rPr>
                <w:del w:id="1968" w:author="Jillian Carson-Jackson" w:date="2021-01-31T17:15:00Z"/>
                <w:rFonts w:ascii="Calibri" w:hAnsi="Calibri"/>
                <w:sz w:val="22"/>
                <w:szCs w:val="22"/>
              </w:rPr>
            </w:pPr>
            <w:del w:id="1969" w:author="Jillian Carson-Jackson" w:date="2021-01-31T17:15:00Z">
              <w:r w:rsidRPr="006A3F04" w:rsidDel="00CD6F3B">
                <w:rPr>
                  <w:rFonts w:ascii="Calibri" w:hAnsi="Calibri"/>
                  <w:sz w:val="22"/>
                  <w:szCs w:val="22"/>
                </w:rPr>
                <w:delText>Prioritising of participating vessels</w:delText>
              </w:r>
            </w:del>
          </w:p>
          <w:p w14:paraId="016FEC7F" w14:textId="3E3C8FC5" w:rsidR="00E42319" w:rsidRPr="006A3F04" w:rsidDel="00CD6F3B" w:rsidRDefault="00E42319" w:rsidP="006039FF">
            <w:pPr>
              <w:pStyle w:val="Tablelevel2"/>
              <w:rPr>
                <w:del w:id="1970" w:author="Jillian Carson-Jackson" w:date="2021-01-31T17:15:00Z"/>
                <w:rFonts w:ascii="Calibri" w:hAnsi="Calibri"/>
                <w:sz w:val="22"/>
                <w:szCs w:val="22"/>
              </w:rPr>
            </w:pPr>
            <w:commentRangeStart w:id="1971"/>
            <w:del w:id="1972" w:author="Jillian Carson-Jackson" w:date="2021-01-31T17:15:00Z">
              <w:r w:rsidRPr="006A3F04" w:rsidDel="00CD6F3B">
                <w:rPr>
                  <w:rFonts w:ascii="Calibri" w:hAnsi="Calibri"/>
                  <w:sz w:val="22"/>
                  <w:szCs w:val="22"/>
                </w:rPr>
                <w:delText>Anticipating calls using radar images</w:delText>
              </w:r>
            </w:del>
            <w:commentRangeEnd w:id="1971"/>
            <w:r w:rsidR="00CD6F3B">
              <w:rPr>
                <w:rStyle w:val="CommentReference"/>
                <w:rFonts w:asciiTheme="minorHAnsi" w:eastAsiaTheme="minorHAnsi" w:hAnsiTheme="minorHAnsi"/>
              </w:rPr>
              <w:commentReference w:id="1971"/>
            </w:r>
          </w:p>
          <w:p w14:paraId="3DD07358" w14:textId="05FF8560" w:rsidR="00E42319" w:rsidRPr="006A3F04" w:rsidDel="00CD6F3B" w:rsidRDefault="00E42319" w:rsidP="006039FF">
            <w:pPr>
              <w:pStyle w:val="Tablelevel2"/>
              <w:rPr>
                <w:del w:id="1973" w:author="Jillian Carson-Jackson" w:date="2021-01-31T17:15:00Z"/>
                <w:rFonts w:ascii="Calibri" w:hAnsi="Calibri"/>
                <w:sz w:val="22"/>
                <w:szCs w:val="22"/>
              </w:rPr>
            </w:pPr>
            <w:del w:id="1974" w:author="Jillian Carson-Jackson" w:date="2021-01-31T17:15:00Z">
              <w:r w:rsidRPr="006A3F04" w:rsidDel="00CD6F3B">
                <w:rPr>
                  <w:rFonts w:ascii="Calibri" w:hAnsi="Calibri"/>
                  <w:sz w:val="22"/>
                  <w:szCs w:val="22"/>
                </w:rPr>
                <w:delText>Information from ships - name, call sign, type, position, speed, destination, ETA, special reports</w:delText>
              </w:r>
            </w:del>
          </w:p>
          <w:p w14:paraId="00E5BB15" w14:textId="36AC555E" w:rsidR="00E42319" w:rsidRPr="006A3F04" w:rsidRDefault="00E42319" w:rsidP="006039FF">
            <w:pPr>
              <w:pStyle w:val="Tablelevel2"/>
              <w:rPr>
                <w:rFonts w:ascii="Calibri" w:hAnsi="Calibri"/>
                <w:sz w:val="22"/>
                <w:szCs w:val="22"/>
              </w:rPr>
            </w:pPr>
            <w:del w:id="1975" w:author="Jillian Carson-Jackson" w:date="2021-01-31T17:15:00Z">
              <w:r w:rsidRPr="006A3F04" w:rsidDel="00CD6F3B">
                <w:rPr>
                  <w:rFonts w:ascii="Calibri" w:hAnsi="Calibri"/>
                  <w:sz w:val="22"/>
                  <w:szCs w:val="22"/>
                </w:rPr>
                <w:delText>Information to ships - content, timely, relevant</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846D7D8"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0D32A53" w14:textId="77777777" w:rsidR="00E42319" w:rsidRPr="006A3F04" w:rsidRDefault="00E42319" w:rsidP="006039FF">
            <w:pPr>
              <w:jc w:val="center"/>
              <w:rPr>
                <w:rFonts w:ascii="Calibri" w:hAnsi="Calibri"/>
                <w:sz w:val="22"/>
                <w:szCs w:val="22"/>
              </w:rPr>
            </w:pPr>
          </w:p>
        </w:tc>
      </w:tr>
      <w:tr w:rsidR="00E42319" w:rsidRPr="006A3F04" w14:paraId="779DB2F8" w14:textId="77777777" w:rsidTr="00A30E7D">
        <w:trPr>
          <w:cantSplit/>
          <w:trHeight w:val="859"/>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347842DC" w14:textId="5390AC8C" w:rsidR="00E42319" w:rsidRPr="006A3F04" w:rsidDel="00CD6F3B" w:rsidRDefault="00E42319" w:rsidP="006039FF">
            <w:pPr>
              <w:pStyle w:val="Tablelevel1bold"/>
              <w:rPr>
                <w:del w:id="1976" w:author="Jillian Carson-Jackson" w:date="2021-01-31T17:15:00Z"/>
                <w:rFonts w:ascii="Calibri" w:hAnsi="Calibri"/>
                <w:b w:val="0"/>
                <w:sz w:val="22"/>
                <w:szCs w:val="22"/>
              </w:rPr>
            </w:pPr>
            <w:del w:id="1977" w:author="Jillian Carson-Jackson" w:date="2021-01-31T17:15:00Z">
              <w:r w:rsidRPr="006A3F04" w:rsidDel="00CD6F3B">
                <w:rPr>
                  <w:rFonts w:ascii="Calibri" w:hAnsi="Calibri"/>
                  <w:b w:val="0"/>
                  <w:sz w:val="22"/>
                  <w:szCs w:val="22"/>
                </w:rPr>
                <w:delText>Identify and describe the different allied services within a VTS area</w:delText>
              </w:r>
            </w:del>
          </w:p>
          <w:p w14:paraId="04A9B36A" w14:textId="3BA21305" w:rsidR="00E42319" w:rsidRPr="006A3F04" w:rsidDel="00CD6F3B" w:rsidRDefault="00E42319" w:rsidP="006039FF">
            <w:pPr>
              <w:pStyle w:val="Tablelevel2"/>
              <w:rPr>
                <w:del w:id="1978" w:author="Jillian Carson-Jackson" w:date="2021-01-31T17:15:00Z"/>
                <w:rFonts w:ascii="Calibri" w:hAnsi="Calibri"/>
                <w:sz w:val="22"/>
                <w:szCs w:val="22"/>
              </w:rPr>
            </w:pPr>
            <w:del w:id="1979" w:author="Jillian Carson-Jackson" w:date="2021-01-31T17:15:00Z">
              <w:r w:rsidRPr="006A3F04" w:rsidDel="00CD6F3B">
                <w:rPr>
                  <w:rFonts w:ascii="Calibri" w:hAnsi="Calibri"/>
                  <w:sz w:val="22"/>
                  <w:szCs w:val="22"/>
                </w:rPr>
                <w:delText>Information from allied services</w:delText>
              </w:r>
            </w:del>
          </w:p>
          <w:p w14:paraId="7D54938A" w14:textId="53C07112" w:rsidR="00E42319" w:rsidRPr="006A3F04" w:rsidRDefault="00E42319" w:rsidP="006039FF">
            <w:pPr>
              <w:pStyle w:val="Tablelevel2"/>
              <w:rPr>
                <w:rFonts w:ascii="Calibri" w:hAnsi="Calibri"/>
                <w:b/>
                <w:sz w:val="22"/>
                <w:szCs w:val="22"/>
              </w:rPr>
            </w:pPr>
            <w:del w:id="1980" w:author="Jillian Carson-Jackson" w:date="2021-01-31T17:15:00Z">
              <w:r w:rsidRPr="006A3F04" w:rsidDel="00CD6F3B">
                <w:rPr>
                  <w:rFonts w:ascii="Calibri" w:hAnsi="Calibri"/>
                  <w:sz w:val="22"/>
                  <w:szCs w:val="22"/>
                </w:rPr>
                <w:delText>Information to allied services - content, timely, relevant</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0AD1184"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A85BC82" w14:textId="77777777" w:rsidR="00E42319" w:rsidRPr="006A3F04" w:rsidRDefault="00E42319" w:rsidP="006039FF">
            <w:pPr>
              <w:jc w:val="center"/>
              <w:rPr>
                <w:rFonts w:ascii="Calibri" w:hAnsi="Calibri"/>
                <w:sz w:val="22"/>
                <w:szCs w:val="22"/>
              </w:rPr>
            </w:pPr>
          </w:p>
        </w:tc>
      </w:tr>
      <w:tr w:rsidR="00E42319" w:rsidRPr="006A3F04" w14:paraId="3D6D6D37"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5"/>
          <w:jc w:val="center"/>
        </w:trPr>
        <w:tc>
          <w:tcPr>
            <w:tcW w:w="8897" w:type="dxa"/>
            <w:shd w:val="clear" w:color="auto" w:fill="auto"/>
          </w:tcPr>
          <w:p w14:paraId="77E7DC16" w14:textId="1FD19B57" w:rsidR="00E42319" w:rsidRPr="006A3F04" w:rsidDel="00E91682" w:rsidRDefault="00E42319" w:rsidP="006039FF">
            <w:pPr>
              <w:pStyle w:val="Tablelevel1bold"/>
              <w:rPr>
                <w:del w:id="1981" w:author="Jillian Carson-Jackson" w:date="2021-01-31T17:17:00Z"/>
                <w:rFonts w:ascii="Calibri" w:hAnsi="Calibri"/>
                <w:sz w:val="22"/>
                <w:szCs w:val="22"/>
              </w:rPr>
            </w:pPr>
            <w:bookmarkStart w:id="1982" w:name="_Toc446917328"/>
            <w:bookmarkStart w:id="1983" w:name="_Toc111617427"/>
            <w:del w:id="1984" w:author="Jillian Carson-Jackson" w:date="2021-01-31T17:17:00Z">
              <w:r w:rsidRPr="006A3F04" w:rsidDel="00E91682">
                <w:rPr>
                  <w:rFonts w:ascii="Calibri" w:hAnsi="Calibri"/>
                  <w:sz w:val="22"/>
                  <w:szCs w:val="22"/>
                </w:rPr>
                <w:delText>Equipment performance monitoring</w:delText>
              </w:r>
              <w:bookmarkEnd w:id="1982"/>
              <w:bookmarkEnd w:id="1983"/>
            </w:del>
          </w:p>
          <w:p w14:paraId="14F32BE9" w14:textId="77777777" w:rsidR="00E42319" w:rsidRPr="006A3F04" w:rsidRDefault="00E42319" w:rsidP="00E91682">
            <w:pPr>
              <w:pStyle w:val="Tablelevel1bold"/>
              <w:rPr>
                <w:rFonts w:ascii="Calibri" w:hAnsi="Calibri"/>
                <w:sz w:val="22"/>
                <w:szCs w:val="22"/>
              </w:rPr>
            </w:pPr>
          </w:p>
        </w:tc>
        <w:tc>
          <w:tcPr>
            <w:tcW w:w="2835" w:type="dxa"/>
            <w:shd w:val="clear" w:color="auto" w:fill="auto"/>
          </w:tcPr>
          <w:p w14:paraId="4FE83D1F" w14:textId="77777777" w:rsidR="00E42319" w:rsidRPr="006A3F04" w:rsidRDefault="00E42319" w:rsidP="006A3F04">
            <w:pPr>
              <w:pStyle w:val="BodyText"/>
              <w:jc w:val="center"/>
            </w:pPr>
            <w:r w:rsidRPr="006A3F04">
              <w:t>R34</w:t>
            </w:r>
          </w:p>
        </w:tc>
        <w:tc>
          <w:tcPr>
            <w:tcW w:w="3118" w:type="dxa"/>
            <w:shd w:val="clear" w:color="auto" w:fill="auto"/>
          </w:tcPr>
          <w:p w14:paraId="1B7D9FF0" w14:textId="77777777" w:rsidR="00E42319" w:rsidRPr="006A3F04" w:rsidRDefault="00E42319" w:rsidP="006039FF">
            <w:pPr>
              <w:jc w:val="center"/>
              <w:rPr>
                <w:rFonts w:ascii="Calibri" w:hAnsi="Calibri"/>
                <w:sz w:val="22"/>
                <w:szCs w:val="22"/>
              </w:rPr>
            </w:pPr>
          </w:p>
        </w:tc>
      </w:tr>
      <w:tr w:rsidR="00E42319" w:rsidRPr="006A3F04" w14:paraId="1959C1F4" w14:textId="77777777" w:rsidTr="00E916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24"/>
          <w:jc w:val="center"/>
        </w:trPr>
        <w:tc>
          <w:tcPr>
            <w:tcW w:w="8897" w:type="dxa"/>
            <w:shd w:val="clear" w:color="auto" w:fill="auto"/>
          </w:tcPr>
          <w:p w14:paraId="25125710" w14:textId="347A34BD" w:rsidR="00E91682" w:rsidRDefault="00E42319" w:rsidP="006039FF">
            <w:pPr>
              <w:pStyle w:val="Tablelevel1bold"/>
              <w:rPr>
                <w:ins w:id="1985" w:author="Jillian Carson-Jackson" w:date="2021-01-31T17:17:00Z"/>
                <w:rFonts w:ascii="Calibri" w:hAnsi="Calibri"/>
                <w:b w:val="0"/>
                <w:sz w:val="22"/>
                <w:szCs w:val="22"/>
              </w:rPr>
            </w:pPr>
            <w:bookmarkStart w:id="1986" w:name="_Toc446917329"/>
            <w:bookmarkStart w:id="1987" w:name="_Toc111617428"/>
            <w:del w:id="1988" w:author="Jillian Carson-Jackson" w:date="2021-01-31T17:17:00Z">
              <w:r w:rsidRPr="006A3F04" w:rsidDel="00E91682">
                <w:rPr>
                  <w:rFonts w:ascii="Calibri" w:hAnsi="Calibri"/>
                  <w:b w:val="0"/>
                  <w:sz w:val="22"/>
                  <w:szCs w:val="22"/>
                </w:rPr>
                <w:delText xml:space="preserve">Describe the </w:delText>
              </w:r>
            </w:del>
            <w:ins w:id="1989" w:author="Jillian Carson-Jackson" w:date="2021-01-31T17:17:00Z">
              <w:r w:rsidR="00E91682">
                <w:rPr>
                  <w:rFonts w:ascii="Calibri" w:hAnsi="Calibri"/>
                  <w:b w:val="0"/>
                  <w:sz w:val="22"/>
                  <w:szCs w:val="22"/>
                </w:rPr>
                <w:t>Equipment Performance monitoring</w:t>
              </w:r>
            </w:ins>
          </w:p>
          <w:p w14:paraId="63D89B83" w14:textId="79891BC6" w:rsidR="00E91682" w:rsidRDefault="00E42319" w:rsidP="00E91682">
            <w:pPr>
              <w:pStyle w:val="Tablelevel1bold"/>
              <w:ind w:left="337"/>
              <w:rPr>
                <w:ins w:id="1990" w:author="Jillian Carson-Jackson" w:date="2021-01-31T17:17:00Z"/>
                <w:rFonts w:ascii="Calibri" w:hAnsi="Calibri"/>
                <w:b w:val="0"/>
                <w:sz w:val="22"/>
                <w:szCs w:val="22"/>
              </w:rPr>
            </w:pPr>
            <w:r w:rsidRPr="006A3F04">
              <w:rPr>
                <w:rFonts w:ascii="Calibri" w:hAnsi="Calibri"/>
                <w:b w:val="0"/>
                <w:sz w:val="22"/>
                <w:szCs w:val="22"/>
              </w:rPr>
              <w:t>expected normal operating parameters</w:t>
            </w:r>
            <w:bookmarkEnd w:id="1986"/>
            <w:bookmarkEnd w:id="1987"/>
            <w:r w:rsidRPr="006A3F04">
              <w:rPr>
                <w:rFonts w:ascii="Calibri" w:hAnsi="Calibri"/>
                <w:b w:val="0"/>
                <w:sz w:val="22"/>
                <w:szCs w:val="22"/>
              </w:rPr>
              <w:t xml:space="preserve"> of equipment</w:t>
            </w:r>
          </w:p>
          <w:p w14:paraId="1BFB7A63" w14:textId="540CB0A0" w:rsidR="00E91682" w:rsidRPr="00E91682" w:rsidRDefault="00E91682" w:rsidP="00E91682">
            <w:pPr>
              <w:pStyle w:val="Tablelevel1bold"/>
              <w:ind w:left="337"/>
              <w:rPr>
                <w:rFonts w:ascii="Calibri" w:hAnsi="Calibri"/>
                <w:b w:val="0"/>
                <w:sz w:val="22"/>
                <w:szCs w:val="22"/>
              </w:rPr>
            </w:pPr>
            <w:ins w:id="1991" w:author="Jillian Carson-Jackson" w:date="2021-01-31T17:17:00Z">
              <w:r>
                <w:rPr>
                  <w:rFonts w:ascii="Calibri" w:hAnsi="Calibri"/>
                  <w:b w:val="0"/>
                  <w:sz w:val="22"/>
                  <w:szCs w:val="22"/>
                </w:rPr>
                <w:t>rep</w:t>
              </w:r>
            </w:ins>
            <w:ins w:id="1992" w:author="Jillian Carson-Jackson" w:date="2021-01-31T17:18:00Z">
              <w:r>
                <w:rPr>
                  <w:rFonts w:ascii="Calibri" w:hAnsi="Calibri"/>
                  <w:b w:val="0"/>
                  <w:sz w:val="22"/>
                  <w:szCs w:val="22"/>
                </w:rPr>
                <w:t>orting outages</w:t>
              </w:r>
            </w:ins>
          </w:p>
          <w:p w14:paraId="68E5AE01" w14:textId="3EABC394" w:rsidR="00E42319" w:rsidRPr="006A3F04" w:rsidRDefault="00E42319" w:rsidP="006039FF">
            <w:pPr>
              <w:pStyle w:val="Tablelevel1bold"/>
              <w:rPr>
                <w:rFonts w:ascii="Calibri" w:hAnsi="Calibri"/>
                <w:b w:val="0"/>
                <w:i/>
                <w:sz w:val="22"/>
                <w:szCs w:val="22"/>
              </w:rPr>
            </w:pPr>
            <w:bookmarkStart w:id="1993" w:name="_Toc446917330"/>
            <w:bookmarkStart w:id="1994" w:name="_Toc111617429"/>
            <w:del w:id="1995" w:author="Jillian Carson-Jackson" w:date="2021-01-31T17:17:00Z">
              <w:r w:rsidRPr="006A3F04" w:rsidDel="00E91682">
                <w:rPr>
                  <w:rFonts w:ascii="Calibri" w:hAnsi="Calibri"/>
                  <w:b w:val="0"/>
                  <w:sz w:val="22"/>
                  <w:szCs w:val="22"/>
                </w:rPr>
                <w:delText>Describe and demonstrate the different troubleshooting</w:delText>
              </w:r>
              <w:bookmarkEnd w:id="1993"/>
              <w:bookmarkEnd w:id="1994"/>
              <w:r w:rsidRPr="006A3F04" w:rsidDel="00E91682">
                <w:rPr>
                  <w:rFonts w:ascii="Calibri" w:hAnsi="Calibri"/>
                  <w:b w:val="0"/>
                  <w:sz w:val="22"/>
                  <w:szCs w:val="22"/>
                </w:rPr>
                <w:delText xml:space="preserve"> methods</w:delText>
              </w:r>
            </w:del>
          </w:p>
        </w:tc>
        <w:tc>
          <w:tcPr>
            <w:tcW w:w="2835" w:type="dxa"/>
            <w:shd w:val="clear" w:color="auto" w:fill="auto"/>
          </w:tcPr>
          <w:p w14:paraId="4E514EB4"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20453046" w14:textId="77777777" w:rsidR="00E42319" w:rsidRPr="006A3F04" w:rsidRDefault="00E42319" w:rsidP="006039FF">
            <w:pPr>
              <w:jc w:val="center"/>
              <w:rPr>
                <w:rFonts w:ascii="Calibri" w:hAnsi="Calibri"/>
                <w:sz w:val="22"/>
                <w:szCs w:val="22"/>
              </w:rPr>
            </w:pPr>
          </w:p>
        </w:tc>
      </w:tr>
      <w:tr w:rsidR="00E42319" w:rsidRPr="006A3F04" w14:paraId="1E5105E9"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7"/>
          <w:jc w:val="center"/>
        </w:trPr>
        <w:tc>
          <w:tcPr>
            <w:tcW w:w="8897" w:type="dxa"/>
            <w:shd w:val="clear" w:color="auto" w:fill="auto"/>
          </w:tcPr>
          <w:p w14:paraId="23725CEC" w14:textId="77777777" w:rsidR="00E42319" w:rsidRPr="006A3F04" w:rsidRDefault="00E42319" w:rsidP="006039FF">
            <w:pPr>
              <w:pStyle w:val="Tablelevel1bold"/>
              <w:rPr>
                <w:rFonts w:ascii="Calibri" w:hAnsi="Calibri"/>
                <w:sz w:val="22"/>
                <w:szCs w:val="22"/>
              </w:rPr>
            </w:pPr>
            <w:bookmarkStart w:id="1996" w:name="_Toc111617430"/>
            <w:r w:rsidRPr="006A3F04">
              <w:rPr>
                <w:rFonts w:ascii="Calibri" w:hAnsi="Calibri"/>
                <w:sz w:val="22"/>
                <w:szCs w:val="22"/>
              </w:rPr>
              <w:t>Evolving technologies</w:t>
            </w:r>
            <w:bookmarkEnd w:id="1996"/>
          </w:p>
        </w:tc>
        <w:tc>
          <w:tcPr>
            <w:tcW w:w="2835" w:type="dxa"/>
            <w:shd w:val="clear" w:color="auto" w:fill="auto"/>
          </w:tcPr>
          <w:p w14:paraId="756394CF" w14:textId="77777777" w:rsidR="00E42319" w:rsidRPr="006A3F04" w:rsidRDefault="00E42319" w:rsidP="006039FF">
            <w:pPr>
              <w:pStyle w:val="TOC1"/>
              <w:rPr>
                <w:rFonts w:ascii="Calibri" w:hAnsi="Calibri"/>
                <w:sz w:val="22"/>
                <w:szCs w:val="22"/>
              </w:rPr>
            </w:pPr>
          </w:p>
        </w:tc>
        <w:tc>
          <w:tcPr>
            <w:tcW w:w="3118" w:type="dxa"/>
            <w:shd w:val="clear" w:color="auto" w:fill="auto"/>
          </w:tcPr>
          <w:p w14:paraId="0850C98E" w14:textId="77777777" w:rsidR="00E42319" w:rsidRPr="006A3F04" w:rsidRDefault="00E42319" w:rsidP="006039FF">
            <w:pPr>
              <w:jc w:val="center"/>
              <w:rPr>
                <w:rFonts w:ascii="Calibri" w:hAnsi="Calibri"/>
                <w:sz w:val="22"/>
                <w:szCs w:val="22"/>
              </w:rPr>
            </w:pPr>
          </w:p>
        </w:tc>
      </w:tr>
      <w:tr w:rsidR="00E42319" w:rsidRPr="006A3F04" w14:paraId="067D6A8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9"/>
          <w:jc w:val="center"/>
        </w:trPr>
        <w:tc>
          <w:tcPr>
            <w:tcW w:w="8897" w:type="dxa"/>
            <w:shd w:val="clear" w:color="auto" w:fill="auto"/>
          </w:tcPr>
          <w:p w14:paraId="255C6D66" w14:textId="77777777" w:rsidR="00E42319" w:rsidRPr="006A3F04" w:rsidRDefault="00E42319" w:rsidP="006039FF">
            <w:pPr>
              <w:pStyle w:val="Tablelevel1bold"/>
              <w:rPr>
                <w:rFonts w:ascii="Calibri" w:hAnsi="Calibri"/>
                <w:b w:val="0"/>
                <w:sz w:val="22"/>
                <w:szCs w:val="22"/>
                <w:u w:val="single"/>
              </w:rPr>
            </w:pPr>
            <w:bookmarkStart w:id="1997" w:name="_Toc446917332"/>
            <w:bookmarkStart w:id="1998" w:name="_Toc111617431"/>
            <w:r w:rsidRPr="006A3F04">
              <w:rPr>
                <w:rFonts w:ascii="Calibri" w:hAnsi="Calibri"/>
                <w:b w:val="0"/>
                <w:sz w:val="22"/>
                <w:szCs w:val="22"/>
              </w:rPr>
              <w:t>Describe new technologies, as appropriate</w:t>
            </w:r>
            <w:bookmarkEnd w:id="1997"/>
            <w:bookmarkEnd w:id="1998"/>
          </w:p>
        </w:tc>
        <w:tc>
          <w:tcPr>
            <w:tcW w:w="2835" w:type="dxa"/>
            <w:shd w:val="clear" w:color="auto" w:fill="auto"/>
          </w:tcPr>
          <w:p w14:paraId="65DDACE8" w14:textId="77777777" w:rsidR="00E42319" w:rsidRPr="006A3F04" w:rsidRDefault="00E42319" w:rsidP="006039FF">
            <w:pPr>
              <w:pStyle w:val="TOC1"/>
              <w:rPr>
                <w:rFonts w:ascii="Calibri" w:hAnsi="Calibri"/>
                <w:sz w:val="22"/>
                <w:szCs w:val="22"/>
              </w:rPr>
            </w:pPr>
          </w:p>
        </w:tc>
        <w:tc>
          <w:tcPr>
            <w:tcW w:w="3118" w:type="dxa"/>
            <w:shd w:val="clear" w:color="auto" w:fill="auto"/>
          </w:tcPr>
          <w:p w14:paraId="043F2BBB" w14:textId="77777777" w:rsidR="00E42319" w:rsidRPr="006A3F04" w:rsidRDefault="00E42319" w:rsidP="006039FF">
            <w:pPr>
              <w:jc w:val="center"/>
              <w:rPr>
                <w:rFonts w:ascii="Calibri" w:hAnsi="Calibri"/>
                <w:sz w:val="22"/>
                <w:szCs w:val="22"/>
              </w:rPr>
            </w:pPr>
          </w:p>
        </w:tc>
      </w:tr>
    </w:tbl>
    <w:p w14:paraId="146D2686" w14:textId="71C1B4A0" w:rsidR="00E42319" w:rsidRDefault="00E42319" w:rsidP="00E42319">
      <w:pPr>
        <w:rPr>
          <w:ins w:id="1999" w:author="Jillian Carson-Jackson" w:date="2020-12-27T16:42:00Z"/>
        </w:rPr>
      </w:pPr>
    </w:p>
    <w:p w14:paraId="06C0A9C7" w14:textId="77777777" w:rsidR="00802D62" w:rsidRPr="00C50983" w:rsidRDefault="00802D62" w:rsidP="00E42319"/>
    <w:p w14:paraId="3A6B95DB" w14:textId="77777777" w:rsidR="00E42319" w:rsidRPr="00C50983" w:rsidRDefault="00E42319" w:rsidP="00E42319"/>
    <w:p w14:paraId="4C60CEB8" w14:textId="77777777" w:rsidR="00E42319" w:rsidRPr="00C50983" w:rsidRDefault="00E42319" w:rsidP="00E42319">
      <w:pPr>
        <w:pStyle w:val="BodyText"/>
        <w:sectPr w:rsidR="00E42319" w:rsidRPr="00C50983" w:rsidSect="006039FF">
          <w:headerReference w:type="default" r:id="rId37"/>
          <w:pgSz w:w="16838" w:h="11906" w:orient="landscape"/>
          <w:pgMar w:top="1134" w:right="1134" w:bottom="1134" w:left="1134" w:header="706" w:footer="706" w:gutter="0"/>
          <w:cols w:space="708"/>
          <w:docGrid w:linePitch="360"/>
        </w:sectPr>
      </w:pPr>
    </w:p>
    <w:p w14:paraId="0AE38319" w14:textId="54675F63" w:rsidR="0076035F" w:rsidRPr="00C50983" w:rsidDel="00B406CD" w:rsidRDefault="0076035F" w:rsidP="0076035F">
      <w:pPr>
        <w:pStyle w:val="Module"/>
        <w:rPr>
          <w:del w:id="2000" w:author="Jillian Carson-Jackson" w:date="2020-12-27T16:47:00Z"/>
          <w:caps/>
        </w:rPr>
      </w:pPr>
      <w:bookmarkStart w:id="2001" w:name="_Toc111617470"/>
      <w:bookmarkStart w:id="2002" w:name="_Toc245254445"/>
      <w:bookmarkStart w:id="2003" w:name="_Toc6299044"/>
      <w:del w:id="2004" w:author="Jillian Carson-Jackson" w:date="2020-12-27T16:47:00Z">
        <w:r w:rsidRPr="00C50983" w:rsidDel="00B406CD">
          <w:delText xml:space="preserve">COMMUNICATION </w:delText>
        </w:r>
        <w:commentRangeStart w:id="2005"/>
        <w:r w:rsidRPr="00C50983" w:rsidDel="00B406CD">
          <w:delText>CO-ORDINATION</w:delText>
        </w:r>
        <w:bookmarkEnd w:id="2001"/>
        <w:bookmarkEnd w:id="2002"/>
        <w:bookmarkEnd w:id="2003"/>
        <w:commentRangeEnd w:id="2005"/>
        <w:r w:rsidR="001D649B" w:rsidDel="00B406CD">
          <w:rPr>
            <w:rStyle w:val="CommentReference"/>
            <w:rFonts w:eastAsiaTheme="minorHAnsi"/>
            <w:b w:val="0"/>
            <w:color w:val="auto"/>
            <w:u w:val="none"/>
          </w:rPr>
          <w:commentReference w:id="2005"/>
        </w:r>
      </w:del>
    </w:p>
    <w:p w14:paraId="5529097B" w14:textId="22B9DB6E" w:rsidR="0076035F" w:rsidDel="001D649B" w:rsidRDefault="0076035F" w:rsidP="00F64B31">
      <w:pPr>
        <w:pStyle w:val="ModuleHeading1"/>
        <w:rPr>
          <w:del w:id="2006" w:author="Jillian Carson-Jackson" w:date="2020-12-27T16:38:00Z"/>
        </w:rPr>
      </w:pPr>
      <w:bookmarkStart w:id="2007" w:name="_Toc446917511"/>
      <w:bookmarkStart w:id="2008" w:name="_Toc111617471"/>
      <w:bookmarkStart w:id="2009" w:name="_Toc245254446"/>
      <w:bookmarkStart w:id="2010" w:name="_Toc6299045"/>
      <w:del w:id="2011" w:author="Jillian Carson-Jackson" w:date="2020-12-27T16:38:00Z">
        <w:r w:rsidRPr="00C50983" w:rsidDel="001D649B">
          <w:delText>INTRODUCTION</w:delText>
        </w:r>
        <w:bookmarkEnd w:id="2007"/>
        <w:bookmarkEnd w:id="2008"/>
        <w:bookmarkEnd w:id="2009"/>
        <w:bookmarkEnd w:id="2010"/>
      </w:del>
    </w:p>
    <w:p w14:paraId="6BD6961D" w14:textId="4F23BD16" w:rsidR="0076035F" w:rsidRPr="0076035F" w:rsidDel="001D649B" w:rsidRDefault="0076035F" w:rsidP="0076035F">
      <w:pPr>
        <w:pStyle w:val="Heading1separatationline"/>
        <w:rPr>
          <w:del w:id="2012" w:author="Jillian Carson-Jackson" w:date="2020-12-27T16:38:00Z"/>
        </w:rPr>
      </w:pPr>
    </w:p>
    <w:p w14:paraId="225DA4C1" w14:textId="4999D023" w:rsidR="0076035F" w:rsidRPr="00C50983" w:rsidDel="001D649B" w:rsidRDefault="0076035F" w:rsidP="0076035F">
      <w:pPr>
        <w:pStyle w:val="BodyText"/>
        <w:rPr>
          <w:del w:id="2013" w:author="Jillian Carson-Jackson" w:date="2020-12-27T16:38:00Z"/>
        </w:rPr>
      </w:pPr>
      <w:del w:id="2014" w:author="Jillian Carson-Jackson" w:date="2020-12-27T16:38:00Z">
        <w:r w:rsidRPr="00C50983" w:rsidDel="001D649B">
          <w:delText>Instructors for this module should have knowledge, comprehension and the ability to apply communication techniques as well as qualifications in the VTS/Maritime fields.  If this cannot be achieved, then the appropriate expert should cover certain sections of this module.  Every instructor should have full access to simulated VTS.  In addition, arrangements should be made, if practicable, for trainees to visit operational VTS centres.</w:delText>
        </w:r>
      </w:del>
    </w:p>
    <w:p w14:paraId="7D863742" w14:textId="7906308B" w:rsidR="0076035F" w:rsidDel="001D649B" w:rsidRDefault="0076035F" w:rsidP="00F64B31">
      <w:pPr>
        <w:pStyle w:val="ModuleHeading1"/>
        <w:rPr>
          <w:del w:id="2015" w:author="Jillian Carson-Jackson" w:date="2020-12-27T16:38:00Z"/>
        </w:rPr>
      </w:pPr>
      <w:bookmarkStart w:id="2016" w:name="_Toc446917512"/>
      <w:bookmarkStart w:id="2017" w:name="_Toc111617472"/>
      <w:bookmarkStart w:id="2018" w:name="_Toc245254447"/>
      <w:bookmarkStart w:id="2019" w:name="_Toc6299046"/>
      <w:del w:id="2020" w:author="Jillian Carson-Jackson" w:date="2020-12-27T16:38:00Z">
        <w:r w:rsidRPr="00C50983" w:rsidDel="001D649B">
          <w:delText>SUBJECT FRAMEWORK</w:delText>
        </w:r>
        <w:bookmarkEnd w:id="2016"/>
        <w:bookmarkEnd w:id="2017"/>
        <w:bookmarkEnd w:id="2018"/>
        <w:bookmarkEnd w:id="2019"/>
      </w:del>
    </w:p>
    <w:p w14:paraId="44A61138" w14:textId="7D814871" w:rsidR="0076035F" w:rsidRPr="0076035F" w:rsidDel="001D649B" w:rsidRDefault="0076035F" w:rsidP="0076035F">
      <w:pPr>
        <w:pStyle w:val="Heading1separatationline"/>
        <w:rPr>
          <w:del w:id="2021" w:author="Jillian Carson-Jackson" w:date="2020-12-27T16:38:00Z"/>
        </w:rPr>
      </w:pPr>
    </w:p>
    <w:p w14:paraId="2102D331" w14:textId="2357CFBA" w:rsidR="0076035F" w:rsidRPr="00C50983" w:rsidDel="001D649B" w:rsidRDefault="0076035F" w:rsidP="00F64B31">
      <w:pPr>
        <w:pStyle w:val="ModuleHeading2"/>
        <w:rPr>
          <w:del w:id="2022" w:author="Jillian Carson-Jackson" w:date="2020-12-27T16:38:00Z"/>
        </w:rPr>
      </w:pPr>
      <w:bookmarkStart w:id="2023" w:name="_Toc446917513"/>
      <w:bookmarkStart w:id="2024" w:name="_Toc111617473"/>
      <w:del w:id="2025" w:author="Jillian Carson-Jackson" w:date="2020-12-27T16:38:00Z">
        <w:r w:rsidRPr="00C50983" w:rsidDel="001D649B">
          <w:delText>Scope</w:delText>
        </w:r>
        <w:bookmarkEnd w:id="2023"/>
        <w:bookmarkEnd w:id="2024"/>
      </w:del>
    </w:p>
    <w:p w14:paraId="046CCE27" w14:textId="7052AAA4" w:rsidR="0076035F" w:rsidRPr="00C50983" w:rsidDel="001D649B" w:rsidRDefault="0076035F" w:rsidP="0076035F">
      <w:pPr>
        <w:pStyle w:val="BodyText"/>
        <w:rPr>
          <w:del w:id="2026" w:author="Jillian Carson-Jackson" w:date="2020-12-27T16:38:00Z"/>
        </w:rPr>
      </w:pPr>
      <w:del w:id="2027" w:author="Jillian Carson-Jackson" w:date="2020-12-27T16:38:00Z">
        <w:r w:rsidRPr="00C50983" w:rsidDel="001D649B">
          <w:delText>This syllabus covers the requirement for VTS Operators to be able to co-ordinate communications between the VTS centre, participating shipping, allied services and other marine related agencies.</w:delText>
        </w:r>
      </w:del>
    </w:p>
    <w:p w14:paraId="5D2D6F5B" w14:textId="04D4E4C2" w:rsidR="0076035F" w:rsidRPr="00C50983" w:rsidDel="001D649B" w:rsidRDefault="0076035F" w:rsidP="0076035F">
      <w:pPr>
        <w:pStyle w:val="BodyText"/>
        <w:rPr>
          <w:del w:id="2028" w:author="Jillian Carson-Jackson" w:date="2020-12-27T16:38:00Z"/>
        </w:rPr>
      </w:pPr>
      <w:del w:id="2029" w:author="Jillian Carson-Jackson" w:date="2020-12-27T16:38:00Z">
        <w:r w:rsidRPr="00C50983" w:rsidDel="001D649B">
          <w:delText>This course covers the theory and practice of co-ordinating communications in a VTS area, including the requirements for and means of providing communications to support an information service, navigational assistance service or traffic organisation service.  It also provides an understanding of communication co-ordination requirements in emergency situations.</w:delText>
        </w:r>
      </w:del>
    </w:p>
    <w:p w14:paraId="3315D0F3" w14:textId="7CF1F673" w:rsidR="0076035F" w:rsidRPr="00C50983" w:rsidDel="001D649B" w:rsidRDefault="0076035F" w:rsidP="00F64B31">
      <w:pPr>
        <w:pStyle w:val="ModuleHeading2"/>
        <w:rPr>
          <w:del w:id="2030" w:author="Jillian Carson-Jackson" w:date="2020-12-27T16:38:00Z"/>
        </w:rPr>
      </w:pPr>
      <w:bookmarkStart w:id="2031" w:name="_Toc446917514"/>
      <w:bookmarkStart w:id="2032" w:name="_Toc111617474"/>
      <w:del w:id="2033" w:author="Jillian Carson-Jackson" w:date="2020-12-27T16:38:00Z">
        <w:r w:rsidRPr="00C50983" w:rsidDel="001D649B">
          <w:delText>Aims</w:delText>
        </w:r>
        <w:bookmarkEnd w:id="2031"/>
        <w:bookmarkEnd w:id="2032"/>
      </w:del>
    </w:p>
    <w:p w14:paraId="66FDBA6A" w14:textId="61136B9B" w:rsidR="0076035F" w:rsidRPr="00C50983" w:rsidDel="001D649B" w:rsidRDefault="0076035F" w:rsidP="0076035F">
      <w:pPr>
        <w:pStyle w:val="BodyText"/>
        <w:rPr>
          <w:del w:id="2034" w:author="Jillian Carson-Jackson" w:date="2020-12-27T16:38:00Z"/>
        </w:rPr>
      </w:pPr>
      <w:del w:id="2035" w:author="Jillian Carson-Jackson" w:date="2020-12-27T16:38:00Z">
        <w:r w:rsidRPr="00C50983" w:rsidDel="001D649B">
          <w:delText>On completion of the course trainees will possess a thorough knowledge of the basic principles of communication co-ordination and a good knowledge of international and national regulations relating to communication co-ordination requirements for VTS areas in the country concerned.</w:delText>
        </w:r>
      </w:del>
    </w:p>
    <w:p w14:paraId="2EE560EE" w14:textId="7F38084F" w:rsidR="0076035F" w:rsidRPr="00C50983" w:rsidDel="001D649B" w:rsidRDefault="0076035F" w:rsidP="0076035F">
      <w:pPr>
        <w:pStyle w:val="BodyText"/>
        <w:rPr>
          <w:del w:id="2036" w:author="Jillian Carson-Jackson" w:date="2020-12-27T16:38:00Z"/>
        </w:rPr>
      </w:pPr>
      <w:del w:id="2037" w:author="Jillian Carson-Jackson" w:date="2020-12-27T16:38:00Z">
        <w:r w:rsidRPr="00C50983" w:rsidDel="001D649B">
          <w:delText>The trainees will also have a sufficient understanding and practice of the subject to enable them to prioritise, relay and co-ordinate various types of communication between marine and marine related agencies both on board ships and in shore facilities.  These communications follow IALA’s list of situations and their associated responses using SMCP in VTS areas.</w:delText>
        </w:r>
      </w:del>
    </w:p>
    <w:p w14:paraId="30C45DEF" w14:textId="32B9A4E8" w:rsidR="0076035F" w:rsidRPr="00C50983" w:rsidDel="001D649B" w:rsidRDefault="0076035F" w:rsidP="0076035F">
      <w:pPr>
        <w:pStyle w:val="BodyText"/>
        <w:rPr>
          <w:del w:id="2038" w:author="Jillian Carson-Jackson" w:date="2020-12-27T16:38:00Z"/>
        </w:rPr>
      </w:pPr>
      <w:del w:id="2039" w:author="Jillian Carson-Jackson" w:date="2020-12-27T16:38:00Z">
        <w:r w:rsidRPr="00C50983" w:rsidDel="001D649B">
          <w:delText>If a simulator is available it is possible to give the trainees realistic exercises on the role of VTS in co-ordinating communications within a VTS area.  Integrated exercises on handling emergency situations could also be carried out.</w:delText>
        </w:r>
      </w:del>
    </w:p>
    <w:p w14:paraId="78545AA2" w14:textId="0EF93D96" w:rsidR="0076035F" w:rsidDel="001D649B" w:rsidRDefault="0076035F" w:rsidP="00F64B31">
      <w:pPr>
        <w:pStyle w:val="ModuleHeading1"/>
        <w:rPr>
          <w:del w:id="2040" w:author="Jillian Carson-Jackson" w:date="2020-12-27T16:38:00Z"/>
        </w:rPr>
      </w:pPr>
      <w:del w:id="2041" w:author="Jillian Carson-Jackson" w:date="2020-12-27T16:38:00Z">
        <w:r w:rsidRPr="00C50983" w:rsidDel="001D649B">
          <w:br w:type="page"/>
        </w:r>
        <w:bookmarkStart w:id="2042" w:name="_Toc446917515"/>
        <w:bookmarkStart w:id="2043" w:name="_Toc111617475"/>
        <w:bookmarkStart w:id="2044" w:name="_Toc245254448"/>
        <w:bookmarkStart w:id="2045" w:name="_Toc6299047"/>
        <w:r w:rsidRPr="00C50983" w:rsidDel="001D649B">
          <w:delText>SUBJECT OUTLIN</w:delText>
        </w:r>
        <w:bookmarkEnd w:id="2042"/>
        <w:r w:rsidRPr="00C50983" w:rsidDel="001D649B">
          <w:delText>E</w:delText>
        </w:r>
        <w:bookmarkEnd w:id="2043"/>
        <w:r w:rsidRPr="00C50983" w:rsidDel="001D649B">
          <w:delText xml:space="preserve"> OF MODULE 5</w:delText>
        </w:r>
        <w:bookmarkEnd w:id="2044"/>
        <w:bookmarkEnd w:id="2045"/>
      </w:del>
    </w:p>
    <w:p w14:paraId="0565E143" w14:textId="0ABC6F40" w:rsidR="0076035F" w:rsidRPr="0076035F" w:rsidDel="001D649B" w:rsidRDefault="0076035F" w:rsidP="0076035F">
      <w:pPr>
        <w:pStyle w:val="Heading1separatationline"/>
        <w:rPr>
          <w:del w:id="2046" w:author="Jillian Carson-Jackson" w:date="2020-12-27T16:38:00Z"/>
        </w:rPr>
      </w:pPr>
    </w:p>
    <w:p w14:paraId="5725FDA0" w14:textId="574888B6" w:rsidR="0076035F" w:rsidRPr="00C50983" w:rsidDel="001D649B" w:rsidRDefault="0076035F" w:rsidP="0076035F">
      <w:pPr>
        <w:pStyle w:val="Tablecaption"/>
        <w:rPr>
          <w:del w:id="2047" w:author="Jillian Carson-Jackson" w:date="2020-12-27T16:38:00Z"/>
        </w:rPr>
      </w:pPr>
      <w:bookmarkStart w:id="2048" w:name="_Toc245254477"/>
      <w:bookmarkStart w:id="2049" w:name="_Toc531423237"/>
      <w:del w:id="2050" w:author="Jillian Carson-Jackson" w:date="2020-12-27T16:38:00Z">
        <w:r w:rsidRPr="00C50983" w:rsidDel="001D649B">
          <w:delText>Subject outline – Communication co-ordination</w:delText>
        </w:r>
        <w:bookmarkEnd w:id="2048"/>
        <w:bookmarkEnd w:id="2049"/>
      </w:del>
    </w:p>
    <w:tbl>
      <w:tblPr>
        <w:tblW w:w="9606" w:type="dxa"/>
        <w:jc w:val="center"/>
        <w:tblLayout w:type="fixed"/>
        <w:tblLook w:val="0000" w:firstRow="0" w:lastRow="0" w:firstColumn="0" w:lastColumn="0" w:noHBand="0" w:noVBand="0"/>
      </w:tblPr>
      <w:tblGrid>
        <w:gridCol w:w="4219"/>
        <w:gridCol w:w="1829"/>
        <w:gridCol w:w="14"/>
        <w:gridCol w:w="1843"/>
        <w:gridCol w:w="1694"/>
        <w:gridCol w:w="7"/>
      </w:tblGrid>
      <w:tr w:rsidR="0076035F" w:rsidRPr="0076035F" w:rsidDel="001D649B" w14:paraId="1A9C96A4" w14:textId="3DA43402" w:rsidTr="000C20BE">
        <w:trPr>
          <w:gridAfter w:val="1"/>
          <w:wAfter w:w="7" w:type="dxa"/>
          <w:trHeight w:val="511"/>
          <w:jc w:val="center"/>
          <w:del w:id="2051" w:author="Jillian Carson-Jackson" w:date="2020-12-27T16:38:00Z"/>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677FB7DE" w14:textId="7A0FCFCB" w:rsidR="0076035F" w:rsidRPr="0076035F" w:rsidDel="001D649B" w:rsidRDefault="0076035F" w:rsidP="0076035F">
            <w:pPr>
              <w:pStyle w:val="Tableheading"/>
              <w:rPr>
                <w:del w:id="2052" w:author="Jillian Carson-Jackson" w:date="2020-12-27T16:38:00Z"/>
              </w:rPr>
            </w:pPr>
            <w:del w:id="2053" w:author="Jillian Carson-Jackson" w:date="2020-12-27T16:38:00Z">
              <w:r w:rsidRPr="0076035F" w:rsidDel="001D649B">
                <w:delText>Subject Area</w:delText>
              </w:r>
            </w:del>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tcPr>
          <w:p w14:paraId="29BDAA33" w14:textId="5DBCB18B" w:rsidR="0076035F" w:rsidRPr="0076035F" w:rsidDel="001D649B" w:rsidRDefault="0076035F" w:rsidP="0076035F">
            <w:pPr>
              <w:pStyle w:val="Tableheading"/>
              <w:rPr>
                <w:del w:id="2054" w:author="Jillian Carson-Jackson" w:date="2020-12-27T16:38:00Z"/>
              </w:rPr>
            </w:pPr>
            <w:del w:id="2055" w:author="Jillian Carson-Jackson" w:date="2020-12-27T16:38:00Z">
              <w:r w:rsidRPr="0076035F" w:rsidDel="001D649B">
                <w:delText>Recommended Competence Level</w:delText>
              </w:r>
            </w:del>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6C37253D" w14:textId="6D56FFE7" w:rsidR="0076035F" w:rsidRPr="0076035F" w:rsidDel="001D649B" w:rsidRDefault="0076035F" w:rsidP="0076035F">
            <w:pPr>
              <w:pStyle w:val="Tableheading"/>
              <w:rPr>
                <w:del w:id="2056" w:author="Jillian Carson-Jackson" w:date="2020-12-27T16:38:00Z"/>
              </w:rPr>
            </w:pPr>
            <w:del w:id="2057" w:author="Jillian Carson-Jackson" w:date="2020-12-27T16:38:00Z">
              <w:r w:rsidRPr="0076035F" w:rsidDel="001D649B">
                <w:delText>Recommended Hours</w:delText>
              </w:r>
            </w:del>
          </w:p>
        </w:tc>
      </w:tr>
      <w:tr w:rsidR="0076035F" w:rsidRPr="0076035F" w:rsidDel="001D649B" w14:paraId="6F02F982" w14:textId="4F4AE068" w:rsidTr="000C20BE">
        <w:trPr>
          <w:gridAfter w:val="1"/>
          <w:wAfter w:w="7" w:type="dxa"/>
          <w:jc w:val="center"/>
          <w:del w:id="2058" w:author="Jillian Carson-Jackson" w:date="2020-12-27T16:38:00Z"/>
        </w:trPr>
        <w:tc>
          <w:tcPr>
            <w:tcW w:w="4219" w:type="dxa"/>
            <w:vMerge/>
            <w:tcBorders>
              <w:top w:val="single" w:sz="4" w:space="0" w:color="auto"/>
              <w:left w:val="single" w:sz="4" w:space="0" w:color="auto"/>
              <w:bottom w:val="single" w:sz="4" w:space="0" w:color="auto"/>
              <w:right w:val="single" w:sz="4" w:space="0" w:color="auto"/>
            </w:tcBorders>
          </w:tcPr>
          <w:p w14:paraId="044BC043" w14:textId="5F6C0A90" w:rsidR="0076035F" w:rsidRPr="0076035F" w:rsidDel="001D649B" w:rsidRDefault="0076035F" w:rsidP="0076035F">
            <w:pPr>
              <w:pStyle w:val="Tableheading"/>
              <w:rPr>
                <w:del w:id="2059" w:author="Jillian Carson-Jackson" w:date="2020-12-27T16:38:00Z"/>
              </w:rPr>
            </w:pPr>
          </w:p>
        </w:tc>
        <w:tc>
          <w:tcPr>
            <w:tcW w:w="1843" w:type="dxa"/>
            <w:gridSpan w:val="2"/>
            <w:vMerge/>
            <w:tcBorders>
              <w:top w:val="single" w:sz="4" w:space="0" w:color="auto"/>
              <w:left w:val="single" w:sz="4" w:space="0" w:color="auto"/>
              <w:bottom w:val="single" w:sz="4" w:space="0" w:color="auto"/>
              <w:right w:val="single" w:sz="4" w:space="0" w:color="auto"/>
            </w:tcBorders>
          </w:tcPr>
          <w:p w14:paraId="691B8408" w14:textId="4EDE2E59" w:rsidR="0076035F" w:rsidRPr="0076035F" w:rsidDel="001D649B" w:rsidRDefault="0076035F" w:rsidP="0076035F">
            <w:pPr>
              <w:pStyle w:val="Tableheading"/>
              <w:rPr>
                <w:del w:id="2060" w:author="Jillian Carson-Jackson" w:date="2020-12-27T16:38:00Z"/>
              </w:rPr>
            </w:pPr>
          </w:p>
        </w:tc>
        <w:tc>
          <w:tcPr>
            <w:tcW w:w="1843" w:type="dxa"/>
            <w:tcBorders>
              <w:top w:val="single" w:sz="4" w:space="0" w:color="auto"/>
              <w:left w:val="single" w:sz="4" w:space="0" w:color="auto"/>
              <w:bottom w:val="single" w:sz="4" w:space="0" w:color="auto"/>
              <w:right w:val="single" w:sz="4" w:space="0" w:color="auto"/>
            </w:tcBorders>
            <w:vAlign w:val="center"/>
          </w:tcPr>
          <w:p w14:paraId="5FA521DD" w14:textId="1D0DB86F" w:rsidR="0076035F" w:rsidRPr="0076035F" w:rsidDel="001D649B" w:rsidRDefault="0076035F" w:rsidP="0076035F">
            <w:pPr>
              <w:pStyle w:val="Tableheading"/>
              <w:rPr>
                <w:del w:id="2061" w:author="Jillian Carson-Jackson" w:date="2020-12-27T16:38:00Z"/>
              </w:rPr>
            </w:pPr>
            <w:del w:id="2062" w:author="Jillian Carson-Jackson" w:date="2020-12-27T16:38:00Z">
              <w:r w:rsidRPr="0076035F" w:rsidDel="001D649B">
                <w:delText>Presentations/ Lectures</w:delText>
              </w:r>
            </w:del>
          </w:p>
        </w:tc>
        <w:tc>
          <w:tcPr>
            <w:tcW w:w="1694" w:type="dxa"/>
            <w:tcBorders>
              <w:top w:val="single" w:sz="4" w:space="0" w:color="auto"/>
              <w:left w:val="single" w:sz="4" w:space="0" w:color="auto"/>
              <w:bottom w:val="single" w:sz="4" w:space="0" w:color="auto"/>
              <w:right w:val="single" w:sz="4" w:space="0" w:color="auto"/>
            </w:tcBorders>
            <w:vAlign w:val="center"/>
          </w:tcPr>
          <w:p w14:paraId="5D10F7E5" w14:textId="0BB2393F" w:rsidR="0076035F" w:rsidRPr="0076035F" w:rsidDel="001D649B" w:rsidRDefault="0076035F" w:rsidP="0076035F">
            <w:pPr>
              <w:pStyle w:val="Tableheading"/>
              <w:rPr>
                <w:del w:id="2063" w:author="Jillian Carson-Jackson" w:date="2020-12-27T16:38:00Z"/>
              </w:rPr>
            </w:pPr>
            <w:del w:id="2064" w:author="Jillian Carson-Jackson" w:date="2020-12-27T16:38:00Z">
              <w:r w:rsidRPr="0076035F" w:rsidDel="001D649B">
                <w:delText>Exercises/ Simulation</w:delText>
              </w:r>
            </w:del>
          </w:p>
        </w:tc>
      </w:tr>
      <w:tr w:rsidR="0076035F" w:rsidRPr="0076035F" w:rsidDel="001D649B" w14:paraId="4CD06C1C" w14:textId="7959E930" w:rsidTr="000C20BE">
        <w:trPr>
          <w:jc w:val="center"/>
          <w:del w:id="2065" w:author="Jillian Carson-Jackson" w:date="2020-12-27T16:38:00Z"/>
        </w:trPr>
        <w:tc>
          <w:tcPr>
            <w:tcW w:w="4219" w:type="dxa"/>
            <w:tcBorders>
              <w:top w:val="single" w:sz="12" w:space="0" w:color="auto"/>
              <w:left w:val="single" w:sz="6" w:space="0" w:color="auto"/>
              <w:bottom w:val="single" w:sz="6" w:space="0" w:color="auto"/>
            </w:tcBorders>
          </w:tcPr>
          <w:p w14:paraId="602AF0F4" w14:textId="5550C19D" w:rsidR="0076035F" w:rsidRPr="0076035F" w:rsidDel="001D649B" w:rsidRDefault="0076035F" w:rsidP="006039FF">
            <w:pPr>
              <w:rPr>
                <w:del w:id="2066" w:author="Jillian Carson-Jackson" w:date="2020-12-27T16:38:00Z"/>
                <w:rFonts w:ascii="Calibri" w:hAnsi="Calibri"/>
                <w:sz w:val="22"/>
                <w:szCs w:val="22"/>
              </w:rPr>
            </w:pPr>
            <w:del w:id="2067" w:author="Jillian Carson-Jackson" w:date="2020-12-27T16:38:00Z">
              <w:r w:rsidRPr="0076035F" w:rsidDel="001D649B">
                <w:rPr>
                  <w:rFonts w:ascii="Calibri" w:hAnsi="Calibri"/>
                  <w:b/>
                  <w:sz w:val="22"/>
                  <w:szCs w:val="22"/>
                </w:rPr>
                <w:delText>General communication skills</w:delText>
              </w:r>
            </w:del>
          </w:p>
          <w:p w14:paraId="6A6A9CE0" w14:textId="7B13434E" w:rsidR="0076035F" w:rsidRPr="0076035F" w:rsidDel="001D649B" w:rsidRDefault="0076035F" w:rsidP="006039FF">
            <w:pPr>
              <w:pStyle w:val="Tablelevel2"/>
              <w:rPr>
                <w:del w:id="2068" w:author="Jillian Carson-Jackson" w:date="2020-12-27T16:38:00Z"/>
                <w:rFonts w:ascii="Calibri" w:hAnsi="Calibri"/>
                <w:sz w:val="22"/>
                <w:szCs w:val="22"/>
              </w:rPr>
            </w:pPr>
            <w:del w:id="2069" w:author="Jillian Carson-Jackson" w:date="2020-12-27T16:38:00Z">
              <w:r w:rsidRPr="0076035F" w:rsidDel="001D649B">
                <w:rPr>
                  <w:rFonts w:ascii="Calibri" w:hAnsi="Calibri"/>
                  <w:sz w:val="22"/>
                  <w:szCs w:val="22"/>
                </w:rPr>
                <w:delText>Inter personal communication</w:delText>
              </w:r>
            </w:del>
          </w:p>
          <w:p w14:paraId="17112E38" w14:textId="75AD60D8" w:rsidR="0076035F" w:rsidRPr="0076035F" w:rsidDel="001D649B" w:rsidRDefault="0076035F" w:rsidP="006039FF">
            <w:pPr>
              <w:pStyle w:val="Tablelevel2"/>
              <w:rPr>
                <w:del w:id="2070" w:author="Jillian Carson-Jackson" w:date="2020-12-27T16:38:00Z"/>
                <w:rFonts w:ascii="Calibri" w:hAnsi="Calibri"/>
                <w:sz w:val="22"/>
                <w:szCs w:val="22"/>
              </w:rPr>
            </w:pPr>
            <w:del w:id="2071" w:author="Jillian Carson-Jackson" w:date="2020-12-27T16:38:00Z">
              <w:r w:rsidRPr="0076035F" w:rsidDel="001D649B">
                <w:rPr>
                  <w:rFonts w:ascii="Calibri" w:hAnsi="Calibri"/>
                  <w:sz w:val="22"/>
                  <w:szCs w:val="22"/>
                </w:rPr>
                <w:delText>Procedures to enhance effective communication</w:delText>
              </w:r>
            </w:del>
          </w:p>
          <w:p w14:paraId="0926E2F4" w14:textId="39F5510F" w:rsidR="0076035F" w:rsidRPr="0076035F" w:rsidDel="001D649B" w:rsidRDefault="0076035F" w:rsidP="006039FF">
            <w:pPr>
              <w:pStyle w:val="Tablelevel2"/>
              <w:rPr>
                <w:del w:id="2072" w:author="Jillian Carson-Jackson" w:date="2020-12-27T16:38:00Z"/>
                <w:rFonts w:ascii="Calibri" w:hAnsi="Calibri"/>
                <w:sz w:val="22"/>
                <w:szCs w:val="22"/>
              </w:rPr>
            </w:pPr>
            <w:del w:id="2073" w:author="Jillian Carson-Jackson" w:date="2020-12-27T16:38:00Z">
              <w:r w:rsidRPr="0076035F" w:rsidDel="001D649B">
                <w:rPr>
                  <w:rFonts w:ascii="Calibri" w:hAnsi="Calibri"/>
                  <w:sz w:val="22"/>
                  <w:szCs w:val="22"/>
                </w:rPr>
                <w:delText>Verbal and non-verbal communications</w:delText>
              </w:r>
            </w:del>
          </w:p>
          <w:p w14:paraId="33DD5E7E" w14:textId="26765106" w:rsidR="0076035F" w:rsidRPr="0076035F" w:rsidDel="001D649B" w:rsidRDefault="0076035F" w:rsidP="006039FF">
            <w:pPr>
              <w:pStyle w:val="Tablelevel2"/>
              <w:rPr>
                <w:del w:id="2074" w:author="Jillian Carson-Jackson" w:date="2020-12-27T16:38:00Z"/>
                <w:rFonts w:ascii="Calibri" w:hAnsi="Calibri"/>
                <w:sz w:val="22"/>
                <w:szCs w:val="22"/>
              </w:rPr>
            </w:pPr>
            <w:del w:id="2075" w:author="Jillian Carson-Jackson" w:date="2020-12-27T16:38:00Z">
              <w:r w:rsidRPr="0076035F" w:rsidDel="001D649B">
                <w:rPr>
                  <w:rFonts w:ascii="Calibri" w:hAnsi="Calibri"/>
                  <w:sz w:val="22"/>
                  <w:szCs w:val="22"/>
                </w:rPr>
                <w:delText>Cultural aspects and common understanding of messages communicated</w:delText>
              </w:r>
            </w:del>
          </w:p>
        </w:tc>
        <w:tc>
          <w:tcPr>
            <w:tcW w:w="1829" w:type="dxa"/>
            <w:tcBorders>
              <w:top w:val="single" w:sz="12" w:space="0" w:color="auto"/>
              <w:left w:val="single" w:sz="6" w:space="0" w:color="auto"/>
              <w:bottom w:val="single" w:sz="6" w:space="0" w:color="auto"/>
            </w:tcBorders>
          </w:tcPr>
          <w:p w14:paraId="4E7ED5EC" w14:textId="716D9675" w:rsidR="0076035F" w:rsidRPr="0076035F" w:rsidDel="001D649B" w:rsidRDefault="0076035F" w:rsidP="006039FF">
            <w:pPr>
              <w:jc w:val="center"/>
              <w:rPr>
                <w:del w:id="2076" w:author="Jillian Carson-Jackson" w:date="2020-12-27T16:38:00Z"/>
                <w:rFonts w:ascii="Calibri" w:hAnsi="Calibri"/>
                <w:sz w:val="22"/>
                <w:szCs w:val="22"/>
              </w:rPr>
            </w:pPr>
            <w:del w:id="2077" w:author="Jillian Carson-Jackson" w:date="2020-12-27T16:38:00Z">
              <w:r w:rsidRPr="0076035F" w:rsidDel="001D649B">
                <w:rPr>
                  <w:rFonts w:ascii="Calibri" w:hAnsi="Calibri"/>
                  <w:sz w:val="22"/>
                  <w:szCs w:val="22"/>
                </w:rPr>
                <w:delText>Level 3</w:delText>
              </w:r>
            </w:del>
          </w:p>
        </w:tc>
        <w:tc>
          <w:tcPr>
            <w:tcW w:w="1857" w:type="dxa"/>
            <w:gridSpan w:val="2"/>
            <w:tcBorders>
              <w:top w:val="single" w:sz="12" w:space="0" w:color="auto"/>
              <w:left w:val="single" w:sz="6" w:space="0" w:color="auto"/>
              <w:bottom w:val="single" w:sz="6" w:space="0" w:color="auto"/>
              <w:right w:val="single" w:sz="6" w:space="0" w:color="auto"/>
            </w:tcBorders>
          </w:tcPr>
          <w:p w14:paraId="72E1A9E1" w14:textId="1431F3FA" w:rsidR="0076035F" w:rsidRPr="0076035F" w:rsidDel="001D649B" w:rsidRDefault="0076035F" w:rsidP="006039FF">
            <w:pPr>
              <w:jc w:val="center"/>
              <w:rPr>
                <w:del w:id="2078" w:author="Jillian Carson-Jackson" w:date="2020-12-27T16:38:00Z"/>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563F1333" w14:textId="5B697FD5" w:rsidR="0076035F" w:rsidRPr="0076035F" w:rsidDel="001D649B" w:rsidRDefault="0076035F" w:rsidP="006039FF">
            <w:pPr>
              <w:jc w:val="center"/>
              <w:rPr>
                <w:del w:id="2079" w:author="Jillian Carson-Jackson" w:date="2020-12-27T16:38:00Z"/>
                <w:rFonts w:ascii="Calibri" w:hAnsi="Calibri"/>
                <w:sz w:val="22"/>
                <w:szCs w:val="22"/>
              </w:rPr>
            </w:pPr>
          </w:p>
        </w:tc>
      </w:tr>
      <w:tr w:rsidR="0076035F" w:rsidRPr="0076035F" w:rsidDel="001D649B" w14:paraId="0B5EE142" w14:textId="0C6D0C69" w:rsidTr="000C20BE">
        <w:trPr>
          <w:jc w:val="center"/>
          <w:del w:id="2080" w:author="Jillian Carson-Jackson" w:date="2020-12-27T16:38:00Z"/>
        </w:trPr>
        <w:tc>
          <w:tcPr>
            <w:tcW w:w="4219" w:type="dxa"/>
            <w:tcBorders>
              <w:top w:val="single" w:sz="6" w:space="0" w:color="auto"/>
              <w:left w:val="single" w:sz="6" w:space="0" w:color="auto"/>
            </w:tcBorders>
          </w:tcPr>
          <w:p w14:paraId="72D04D2E" w14:textId="7138997E" w:rsidR="0076035F" w:rsidRPr="0076035F" w:rsidDel="001D649B" w:rsidRDefault="0076035F" w:rsidP="006039FF">
            <w:pPr>
              <w:rPr>
                <w:del w:id="2081" w:author="Jillian Carson-Jackson" w:date="2020-12-27T16:38:00Z"/>
                <w:rFonts w:ascii="Calibri" w:hAnsi="Calibri"/>
                <w:b/>
                <w:sz w:val="22"/>
                <w:szCs w:val="22"/>
              </w:rPr>
            </w:pPr>
            <w:del w:id="2082" w:author="Jillian Carson-Jackson" w:date="2020-12-27T16:38:00Z">
              <w:r w:rsidRPr="0076035F" w:rsidDel="001D649B">
                <w:rPr>
                  <w:rFonts w:ascii="Calibri" w:hAnsi="Calibri"/>
                  <w:b/>
                  <w:sz w:val="22"/>
                  <w:szCs w:val="22"/>
                </w:rPr>
                <w:delText>Communications</w:delText>
              </w:r>
            </w:del>
          </w:p>
          <w:p w14:paraId="3C2DC3D7" w14:textId="069AC642" w:rsidR="0076035F" w:rsidRPr="0076035F" w:rsidDel="001D649B" w:rsidRDefault="0076035F" w:rsidP="006039FF">
            <w:pPr>
              <w:pStyle w:val="Tablelevel2"/>
              <w:rPr>
                <w:del w:id="2083" w:author="Jillian Carson-Jackson" w:date="2020-12-27T16:38:00Z"/>
                <w:rFonts w:ascii="Calibri" w:hAnsi="Calibri"/>
                <w:sz w:val="22"/>
                <w:szCs w:val="22"/>
              </w:rPr>
            </w:pPr>
            <w:del w:id="2084" w:author="Jillian Carson-Jackson" w:date="2020-12-27T16:38:00Z">
              <w:r w:rsidRPr="0076035F" w:rsidDel="001D649B">
                <w:rPr>
                  <w:rFonts w:ascii="Calibri" w:hAnsi="Calibri"/>
                  <w:sz w:val="22"/>
                  <w:szCs w:val="22"/>
                </w:rPr>
                <w:delText>Collection</w:delText>
              </w:r>
            </w:del>
          </w:p>
          <w:p w14:paraId="42BED8C3" w14:textId="7A9BA2DF" w:rsidR="0076035F" w:rsidRPr="0076035F" w:rsidDel="001D649B" w:rsidRDefault="0076035F" w:rsidP="006039FF">
            <w:pPr>
              <w:pStyle w:val="Tablelevel2"/>
              <w:rPr>
                <w:del w:id="2085" w:author="Jillian Carson-Jackson" w:date="2020-12-27T16:38:00Z"/>
                <w:rFonts w:ascii="Calibri" w:hAnsi="Calibri"/>
                <w:sz w:val="22"/>
                <w:szCs w:val="22"/>
              </w:rPr>
            </w:pPr>
            <w:del w:id="2086" w:author="Jillian Carson-Jackson" w:date="2020-12-27T16:38:00Z">
              <w:r w:rsidRPr="0076035F" w:rsidDel="001D649B">
                <w:rPr>
                  <w:rFonts w:ascii="Calibri" w:hAnsi="Calibri"/>
                  <w:sz w:val="22"/>
                  <w:szCs w:val="22"/>
                </w:rPr>
                <w:delText>Evaluation</w:delText>
              </w:r>
            </w:del>
          </w:p>
          <w:p w14:paraId="2E8E7986" w14:textId="640E09DA" w:rsidR="0076035F" w:rsidRPr="0076035F" w:rsidDel="001D649B" w:rsidRDefault="0076035F" w:rsidP="006039FF">
            <w:pPr>
              <w:pStyle w:val="Tablelevel2"/>
              <w:rPr>
                <w:del w:id="2087" w:author="Jillian Carson-Jackson" w:date="2020-12-27T16:38:00Z"/>
                <w:rFonts w:ascii="Calibri" w:hAnsi="Calibri"/>
                <w:sz w:val="22"/>
                <w:szCs w:val="22"/>
              </w:rPr>
            </w:pPr>
            <w:del w:id="2088" w:author="Jillian Carson-Jackson" w:date="2020-12-27T16:38:00Z">
              <w:r w:rsidRPr="0076035F" w:rsidDel="001D649B">
                <w:rPr>
                  <w:rFonts w:ascii="Calibri" w:hAnsi="Calibri"/>
                  <w:sz w:val="22"/>
                  <w:szCs w:val="22"/>
                </w:rPr>
                <w:delText>Dissemination</w:delText>
              </w:r>
            </w:del>
          </w:p>
        </w:tc>
        <w:tc>
          <w:tcPr>
            <w:tcW w:w="1829" w:type="dxa"/>
            <w:tcBorders>
              <w:top w:val="single" w:sz="6" w:space="0" w:color="auto"/>
              <w:left w:val="single" w:sz="6" w:space="0" w:color="auto"/>
            </w:tcBorders>
          </w:tcPr>
          <w:p w14:paraId="2AD8C480" w14:textId="60E55715" w:rsidR="0076035F" w:rsidRPr="0076035F" w:rsidDel="001D649B" w:rsidRDefault="0076035F" w:rsidP="006039FF">
            <w:pPr>
              <w:jc w:val="center"/>
              <w:rPr>
                <w:del w:id="2089" w:author="Jillian Carson-Jackson" w:date="2020-12-27T16:38:00Z"/>
                <w:rFonts w:ascii="Calibri" w:hAnsi="Calibri"/>
                <w:sz w:val="22"/>
                <w:szCs w:val="22"/>
              </w:rPr>
            </w:pPr>
            <w:del w:id="2090" w:author="Jillian Carson-Jackson" w:date="2020-12-27T16:38:00Z">
              <w:r w:rsidRPr="0076035F" w:rsidDel="001D649B">
                <w:rPr>
                  <w:rFonts w:ascii="Calibri" w:hAnsi="Calibri"/>
                  <w:sz w:val="22"/>
                  <w:szCs w:val="22"/>
                </w:rPr>
                <w:delText>Level 3</w:delText>
              </w:r>
            </w:del>
          </w:p>
        </w:tc>
        <w:tc>
          <w:tcPr>
            <w:tcW w:w="1857" w:type="dxa"/>
            <w:gridSpan w:val="2"/>
            <w:tcBorders>
              <w:top w:val="single" w:sz="6" w:space="0" w:color="auto"/>
              <w:left w:val="single" w:sz="6" w:space="0" w:color="auto"/>
              <w:right w:val="single" w:sz="6" w:space="0" w:color="auto"/>
            </w:tcBorders>
          </w:tcPr>
          <w:p w14:paraId="58F72C87" w14:textId="594ABA76" w:rsidR="0076035F" w:rsidRPr="0076035F" w:rsidDel="001D649B" w:rsidRDefault="0076035F" w:rsidP="006039FF">
            <w:pPr>
              <w:jc w:val="center"/>
              <w:rPr>
                <w:del w:id="2091" w:author="Jillian Carson-Jackson" w:date="2020-12-27T16:38:00Z"/>
                <w:rFonts w:ascii="Calibri" w:hAnsi="Calibri"/>
                <w:sz w:val="22"/>
                <w:szCs w:val="22"/>
              </w:rPr>
            </w:pPr>
          </w:p>
        </w:tc>
        <w:tc>
          <w:tcPr>
            <w:tcW w:w="1701" w:type="dxa"/>
            <w:gridSpan w:val="2"/>
            <w:tcBorders>
              <w:top w:val="single" w:sz="6" w:space="0" w:color="auto"/>
              <w:right w:val="single" w:sz="6" w:space="0" w:color="auto"/>
            </w:tcBorders>
          </w:tcPr>
          <w:p w14:paraId="1D742291" w14:textId="22E0280C" w:rsidR="0076035F" w:rsidRPr="0076035F" w:rsidDel="001D649B" w:rsidRDefault="0076035F" w:rsidP="006039FF">
            <w:pPr>
              <w:jc w:val="center"/>
              <w:rPr>
                <w:del w:id="2092" w:author="Jillian Carson-Jackson" w:date="2020-12-27T16:38:00Z"/>
                <w:rFonts w:ascii="Calibri" w:hAnsi="Calibri"/>
                <w:sz w:val="22"/>
                <w:szCs w:val="22"/>
              </w:rPr>
            </w:pPr>
          </w:p>
        </w:tc>
      </w:tr>
      <w:tr w:rsidR="0076035F" w:rsidRPr="0076035F" w:rsidDel="001D649B" w14:paraId="58171B2F" w14:textId="06B226CC" w:rsidTr="000C20BE">
        <w:trPr>
          <w:jc w:val="center"/>
          <w:del w:id="2093" w:author="Jillian Carson-Jackson" w:date="2020-12-27T16:38:00Z"/>
        </w:trPr>
        <w:tc>
          <w:tcPr>
            <w:tcW w:w="4219" w:type="dxa"/>
            <w:tcBorders>
              <w:top w:val="single" w:sz="6" w:space="0" w:color="auto"/>
              <w:left w:val="single" w:sz="6" w:space="0" w:color="auto"/>
              <w:bottom w:val="single" w:sz="6" w:space="0" w:color="auto"/>
            </w:tcBorders>
          </w:tcPr>
          <w:p w14:paraId="51F44684" w14:textId="63A9ED3A" w:rsidR="0076035F" w:rsidRPr="0076035F" w:rsidDel="001D649B" w:rsidRDefault="0076035F" w:rsidP="006039FF">
            <w:pPr>
              <w:rPr>
                <w:del w:id="2094" w:author="Jillian Carson-Jackson" w:date="2020-12-27T16:38:00Z"/>
                <w:rFonts w:ascii="Calibri" w:hAnsi="Calibri"/>
                <w:b/>
                <w:sz w:val="22"/>
                <w:szCs w:val="22"/>
              </w:rPr>
            </w:pPr>
            <w:del w:id="2095" w:author="Jillian Carson-Jackson" w:date="2020-12-27T16:38:00Z">
              <w:r w:rsidRPr="0076035F" w:rsidDel="001D649B">
                <w:rPr>
                  <w:rFonts w:ascii="Calibri" w:hAnsi="Calibri"/>
                  <w:b/>
                  <w:sz w:val="22"/>
                  <w:szCs w:val="22"/>
                </w:rPr>
                <w:delText>Log and record keeping</w:delText>
              </w:r>
            </w:del>
          </w:p>
          <w:p w14:paraId="23420FDF" w14:textId="2D921FEB" w:rsidR="0076035F" w:rsidRPr="0076035F" w:rsidDel="001D649B" w:rsidRDefault="0076035F" w:rsidP="006039FF">
            <w:pPr>
              <w:pStyle w:val="Tablelevel2"/>
              <w:rPr>
                <w:del w:id="2096" w:author="Jillian Carson-Jackson" w:date="2020-12-27T16:38:00Z"/>
                <w:rFonts w:ascii="Calibri" w:hAnsi="Calibri"/>
                <w:sz w:val="22"/>
                <w:szCs w:val="22"/>
              </w:rPr>
            </w:pPr>
            <w:del w:id="2097" w:author="Jillian Carson-Jackson" w:date="2020-12-27T16:38:00Z">
              <w:r w:rsidRPr="0076035F" w:rsidDel="001D649B">
                <w:rPr>
                  <w:rFonts w:ascii="Calibri" w:hAnsi="Calibri"/>
                  <w:sz w:val="22"/>
                  <w:szCs w:val="22"/>
                </w:rPr>
                <w:delText>Objective</w:delText>
              </w:r>
            </w:del>
          </w:p>
          <w:p w14:paraId="3867904A" w14:textId="66F67590" w:rsidR="0076035F" w:rsidRPr="0076035F" w:rsidDel="001D649B" w:rsidRDefault="0076035F" w:rsidP="006039FF">
            <w:pPr>
              <w:pStyle w:val="Tablelevel2"/>
              <w:rPr>
                <w:del w:id="2098" w:author="Jillian Carson-Jackson" w:date="2020-12-27T16:38:00Z"/>
                <w:rFonts w:ascii="Calibri" w:hAnsi="Calibri"/>
                <w:sz w:val="22"/>
                <w:szCs w:val="22"/>
              </w:rPr>
            </w:pPr>
            <w:del w:id="2099" w:author="Jillian Carson-Jackson" w:date="2020-12-27T16:38:00Z">
              <w:r w:rsidRPr="0076035F" w:rsidDel="001D649B">
                <w:rPr>
                  <w:rFonts w:ascii="Calibri" w:hAnsi="Calibri"/>
                  <w:sz w:val="22"/>
                  <w:szCs w:val="22"/>
                </w:rPr>
                <w:delText>Manual log keeping</w:delText>
              </w:r>
            </w:del>
          </w:p>
          <w:p w14:paraId="78173C26" w14:textId="2EC203AE" w:rsidR="0076035F" w:rsidRPr="0076035F" w:rsidDel="001D649B" w:rsidRDefault="0076035F" w:rsidP="006039FF">
            <w:pPr>
              <w:pStyle w:val="Tablelevel2"/>
              <w:rPr>
                <w:del w:id="2100" w:author="Jillian Carson-Jackson" w:date="2020-12-27T16:38:00Z"/>
                <w:rFonts w:ascii="Calibri" w:hAnsi="Calibri"/>
                <w:sz w:val="22"/>
                <w:szCs w:val="22"/>
              </w:rPr>
            </w:pPr>
            <w:del w:id="2101" w:author="Jillian Carson-Jackson" w:date="2020-12-27T16:38:00Z">
              <w:r w:rsidRPr="0076035F" w:rsidDel="001D649B">
                <w:rPr>
                  <w:rFonts w:ascii="Calibri" w:hAnsi="Calibri"/>
                  <w:sz w:val="22"/>
                  <w:szCs w:val="22"/>
                </w:rPr>
                <w:delText>Electronic log keeping</w:delText>
              </w:r>
            </w:del>
          </w:p>
          <w:p w14:paraId="2E6B72C5" w14:textId="6C17D8FB" w:rsidR="0076035F" w:rsidRPr="0076035F" w:rsidDel="001D649B" w:rsidRDefault="0076035F" w:rsidP="006039FF">
            <w:pPr>
              <w:pStyle w:val="Tablelevel2"/>
              <w:rPr>
                <w:del w:id="2102" w:author="Jillian Carson-Jackson" w:date="2020-12-27T16:38:00Z"/>
                <w:rFonts w:ascii="Calibri" w:hAnsi="Calibri"/>
                <w:sz w:val="22"/>
                <w:szCs w:val="22"/>
              </w:rPr>
            </w:pPr>
            <w:del w:id="2103" w:author="Jillian Carson-Jackson" w:date="2020-12-27T16:38:00Z">
              <w:r w:rsidRPr="0076035F" w:rsidDel="001D649B">
                <w:rPr>
                  <w:rFonts w:ascii="Calibri" w:hAnsi="Calibri"/>
                  <w:sz w:val="22"/>
                  <w:szCs w:val="22"/>
                </w:rPr>
                <w:delText>Statement and report writing</w:delText>
              </w:r>
            </w:del>
          </w:p>
        </w:tc>
        <w:tc>
          <w:tcPr>
            <w:tcW w:w="1829" w:type="dxa"/>
            <w:tcBorders>
              <w:top w:val="single" w:sz="6" w:space="0" w:color="auto"/>
              <w:left w:val="single" w:sz="6" w:space="0" w:color="auto"/>
              <w:bottom w:val="single" w:sz="6" w:space="0" w:color="auto"/>
            </w:tcBorders>
          </w:tcPr>
          <w:p w14:paraId="6B1EB7DF" w14:textId="215384D6" w:rsidR="0076035F" w:rsidRPr="0076035F" w:rsidDel="001D649B" w:rsidRDefault="0076035F" w:rsidP="006039FF">
            <w:pPr>
              <w:jc w:val="center"/>
              <w:rPr>
                <w:del w:id="2104" w:author="Jillian Carson-Jackson" w:date="2020-12-27T16:38:00Z"/>
                <w:rFonts w:ascii="Calibri" w:hAnsi="Calibri"/>
                <w:sz w:val="22"/>
                <w:szCs w:val="22"/>
              </w:rPr>
            </w:pPr>
            <w:del w:id="2105" w:author="Jillian Carson-Jackson" w:date="2020-12-27T16:38:00Z">
              <w:r w:rsidRPr="0076035F" w:rsidDel="001D649B">
                <w:rPr>
                  <w:rFonts w:ascii="Calibri" w:hAnsi="Calibri"/>
                  <w:sz w:val="22"/>
                  <w:szCs w:val="22"/>
                </w:rPr>
                <w:delText>Level 3</w:delText>
              </w:r>
            </w:del>
          </w:p>
        </w:tc>
        <w:tc>
          <w:tcPr>
            <w:tcW w:w="1857" w:type="dxa"/>
            <w:gridSpan w:val="2"/>
            <w:tcBorders>
              <w:top w:val="single" w:sz="6" w:space="0" w:color="auto"/>
              <w:left w:val="single" w:sz="6" w:space="0" w:color="auto"/>
              <w:bottom w:val="single" w:sz="6" w:space="0" w:color="auto"/>
              <w:right w:val="single" w:sz="6" w:space="0" w:color="auto"/>
            </w:tcBorders>
          </w:tcPr>
          <w:p w14:paraId="1480CAB8" w14:textId="1C1BB733" w:rsidR="0076035F" w:rsidRPr="0076035F" w:rsidDel="001D649B" w:rsidRDefault="0076035F" w:rsidP="006039FF">
            <w:pPr>
              <w:jc w:val="center"/>
              <w:rPr>
                <w:del w:id="2106" w:author="Jillian Carson-Jackson" w:date="2020-12-27T16:38:00Z"/>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2BEDAD1E" w14:textId="6E4FCE81" w:rsidR="0076035F" w:rsidRPr="0076035F" w:rsidDel="001D649B" w:rsidRDefault="0076035F" w:rsidP="006039FF">
            <w:pPr>
              <w:jc w:val="center"/>
              <w:rPr>
                <w:del w:id="2107" w:author="Jillian Carson-Jackson" w:date="2020-12-27T16:38:00Z"/>
                <w:rFonts w:ascii="Calibri" w:hAnsi="Calibri"/>
                <w:sz w:val="22"/>
                <w:szCs w:val="22"/>
              </w:rPr>
            </w:pPr>
          </w:p>
        </w:tc>
      </w:tr>
      <w:tr w:rsidR="0076035F" w:rsidRPr="0076035F" w:rsidDel="001D649B" w14:paraId="1E952224" w14:textId="7045A33A" w:rsidTr="000C20BE">
        <w:trPr>
          <w:jc w:val="center"/>
          <w:del w:id="2108" w:author="Jillian Carson-Jackson" w:date="2020-12-27T16:38:00Z"/>
        </w:trPr>
        <w:tc>
          <w:tcPr>
            <w:tcW w:w="4219" w:type="dxa"/>
            <w:tcBorders>
              <w:top w:val="single" w:sz="6" w:space="0" w:color="auto"/>
              <w:left w:val="single" w:sz="6" w:space="0" w:color="auto"/>
              <w:bottom w:val="single" w:sz="6" w:space="0" w:color="auto"/>
            </w:tcBorders>
          </w:tcPr>
          <w:p w14:paraId="097AB843" w14:textId="7B87245E" w:rsidR="0076035F" w:rsidRPr="0076035F" w:rsidDel="001D649B" w:rsidRDefault="0076035F" w:rsidP="006039FF">
            <w:pPr>
              <w:rPr>
                <w:del w:id="2109" w:author="Jillian Carson-Jackson" w:date="2020-12-27T16:38:00Z"/>
                <w:rFonts w:ascii="Calibri" w:hAnsi="Calibri"/>
                <w:b/>
                <w:i/>
                <w:sz w:val="22"/>
                <w:szCs w:val="22"/>
              </w:rPr>
            </w:pPr>
          </w:p>
        </w:tc>
        <w:tc>
          <w:tcPr>
            <w:tcW w:w="1829" w:type="dxa"/>
            <w:tcBorders>
              <w:top w:val="single" w:sz="6" w:space="0" w:color="auto"/>
              <w:left w:val="single" w:sz="6" w:space="0" w:color="auto"/>
              <w:bottom w:val="single" w:sz="6" w:space="0" w:color="auto"/>
            </w:tcBorders>
          </w:tcPr>
          <w:p w14:paraId="43FBA22E" w14:textId="0A8B1633" w:rsidR="0076035F" w:rsidRPr="0076035F" w:rsidDel="001D649B" w:rsidRDefault="0076035F" w:rsidP="006039FF">
            <w:pPr>
              <w:jc w:val="center"/>
              <w:rPr>
                <w:del w:id="2110" w:author="Jillian Carson-Jackson" w:date="2020-12-27T16:38:00Z"/>
                <w:rFonts w:ascii="Calibri" w:hAnsi="Calibri"/>
                <w:sz w:val="22"/>
                <w:szCs w:val="22"/>
              </w:rPr>
            </w:pPr>
          </w:p>
        </w:tc>
        <w:tc>
          <w:tcPr>
            <w:tcW w:w="1857" w:type="dxa"/>
            <w:gridSpan w:val="2"/>
            <w:tcBorders>
              <w:top w:val="single" w:sz="6" w:space="0" w:color="auto"/>
              <w:left w:val="single" w:sz="6" w:space="0" w:color="auto"/>
              <w:bottom w:val="single" w:sz="6" w:space="0" w:color="auto"/>
              <w:right w:val="single" w:sz="6" w:space="0" w:color="auto"/>
            </w:tcBorders>
          </w:tcPr>
          <w:p w14:paraId="27898F43" w14:textId="568BBAB1" w:rsidR="0076035F" w:rsidRPr="0076035F" w:rsidDel="001D649B" w:rsidRDefault="0076035F" w:rsidP="006039FF">
            <w:pPr>
              <w:jc w:val="center"/>
              <w:rPr>
                <w:del w:id="2111" w:author="Jillian Carson-Jackson" w:date="2020-12-27T16:38:00Z"/>
                <w:rFonts w:ascii="Calibri" w:hAnsi="Calibri"/>
                <w:sz w:val="22"/>
                <w:szCs w:val="22"/>
              </w:rPr>
            </w:pPr>
            <w:del w:id="2112" w:author="Jillian Carson-Jackson" w:date="2020-12-27T16:38:00Z">
              <w:r w:rsidRPr="0076035F" w:rsidDel="001D649B">
                <w:rPr>
                  <w:rFonts w:ascii="Calibri" w:hAnsi="Calibri"/>
                  <w:sz w:val="22"/>
                  <w:szCs w:val="22"/>
                </w:rPr>
                <w:delText>Total 7 hours</w:delText>
              </w:r>
            </w:del>
          </w:p>
        </w:tc>
        <w:tc>
          <w:tcPr>
            <w:tcW w:w="1701" w:type="dxa"/>
            <w:gridSpan w:val="2"/>
            <w:tcBorders>
              <w:top w:val="single" w:sz="6" w:space="0" w:color="auto"/>
              <w:bottom w:val="single" w:sz="6" w:space="0" w:color="auto"/>
              <w:right w:val="single" w:sz="6" w:space="0" w:color="auto"/>
            </w:tcBorders>
          </w:tcPr>
          <w:p w14:paraId="6349BAEE" w14:textId="31D26A52" w:rsidR="0076035F" w:rsidRPr="0076035F" w:rsidDel="001D649B" w:rsidRDefault="0076035F" w:rsidP="006039FF">
            <w:pPr>
              <w:jc w:val="center"/>
              <w:rPr>
                <w:del w:id="2113" w:author="Jillian Carson-Jackson" w:date="2020-12-27T16:38:00Z"/>
                <w:rFonts w:ascii="Calibri" w:hAnsi="Calibri"/>
                <w:sz w:val="22"/>
                <w:szCs w:val="22"/>
              </w:rPr>
            </w:pPr>
            <w:del w:id="2114" w:author="Jillian Carson-Jackson" w:date="2020-12-27T16:38:00Z">
              <w:r w:rsidRPr="0076035F" w:rsidDel="001D649B">
                <w:rPr>
                  <w:rFonts w:ascii="Calibri" w:hAnsi="Calibri"/>
                  <w:sz w:val="22"/>
                  <w:szCs w:val="22"/>
                </w:rPr>
                <w:delText>Total 11 hours</w:delText>
              </w:r>
            </w:del>
          </w:p>
        </w:tc>
      </w:tr>
    </w:tbl>
    <w:p w14:paraId="1004B3E1" w14:textId="77777777" w:rsidR="00B94E6E" w:rsidRDefault="00B94E6E" w:rsidP="00011E6F">
      <w:pPr>
        <w:pStyle w:val="BodyText"/>
      </w:pPr>
    </w:p>
    <w:p w14:paraId="34EB4F3C" w14:textId="77777777" w:rsidR="00CD1A5B" w:rsidRPr="00C50983" w:rsidRDefault="00CD1A5B" w:rsidP="00272E98">
      <w:pPr>
        <w:pStyle w:val="Heading1"/>
        <w:keepLines w:val="0"/>
        <w:numPr>
          <w:ilvl w:val="0"/>
          <w:numId w:val="33"/>
        </w:numPr>
        <w:spacing w:after="120" w:line="240" w:lineRule="auto"/>
        <w:ind w:left="993"/>
        <w:rPr>
          <w:b w:val="0"/>
        </w:rPr>
        <w:sectPr w:rsidR="00CD1A5B" w:rsidRPr="00C50983" w:rsidSect="006039FF">
          <w:headerReference w:type="default" r:id="rId38"/>
          <w:pgSz w:w="11906" w:h="16838"/>
          <w:pgMar w:top="1134" w:right="1134" w:bottom="1134" w:left="1134" w:header="708" w:footer="708" w:gutter="0"/>
          <w:cols w:space="708"/>
          <w:docGrid w:linePitch="360"/>
        </w:sectPr>
      </w:pPr>
    </w:p>
    <w:p w14:paraId="424B6E9D" w14:textId="4E83CCD3" w:rsidR="00CD1A5B" w:rsidDel="00055E48" w:rsidRDefault="00CD1A5B" w:rsidP="00F64B31">
      <w:pPr>
        <w:pStyle w:val="ModuleHeading1"/>
        <w:rPr>
          <w:del w:id="2115" w:author="Jillian Carson-Jackson" w:date="2020-12-27T16:41:00Z"/>
        </w:rPr>
      </w:pPr>
      <w:bookmarkStart w:id="2116" w:name="_Toc446917516"/>
      <w:bookmarkStart w:id="2117" w:name="_Toc111617476"/>
      <w:bookmarkStart w:id="2118" w:name="_Toc245254449"/>
      <w:bookmarkStart w:id="2119" w:name="_Toc6299048"/>
      <w:del w:id="2120" w:author="Jillian Carson-Jackson" w:date="2020-12-27T16:41:00Z">
        <w:r w:rsidRPr="00C50983" w:rsidDel="00055E48">
          <w:delText>DETAILED TEACHING SYLLABUS</w:delText>
        </w:r>
        <w:bookmarkEnd w:id="2116"/>
        <w:bookmarkEnd w:id="2117"/>
        <w:r w:rsidRPr="00C50983" w:rsidDel="00055E48">
          <w:delText xml:space="preserve"> OF MODULE 5</w:delText>
        </w:r>
        <w:bookmarkEnd w:id="2118"/>
        <w:bookmarkEnd w:id="2119"/>
      </w:del>
    </w:p>
    <w:p w14:paraId="5A47E0DC" w14:textId="31559338" w:rsidR="00CD1A5B" w:rsidRPr="00CD1A5B" w:rsidDel="00055E48" w:rsidRDefault="00CD1A5B" w:rsidP="00CD1A5B">
      <w:pPr>
        <w:pStyle w:val="Heading1separatationline"/>
        <w:rPr>
          <w:del w:id="2121" w:author="Jillian Carson-Jackson" w:date="2020-12-27T16:41:00Z"/>
        </w:rPr>
      </w:pPr>
    </w:p>
    <w:p w14:paraId="62DF5141" w14:textId="66EA25EC" w:rsidR="00CD1A5B" w:rsidRPr="00C50983" w:rsidDel="00055E48" w:rsidRDefault="00CD1A5B" w:rsidP="00CD1A5B">
      <w:pPr>
        <w:pStyle w:val="Tablecaption"/>
        <w:rPr>
          <w:del w:id="2122" w:author="Jillian Carson-Jackson" w:date="2020-12-27T16:41:00Z"/>
        </w:rPr>
      </w:pPr>
      <w:bookmarkStart w:id="2123" w:name="_Toc245254478"/>
      <w:bookmarkStart w:id="2124" w:name="_Toc531423238"/>
      <w:del w:id="2125" w:author="Jillian Carson-Jackson" w:date="2020-12-27T16:41:00Z">
        <w:r w:rsidRPr="00C50983" w:rsidDel="00055E48">
          <w:delText>Detailed teaching syllabus – Communication co-ordination</w:delText>
        </w:r>
        <w:bookmarkEnd w:id="2123"/>
        <w:bookmarkEnd w:id="2124"/>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0"/>
        <w:gridCol w:w="2551"/>
        <w:gridCol w:w="3259"/>
      </w:tblGrid>
      <w:tr w:rsidR="00CD1A5B" w:rsidRPr="00CD1A5B" w:rsidDel="00055E48" w14:paraId="0F7F42E7" w14:textId="33451F67" w:rsidTr="000C20BE">
        <w:trPr>
          <w:cantSplit/>
          <w:tblHeader/>
          <w:jc w:val="center"/>
          <w:del w:id="2126" w:author="Jillian Carson-Jackson" w:date="2020-12-27T16:41:00Z"/>
        </w:trPr>
        <w:tc>
          <w:tcPr>
            <w:tcW w:w="8755" w:type="dxa"/>
            <w:tcBorders>
              <w:bottom w:val="single" w:sz="12" w:space="0" w:color="auto"/>
            </w:tcBorders>
            <w:vAlign w:val="center"/>
          </w:tcPr>
          <w:p w14:paraId="2C3D0ABF" w14:textId="6DCA351A" w:rsidR="00CD1A5B" w:rsidRPr="00CD1A5B" w:rsidDel="00055E48" w:rsidRDefault="00CD1A5B" w:rsidP="00CD1A5B">
            <w:pPr>
              <w:pStyle w:val="Tableheading"/>
              <w:rPr>
                <w:del w:id="2127" w:author="Jillian Carson-Jackson" w:date="2020-12-27T16:41:00Z"/>
              </w:rPr>
            </w:pPr>
            <w:del w:id="2128" w:author="Jillian Carson-Jackson" w:date="2020-12-27T16:41:00Z">
              <w:r w:rsidRPr="00CD1A5B" w:rsidDel="00055E48">
                <w:delText>Subjects / Learning Objectives</w:delText>
              </w:r>
            </w:del>
          </w:p>
        </w:tc>
        <w:tc>
          <w:tcPr>
            <w:tcW w:w="2552" w:type="dxa"/>
            <w:tcBorders>
              <w:bottom w:val="single" w:sz="12" w:space="0" w:color="auto"/>
            </w:tcBorders>
            <w:vAlign w:val="center"/>
          </w:tcPr>
          <w:p w14:paraId="3CD21CF3" w14:textId="7717E37C" w:rsidR="00CD1A5B" w:rsidRPr="00CD1A5B" w:rsidDel="00055E48" w:rsidRDefault="00CD1A5B" w:rsidP="00CD1A5B">
            <w:pPr>
              <w:pStyle w:val="Tableheading"/>
              <w:rPr>
                <w:del w:id="2129" w:author="Jillian Carson-Jackson" w:date="2020-12-27T16:41:00Z"/>
              </w:rPr>
            </w:pPr>
            <w:del w:id="2130" w:author="Jillian Carson-Jackson" w:date="2020-12-27T16:41:00Z">
              <w:r w:rsidRPr="00CD1A5B" w:rsidDel="00055E48">
                <w:delText>Reference</w:delText>
              </w:r>
            </w:del>
          </w:p>
        </w:tc>
        <w:tc>
          <w:tcPr>
            <w:tcW w:w="3260" w:type="dxa"/>
            <w:tcBorders>
              <w:bottom w:val="single" w:sz="12" w:space="0" w:color="auto"/>
            </w:tcBorders>
            <w:vAlign w:val="center"/>
          </w:tcPr>
          <w:p w14:paraId="63AD6EC4" w14:textId="24BE4AB7" w:rsidR="00CD1A5B" w:rsidRPr="00CD1A5B" w:rsidDel="00055E48" w:rsidRDefault="00CD1A5B" w:rsidP="00CD1A5B">
            <w:pPr>
              <w:pStyle w:val="Tableheading"/>
              <w:rPr>
                <w:del w:id="2131" w:author="Jillian Carson-Jackson" w:date="2020-12-27T16:41:00Z"/>
              </w:rPr>
            </w:pPr>
            <w:del w:id="2132" w:author="Jillian Carson-Jackson" w:date="2020-12-27T16:41:00Z">
              <w:r w:rsidRPr="00CD1A5B" w:rsidDel="00055E48">
                <w:delText>Teaching Aid</w:delText>
              </w:r>
            </w:del>
          </w:p>
        </w:tc>
      </w:tr>
      <w:tr w:rsidR="00CD1A5B" w:rsidRPr="00CD1A5B" w:rsidDel="00055E48" w14:paraId="3E761476" w14:textId="0CBE3AD6" w:rsidTr="000C20BE">
        <w:trPr>
          <w:cantSplit/>
          <w:trHeight w:hRule="exact" w:val="521"/>
          <w:jc w:val="center"/>
          <w:del w:id="2133" w:author="Jillian Carson-Jackson" w:date="2020-12-27T16:41:00Z"/>
        </w:trPr>
        <w:tc>
          <w:tcPr>
            <w:tcW w:w="8755" w:type="dxa"/>
            <w:tcBorders>
              <w:top w:val="single" w:sz="12" w:space="0" w:color="auto"/>
              <w:bottom w:val="single" w:sz="4" w:space="0" w:color="auto"/>
            </w:tcBorders>
            <w:vAlign w:val="center"/>
          </w:tcPr>
          <w:p w14:paraId="20364866" w14:textId="12588645" w:rsidR="00CD1A5B" w:rsidRPr="00CD1A5B" w:rsidDel="00055E48" w:rsidRDefault="00CD1A5B" w:rsidP="006039FF">
            <w:pPr>
              <w:pStyle w:val="Tablelevel1bold"/>
              <w:rPr>
                <w:del w:id="2134" w:author="Jillian Carson-Jackson" w:date="2020-12-27T16:41:00Z"/>
                <w:rFonts w:ascii="Calibri" w:hAnsi="Calibri"/>
                <w:sz w:val="22"/>
                <w:szCs w:val="22"/>
              </w:rPr>
            </w:pPr>
            <w:del w:id="2135" w:author="Jillian Carson-Jackson" w:date="2020-12-27T16:41:00Z">
              <w:r w:rsidRPr="00CD1A5B" w:rsidDel="00055E48">
                <w:rPr>
                  <w:rFonts w:ascii="Calibri" w:hAnsi="Calibri"/>
                  <w:sz w:val="22"/>
                  <w:szCs w:val="22"/>
                </w:rPr>
                <w:delText>General communication skills</w:delText>
              </w:r>
            </w:del>
          </w:p>
        </w:tc>
        <w:tc>
          <w:tcPr>
            <w:tcW w:w="2552" w:type="dxa"/>
            <w:tcBorders>
              <w:top w:val="single" w:sz="12" w:space="0" w:color="auto"/>
              <w:bottom w:val="single" w:sz="4" w:space="0" w:color="auto"/>
            </w:tcBorders>
          </w:tcPr>
          <w:p w14:paraId="5D843889" w14:textId="6923CD38" w:rsidR="00CD1A5B" w:rsidRPr="00CD1A5B" w:rsidDel="00055E48" w:rsidRDefault="00CD1A5B" w:rsidP="006039FF">
            <w:pPr>
              <w:pStyle w:val="Tablelevel2"/>
              <w:ind w:left="0"/>
              <w:jc w:val="center"/>
              <w:rPr>
                <w:del w:id="2136" w:author="Jillian Carson-Jackson" w:date="2020-12-27T16:41:00Z"/>
                <w:rFonts w:ascii="Calibri" w:hAnsi="Calibri"/>
                <w:sz w:val="22"/>
                <w:szCs w:val="22"/>
              </w:rPr>
            </w:pPr>
          </w:p>
        </w:tc>
        <w:tc>
          <w:tcPr>
            <w:tcW w:w="3260" w:type="dxa"/>
            <w:tcBorders>
              <w:top w:val="single" w:sz="12" w:space="0" w:color="auto"/>
              <w:bottom w:val="single" w:sz="4" w:space="0" w:color="auto"/>
            </w:tcBorders>
          </w:tcPr>
          <w:p w14:paraId="3479C48D" w14:textId="1D84DA7A" w:rsidR="00CD1A5B" w:rsidRPr="00CD1A5B" w:rsidDel="00055E48" w:rsidRDefault="00CD1A5B" w:rsidP="006039FF">
            <w:pPr>
              <w:rPr>
                <w:del w:id="2137" w:author="Jillian Carson-Jackson" w:date="2020-12-27T16:41:00Z"/>
                <w:rFonts w:ascii="Calibri" w:hAnsi="Calibri"/>
                <w:sz w:val="22"/>
                <w:szCs w:val="22"/>
              </w:rPr>
            </w:pPr>
          </w:p>
        </w:tc>
      </w:tr>
      <w:tr w:rsidR="00CD1A5B" w:rsidRPr="00CD1A5B" w:rsidDel="00055E48" w14:paraId="64B582C4" w14:textId="75FE2C3E" w:rsidTr="000C20BE">
        <w:trPr>
          <w:cantSplit/>
          <w:trHeight w:hRule="exact" w:val="425"/>
          <w:jc w:val="center"/>
          <w:del w:id="2138" w:author="Jillian Carson-Jackson" w:date="2020-12-27T16:41:00Z"/>
        </w:trPr>
        <w:tc>
          <w:tcPr>
            <w:tcW w:w="8755" w:type="dxa"/>
            <w:tcBorders>
              <w:top w:val="single" w:sz="4" w:space="0" w:color="auto"/>
              <w:bottom w:val="single" w:sz="4" w:space="0" w:color="auto"/>
            </w:tcBorders>
          </w:tcPr>
          <w:p w14:paraId="52FBD865" w14:textId="36AE03F1" w:rsidR="00CD1A5B" w:rsidRPr="00CD1A5B" w:rsidDel="00055E48" w:rsidRDefault="00722185" w:rsidP="006039FF">
            <w:pPr>
              <w:pStyle w:val="Tablelevel1bold"/>
              <w:rPr>
                <w:del w:id="2139" w:author="Jillian Carson-Jackson" w:date="2020-12-27T16:41:00Z"/>
                <w:rFonts w:ascii="Calibri" w:hAnsi="Calibri"/>
                <w:b w:val="0"/>
                <w:i/>
                <w:sz w:val="22"/>
                <w:szCs w:val="22"/>
              </w:rPr>
            </w:pPr>
            <w:del w:id="2140" w:author="Jillian Carson-Jackson" w:date="2020-12-27T16:41:00Z">
              <w:r w:rsidRPr="00CD1A5B" w:rsidDel="00055E48">
                <w:rPr>
                  <w:rFonts w:ascii="Calibri" w:hAnsi="Calibri"/>
                  <w:b w:val="0"/>
                  <w:i/>
                  <w:sz w:val="22"/>
                  <w:szCs w:val="22"/>
                </w:rPr>
                <w:delText>Possess</w:delText>
              </w:r>
              <w:r w:rsidR="00CD1A5B" w:rsidRPr="00CD1A5B" w:rsidDel="00055E48">
                <w:rPr>
                  <w:rFonts w:ascii="Calibri" w:hAnsi="Calibri"/>
                  <w:b w:val="0"/>
                  <w:i/>
                  <w:sz w:val="22"/>
                  <w:szCs w:val="22"/>
                </w:rPr>
                <w:delText xml:space="preserve"> the knowledge of the basic principles of communication and coordination.</w:delText>
              </w:r>
            </w:del>
          </w:p>
        </w:tc>
        <w:tc>
          <w:tcPr>
            <w:tcW w:w="2552" w:type="dxa"/>
            <w:tcBorders>
              <w:top w:val="single" w:sz="4" w:space="0" w:color="auto"/>
              <w:bottom w:val="single" w:sz="4" w:space="0" w:color="auto"/>
            </w:tcBorders>
          </w:tcPr>
          <w:p w14:paraId="22A97941" w14:textId="4CDA0852" w:rsidR="00CD1A5B" w:rsidRPr="00CD1A5B" w:rsidDel="00055E48" w:rsidRDefault="00CD1A5B" w:rsidP="006039FF">
            <w:pPr>
              <w:pStyle w:val="Tablelevel2"/>
              <w:ind w:left="0"/>
              <w:jc w:val="center"/>
              <w:rPr>
                <w:del w:id="2141" w:author="Jillian Carson-Jackson" w:date="2020-12-27T16:41:00Z"/>
                <w:rFonts w:ascii="Calibri" w:hAnsi="Calibri"/>
                <w:i/>
                <w:sz w:val="22"/>
                <w:szCs w:val="22"/>
              </w:rPr>
            </w:pPr>
          </w:p>
        </w:tc>
        <w:tc>
          <w:tcPr>
            <w:tcW w:w="3260" w:type="dxa"/>
            <w:tcBorders>
              <w:top w:val="single" w:sz="4" w:space="0" w:color="auto"/>
              <w:bottom w:val="single" w:sz="4" w:space="0" w:color="auto"/>
            </w:tcBorders>
          </w:tcPr>
          <w:p w14:paraId="5A9D6EEE" w14:textId="637E0E79" w:rsidR="00CD1A5B" w:rsidRPr="00CD1A5B" w:rsidDel="00055E48" w:rsidRDefault="00CD1A5B" w:rsidP="006039FF">
            <w:pPr>
              <w:rPr>
                <w:del w:id="2142" w:author="Jillian Carson-Jackson" w:date="2020-12-27T16:41:00Z"/>
                <w:rFonts w:ascii="Calibri" w:hAnsi="Calibri"/>
                <w:i/>
                <w:sz w:val="22"/>
                <w:szCs w:val="22"/>
              </w:rPr>
            </w:pPr>
          </w:p>
        </w:tc>
      </w:tr>
      <w:tr w:rsidR="00CD1A5B" w:rsidRPr="00CD1A5B" w:rsidDel="00055E48" w14:paraId="3AFF2CE8" w14:textId="184ED6E9" w:rsidTr="000C20BE">
        <w:trPr>
          <w:cantSplit/>
          <w:trHeight w:hRule="exact" w:val="1250"/>
          <w:jc w:val="center"/>
          <w:del w:id="2143" w:author="Jillian Carson-Jackson" w:date="2020-12-27T16:41:00Z"/>
        </w:trPr>
        <w:tc>
          <w:tcPr>
            <w:tcW w:w="8755" w:type="dxa"/>
            <w:tcBorders>
              <w:top w:val="single" w:sz="4" w:space="0" w:color="auto"/>
            </w:tcBorders>
          </w:tcPr>
          <w:p w14:paraId="22667F08" w14:textId="2D525310" w:rsidR="00CD1A5B" w:rsidRPr="00CD1A5B" w:rsidDel="00055E48" w:rsidRDefault="00CD1A5B" w:rsidP="006039FF">
            <w:pPr>
              <w:pStyle w:val="Tablelevel1bold"/>
              <w:rPr>
                <w:del w:id="2144" w:author="Jillian Carson-Jackson" w:date="2020-12-27T16:41:00Z"/>
                <w:rFonts w:ascii="Calibri" w:hAnsi="Calibri"/>
                <w:b w:val="0"/>
                <w:sz w:val="22"/>
                <w:szCs w:val="22"/>
              </w:rPr>
            </w:pPr>
            <w:bookmarkStart w:id="2145" w:name="_Toc446917518"/>
            <w:bookmarkStart w:id="2146" w:name="_Toc111617478"/>
            <w:del w:id="2147" w:author="Jillian Carson-Jackson" w:date="2020-12-27T16:41:00Z">
              <w:r w:rsidRPr="00CD1A5B" w:rsidDel="00055E48">
                <w:rPr>
                  <w:rFonts w:ascii="Calibri" w:hAnsi="Calibri"/>
                  <w:b w:val="0"/>
                  <w:sz w:val="22"/>
                  <w:szCs w:val="22"/>
                </w:rPr>
                <w:delText>Describe active listening skills</w:delText>
              </w:r>
              <w:bookmarkEnd w:id="2145"/>
              <w:bookmarkEnd w:id="2146"/>
            </w:del>
          </w:p>
          <w:p w14:paraId="512429FA" w14:textId="78F49460" w:rsidR="00CD1A5B" w:rsidRPr="00CD1A5B" w:rsidDel="00055E48" w:rsidRDefault="00CD1A5B" w:rsidP="006039FF">
            <w:pPr>
              <w:pStyle w:val="Tablelevel2"/>
              <w:rPr>
                <w:del w:id="2148" w:author="Jillian Carson-Jackson" w:date="2020-12-27T16:41:00Z"/>
                <w:rFonts w:ascii="Calibri" w:hAnsi="Calibri"/>
                <w:sz w:val="22"/>
                <w:szCs w:val="22"/>
              </w:rPr>
            </w:pPr>
            <w:del w:id="2149" w:author="Jillian Carson-Jackson" w:date="2020-12-27T16:41:00Z">
              <w:r w:rsidRPr="00CD1A5B" w:rsidDel="00055E48">
                <w:rPr>
                  <w:rFonts w:ascii="Calibri" w:hAnsi="Calibri"/>
                  <w:sz w:val="22"/>
                  <w:szCs w:val="22"/>
                </w:rPr>
                <w:delText xml:space="preserve">The process of interpersonal communication </w:delText>
              </w:r>
            </w:del>
          </w:p>
          <w:p w14:paraId="736B2E04" w14:textId="7B542CC0" w:rsidR="00CD1A5B" w:rsidRPr="00CD1A5B" w:rsidDel="00055E48" w:rsidRDefault="00CD1A5B" w:rsidP="006039FF">
            <w:pPr>
              <w:pStyle w:val="Tablelevel2"/>
              <w:rPr>
                <w:del w:id="2150" w:author="Jillian Carson-Jackson" w:date="2020-12-27T16:41:00Z"/>
                <w:rFonts w:ascii="Calibri" w:hAnsi="Calibri"/>
                <w:sz w:val="22"/>
                <w:szCs w:val="22"/>
              </w:rPr>
            </w:pPr>
            <w:del w:id="2151" w:author="Jillian Carson-Jackson" w:date="2020-12-27T16:41:00Z">
              <w:r w:rsidRPr="00CD1A5B" w:rsidDel="00055E48">
                <w:rPr>
                  <w:rFonts w:ascii="Calibri" w:hAnsi="Calibri"/>
                  <w:sz w:val="22"/>
                  <w:szCs w:val="22"/>
                </w:rPr>
                <w:delText>Effective team communications</w:delText>
              </w:r>
            </w:del>
          </w:p>
          <w:p w14:paraId="71D13341" w14:textId="774600CE" w:rsidR="00CD1A5B" w:rsidRPr="00CD1A5B" w:rsidDel="00055E48" w:rsidRDefault="00CD1A5B" w:rsidP="006039FF">
            <w:pPr>
              <w:pStyle w:val="Tablelevel2"/>
              <w:rPr>
                <w:del w:id="2152" w:author="Jillian Carson-Jackson" w:date="2020-12-27T16:41:00Z"/>
                <w:rFonts w:ascii="Calibri" w:hAnsi="Calibri"/>
                <w:sz w:val="22"/>
                <w:szCs w:val="22"/>
              </w:rPr>
            </w:pPr>
            <w:del w:id="2153" w:author="Jillian Carson-Jackson" w:date="2020-12-27T16:41:00Z">
              <w:r w:rsidRPr="00CD1A5B" w:rsidDel="00055E48">
                <w:rPr>
                  <w:rFonts w:ascii="Calibri" w:hAnsi="Calibri"/>
                  <w:sz w:val="22"/>
                  <w:szCs w:val="22"/>
                </w:rPr>
                <w:delText>Empathy</w:delText>
              </w:r>
            </w:del>
          </w:p>
        </w:tc>
        <w:tc>
          <w:tcPr>
            <w:tcW w:w="2552" w:type="dxa"/>
            <w:tcBorders>
              <w:top w:val="single" w:sz="4" w:space="0" w:color="auto"/>
            </w:tcBorders>
          </w:tcPr>
          <w:p w14:paraId="01A842B9" w14:textId="5399D7C5" w:rsidR="00CD1A5B" w:rsidRPr="00CD1A5B" w:rsidDel="00055E48" w:rsidRDefault="00CD1A5B" w:rsidP="006039FF">
            <w:pPr>
              <w:pStyle w:val="Tablelevel1bold"/>
              <w:jc w:val="center"/>
              <w:rPr>
                <w:del w:id="2154" w:author="Jillian Carson-Jackson" w:date="2020-12-27T16:41:00Z"/>
                <w:rFonts w:ascii="Calibri" w:hAnsi="Calibri"/>
                <w:b w:val="0"/>
                <w:sz w:val="22"/>
                <w:szCs w:val="22"/>
              </w:rPr>
            </w:pPr>
          </w:p>
        </w:tc>
        <w:tc>
          <w:tcPr>
            <w:tcW w:w="3260" w:type="dxa"/>
            <w:tcBorders>
              <w:top w:val="single" w:sz="4" w:space="0" w:color="auto"/>
            </w:tcBorders>
          </w:tcPr>
          <w:p w14:paraId="2F145B4C" w14:textId="651CAE12" w:rsidR="00CD1A5B" w:rsidRPr="00CD1A5B" w:rsidDel="00055E48" w:rsidRDefault="00CD1A5B" w:rsidP="006039FF">
            <w:pPr>
              <w:rPr>
                <w:del w:id="2155" w:author="Jillian Carson-Jackson" w:date="2020-12-27T16:41:00Z"/>
                <w:rFonts w:ascii="Calibri" w:hAnsi="Calibri"/>
                <w:sz w:val="22"/>
                <w:szCs w:val="22"/>
              </w:rPr>
            </w:pPr>
            <w:del w:id="2156" w:author="Jillian Carson-Jackson" w:date="2020-12-27T16:41:00Z">
              <w:r w:rsidRPr="00CD1A5B" w:rsidDel="00055E48">
                <w:rPr>
                  <w:rFonts w:ascii="Calibri" w:hAnsi="Calibri"/>
                  <w:sz w:val="22"/>
                  <w:szCs w:val="22"/>
                </w:rPr>
                <w:delText>A6 and A7 for documented case studies</w:delText>
              </w:r>
            </w:del>
          </w:p>
        </w:tc>
      </w:tr>
      <w:tr w:rsidR="00CD1A5B" w:rsidRPr="00CD1A5B" w:rsidDel="00055E48" w14:paraId="60C087A2" w14:textId="797372FC" w:rsidTr="000C20BE">
        <w:trPr>
          <w:cantSplit/>
          <w:trHeight w:hRule="exact" w:val="1451"/>
          <w:jc w:val="center"/>
          <w:del w:id="2157" w:author="Jillian Carson-Jackson" w:date="2020-12-27T16:41:00Z"/>
        </w:trPr>
        <w:tc>
          <w:tcPr>
            <w:tcW w:w="8755" w:type="dxa"/>
          </w:tcPr>
          <w:p w14:paraId="6A6A8B65" w14:textId="36A9235E" w:rsidR="00CD1A5B" w:rsidRPr="00CD1A5B" w:rsidDel="00055E48" w:rsidRDefault="00CD1A5B" w:rsidP="006039FF">
            <w:pPr>
              <w:pStyle w:val="Tablelevel1bold"/>
              <w:rPr>
                <w:del w:id="2158" w:author="Jillian Carson-Jackson" w:date="2020-12-27T16:41:00Z"/>
                <w:rFonts w:ascii="Calibri" w:hAnsi="Calibri"/>
                <w:b w:val="0"/>
                <w:sz w:val="22"/>
                <w:szCs w:val="22"/>
              </w:rPr>
            </w:pPr>
            <w:bookmarkStart w:id="2159" w:name="_Toc446917519"/>
            <w:bookmarkStart w:id="2160" w:name="_Toc111617479"/>
            <w:del w:id="2161" w:author="Jillian Carson-Jackson" w:date="2020-12-27T16:41:00Z">
              <w:r w:rsidRPr="00CD1A5B" w:rsidDel="00055E48">
                <w:rPr>
                  <w:rFonts w:ascii="Calibri" w:hAnsi="Calibri"/>
                  <w:b w:val="0"/>
                  <w:sz w:val="22"/>
                  <w:szCs w:val="22"/>
                </w:rPr>
                <w:delText>State the importance of clear, concise, accurate, timely and meaningful communication</w:delText>
              </w:r>
              <w:bookmarkEnd w:id="2159"/>
              <w:bookmarkEnd w:id="2160"/>
              <w:r w:rsidRPr="00CD1A5B" w:rsidDel="00055E48">
                <w:rPr>
                  <w:rFonts w:ascii="Calibri" w:hAnsi="Calibri"/>
                  <w:b w:val="0"/>
                  <w:sz w:val="22"/>
                  <w:szCs w:val="22"/>
                </w:rPr>
                <w:delText>s</w:delText>
              </w:r>
            </w:del>
          </w:p>
          <w:p w14:paraId="14729263" w14:textId="5B6F1A31" w:rsidR="00CD1A5B" w:rsidRPr="00CD1A5B" w:rsidDel="00055E48" w:rsidRDefault="00CD1A5B" w:rsidP="006039FF">
            <w:pPr>
              <w:pStyle w:val="Tablelevel2"/>
              <w:rPr>
                <w:del w:id="2162" w:author="Jillian Carson-Jackson" w:date="2020-12-27T16:41:00Z"/>
                <w:rFonts w:ascii="Calibri" w:hAnsi="Calibri"/>
                <w:sz w:val="22"/>
                <w:szCs w:val="22"/>
              </w:rPr>
            </w:pPr>
            <w:del w:id="2163" w:author="Jillian Carson-Jackson" w:date="2020-12-27T16:41:00Z">
              <w:r w:rsidRPr="00CD1A5B" w:rsidDel="00055E48">
                <w:rPr>
                  <w:rFonts w:ascii="Calibri" w:hAnsi="Calibri"/>
                  <w:sz w:val="22"/>
                  <w:szCs w:val="22"/>
                </w:rPr>
                <w:delText>Reading-back received message</w:delText>
              </w:r>
            </w:del>
          </w:p>
          <w:p w14:paraId="0A669AA3" w14:textId="285C6EAC" w:rsidR="00CD1A5B" w:rsidRPr="00CD1A5B" w:rsidDel="00055E48" w:rsidRDefault="00CD1A5B" w:rsidP="006039FF">
            <w:pPr>
              <w:pStyle w:val="Tablelevel2"/>
              <w:rPr>
                <w:del w:id="2164" w:author="Jillian Carson-Jackson" w:date="2020-12-27T16:41:00Z"/>
                <w:rFonts w:ascii="Calibri" w:hAnsi="Calibri"/>
                <w:sz w:val="22"/>
                <w:szCs w:val="22"/>
              </w:rPr>
            </w:pPr>
            <w:del w:id="2165" w:author="Jillian Carson-Jackson" w:date="2020-12-27T16:41:00Z">
              <w:r w:rsidRPr="00CD1A5B" w:rsidDel="00055E48">
                <w:rPr>
                  <w:rFonts w:ascii="Calibri" w:hAnsi="Calibri"/>
                  <w:sz w:val="22"/>
                  <w:szCs w:val="22"/>
                </w:rPr>
                <w:delText>Breaking message into smaller components</w:delText>
              </w:r>
            </w:del>
          </w:p>
          <w:p w14:paraId="1D471B4F" w14:textId="31FD7318" w:rsidR="00CD1A5B" w:rsidRPr="00CD1A5B" w:rsidDel="00055E48" w:rsidRDefault="00CD1A5B" w:rsidP="006039FF">
            <w:pPr>
              <w:pStyle w:val="Tablelevel2"/>
              <w:rPr>
                <w:del w:id="2166" w:author="Jillian Carson-Jackson" w:date="2020-12-27T16:41:00Z"/>
                <w:rFonts w:ascii="Calibri" w:hAnsi="Calibri"/>
                <w:sz w:val="22"/>
                <w:szCs w:val="22"/>
              </w:rPr>
            </w:pPr>
            <w:del w:id="2167" w:author="Jillian Carson-Jackson" w:date="2020-12-27T16:41:00Z">
              <w:r w:rsidRPr="00CD1A5B" w:rsidDel="00055E48">
                <w:rPr>
                  <w:rFonts w:ascii="Calibri" w:hAnsi="Calibri"/>
                  <w:sz w:val="22"/>
                  <w:szCs w:val="22"/>
                </w:rPr>
                <w:delText>Rephrasing message</w:delText>
              </w:r>
            </w:del>
          </w:p>
        </w:tc>
        <w:tc>
          <w:tcPr>
            <w:tcW w:w="2552" w:type="dxa"/>
          </w:tcPr>
          <w:p w14:paraId="4BEF731A" w14:textId="63353968" w:rsidR="00CD1A5B" w:rsidRPr="00CD1A5B" w:rsidDel="00055E48" w:rsidRDefault="00CD1A5B" w:rsidP="006039FF">
            <w:pPr>
              <w:pStyle w:val="Tablelevel1bold"/>
              <w:jc w:val="center"/>
              <w:rPr>
                <w:del w:id="2168" w:author="Jillian Carson-Jackson" w:date="2020-12-27T16:41:00Z"/>
                <w:rFonts w:ascii="Calibri" w:hAnsi="Calibri"/>
                <w:b w:val="0"/>
                <w:sz w:val="22"/>
                <w:szCs w:val="22"/>
              </w:rPr>
            </w:pPr>
          </w:p>
          <w:p w14:paraId="3C1F7846" w14:textId="0BE834E2" w:rsidR="00CD1A5B" w:rsidRPr="00CD1A5B" w:rsidDel="00055E48" w:rsidRDefault="00CD1A5B" w:rsidP="006039FF">
            <w:pPr>
              <w:pStyle w:val="Tablelevel1bold"/>
              <w:jc w:val="center"/>
              <w:rPr>
                <w:del w:id="2169" w:author="Jillian Carson-Jackson" w:date="2020-12-27T16:41:00Z"/>
                <w:rFonts w:ascii="Calibri" w:hAnsi="Calibri"/>
                <w:b w:val="0"/>
                <w:sz w:val="22"/>
                <w:szCs w:val="22"/>
              </w:rPr>
            </w:pPr>
          </w:p>
        </w:tc>
        <w:tc>
          <w:tcPr>
            <w:tcW w:w="3260" w:type="dxa"/>
          </w:tcPr>
          <w:p w14:paraId="1E55E861" w14:textId="66417D5E" w:rsidR="00CD1A5B" w:rsidRPr="00CD1A5B" w:rsidDel="00055E48" w:rsidRDefault="00CD1A5B" w:rsidP="006039FF">
            <w:pPr>
              <w:pStyle w:val="BodyText"/>
              <w:rPr>
                <w:del w:id="2170" w:author="Jillian Carson-Jackson" w:date="2020-12-27T16:41:00Z"/>
                <w:rFonts w:ascii="Calibri" w:hAnsi="Calibri"/>
                <w:szCs w:val="22"/>
              </w:rPr>
            </w:pPr>
          </w:p>
        </w:tc>
      </w:tr>
      <w:tr w:rsidR="00CD1A5B" w:rsidRPr="00CD1A5B" w:rsidDel="00055E48" w14:paraId="4C92E16B" w14:textId="3F446FDA" w:rsidTr="000C20BE">
        <w:trPr>
          <w:cantSplit/>
          <w:trHeight w:val="1240"/>
          <w:jc w:val="center"/>
          <w:del w:id="2171" w:author="Jillian Carson-Jackson" w:date="2020-12-27T16:41:00Z"/>
        </w:trPr>
        <w:tc>
          <w:tcPr>
            <w:tcW w:w="8755" w:type="dxa"/>
          </w:tcPr>
          <w:p w14:paraId="55204D1C" w14:textId="739975DC" w:rsidR="00CD1A5B" w:rsidRPr="00CD1A5B" w:rsidDel="00055E48" w:rsidRDefault="00CD1A5B" w:rsidP="006039FF">
            <w:pPr>
              <w:pStyle w:val="Tablelevel1bold"/>
              <w:rPr>
                <w:del w:id="2172" w:author="Jillian Carson-Jackson" w:date="2020-12-27T16:41:00Z"/>
                <w:rFonts w:ascii="Calibri" w:hAnsi="Calibri"/>
                <w:b w:val="0"/>
                <w:sz w:val="22"/>
                <w:szCs w:val="22"/>
              </w:rPr>
            </w:pPr>
            <w:bookmarkStart w:id="2173" w:name="_Toc446917520"/>
            <w:bookmarkStart w:id="2174" w:name="_Toc111617480"/>
            <w:del w:id="2175" w:author="Jillian Carson-Jackson" w:date="2020-12-27T16:41:00Z">
              <w:r w:rsidRPr="00CD1A5B" w:rsidDel="00055E48">
                <w:rPr>
                  <w:rFonts w:ascii="Calibri" w:hAnsi="Calibri"/>
                  <w:b w:val="0"/>
                  <w:sz w:val="22"/>
                  <w:szCs w:val="22"/>
                </w:rPr>
                <w:delText>Demonstrate verbal and non-verbal communications</w:delText>
              </w:r>
              <w:bookmarkEnd w:id="2173"/>
              <w:bookmarkEnd w:id="2174"/>
            </w:del>
          </w:p>
          <w:p w14:paraId="533AFD4B" w14:textId="283329C9" w:rsidR="00CD1A5B" w:rsidRPr="00CD1A5B" w:rsidDel="00055E48" w:rsidRDefault="00CD1A5B" w:rsidP="006039FF">
            <w:pPr>
              <w:pStyle w:val="Tablelevel2"/>
              <w:rPr>
                <w:del w:id="2176" w:author="Jillian Carson-Jackson" w:date="2020-12-27T16:41:00Z"/>
                <w:rFonts w:ascii="Calibri" w:hAnsi="Calibri"/>
                <w:sz w:val="22"/>
                <w:szCs w:val="22"/>
              </w:rPr>
            </w:pPr>
            <w:del w:id="2177" w:author="Jillian Carson-Jackson" w:date="2020-12-27T16:41:00Z">
              <w:r w:rsidRPr="00CD1A5B" w:rsidDel="00055E48">
                <w:rPr>
                  <w:rFonts w:ascii="Calibri" w:hAnsi="Calibri"/>
                  <w:sz w:val="22"/>
                  <w:szCs w:val="22"/>
                </w:rPr>
                <w:delText>Voice inflection</w:delText>
              </w:r>
            </w:del>
          </w:p>
          <w:p w14:paraId="19140316" w14:textId="422D6A98" w:rsidR="00CD1A5B" w:rsidRPr="00CD1A5B" w:rsidDel="00055E48" w:rsidRDefault="00CD1A5B" w:rsidP="006039FF">
            <w:pPr>
              <w:pStyle w:val="Tablelevel2"/>
              <w:rPr>
                <w:del w:id="2178" w:author="Jillian Carson-Jackson" w:date="2020-12-27T16:41:00Z"/>
                <w:rFonts w:ascii="Calibri" w:hAnsi="Calibri"/>
                <w:sz w:val="22"/>
                <w:szCs w:val="22"/>
              </w:rPr>
            </w:pPr>
            <w:del w:id="2179" w:author="Jillian Carson-Jackson" w:date="2020-12-27T16:41:00Z">
              <w:r w:rsidRPr="00CD1A5B" w:rsidDel="00055E48">
                <w:rPr>
                  <w:rFonts w:ascii="Calibri" w:hAnsi="Calibri"/>
                  <w:sz w:val="22"/>
                  <w:szCs w:val="22"/>
                </w:rPr>
                <w:delText>Non-verbal signals or symbols – internal</w:delText>
              </w:r>
            </w:del>
          </w:p>
          <w:p w14:paraId="2FC7187E" w14:textId="50F3C919" w:rsidR="00CD1A5B" w:rsidRPr="00CD1A5B" w:rsidDel="00055E48" w:rsidRDefault="00CD1A5B" w:rsidP="006039FF">
            <w:pPr>
              <w:pStyle w:val="Tablelevel2"/>
              <w:rPr>
                <w:del w:id="2180" w:author="Jillian Carson-Jackson" w:date="2020-12-27T16:41:00Z"/>
                <w:rFonts w:ascii="Calibri" w:hAnsi="Calibri"/>
                <w:sz w:val="22"/>
                <w:szCs w:val="22"/>
              </w:rPr>
            </w:pPr>
            <w:del w:id="2181" w:author="Jillian Carson-Jackson" w:date="2020-12-27T16:41:00Z">
              <w:r w:rsidRPr="00CD1A5B" w:rsidDel="00055E48">
                <w:rPr>
                  <w:rFonts w:ascii="Calibri" w:hAnsi="Calibri"/>
                  <w:sz w:val="22"/>
                  <w:szCs w:val="22"/>
                </w:rPr>
                <w:delText>Non-verbal signals or symbols – external</w:delText>
              </w:r>
            </w:del>
          </w:p>
        </w:tc>
        <w:tc>
          <w:tcPr>
            <w:tcW w:w="2552" w:type="dxa"/>
          </w:tcPr>
          <w:p w14:paraId="040367C7" w14:textId="3376AC88" w:rsidR="00CD1A5B" w:rsidRPr="00CD1A5B" w:rsidDel="00055E48" w:rsidRDefault="00CD1A5B" w:rsidP="006039FF">
            <w:pPr>
              <w:pStyle w:val="Tablelevel1bold"/>
              <w:jc w:val="center"/>
              <w:rPr>
                <w:del w:id="2182" w:author="Jillian Carson-Jackson" w:date="2020-12-27T16:41:00Z"/>
                <w:rFonts w:ascii="Calibri" w:hAnsi="Calibri"/>
                <w:b w:val="0"/>
                <w:sz w:val="22"/>
                <w:szCs w:val="22"/>
              </w:rPr>
            </w:pPr>
          </w:p>
        </w:tc>
        <w:tc>
          <w:tcPr>
            <w:tcW w:w="3260" w:type="dxa"/>
          </w:tcPr>
          <w:p w14:paraId="11B0F425" w14:textId="6AC5BF2F" w:rsidR="00CD1A5B" w:rsidRPr="00CD1A5B" w:rsidDel="00055E48" w:rsidRDefault="00CD1A5B" w:rsidP="006039FF">
            <w:pPr>
              <w:pStyle w:val="BodyText"/>
              <w:rPr>
                <w:del w:id="2183" w:author="Jillian Carson-Jackson" w:date="2020-12-27T16:41:00Z"/>
                <w:rFonts w:ascii="Calibri" w:hAnsi="Calibri"/>
                <w:szCs w:val="22"/>
              </w:rPr>
            </w:pPr>
          </w:p>
        </w:tc>
      </w:tr>
      <w:tr w:rsidR="00CD1A5B" w:rsidRPr="00CD1A5B" w:rsidDel="00055E48" w14:paraId="7752CE42" w14:textId="02E72B29" w:rsidTr="000C20BE">
        <w:trPr>
          <w:cantSplit/>
          <w:trHeight w:hRule="exact" w:val="1859"/>
          <w:jc w:val="center"/>
          <w:del w:id="2184" w:author="Jillian Carson-Jackson" w:date="2020-12-27T16:41:00Z"/>
        </w:trPr>
        <w:tc>
          <w:tcPr>
            <w:tcW w:w="8755" w:type="dxa"/>
          </w:tcPr>
          <w:p w14:paraId="39DEA5A1" w14:textId="6AB2407F" w:rsidR="00CD1A5B" w:rsidRPr="00CD1A5B" w:rsidDel="00055E48" w:rsidRDefault="00CD1A5B" w:rsidP="006039FF">
            <w:pPr>
              <w:pStyle w:val="Tablelevel1bold"/>
              <w:rPr>
                <w:del w:id="2185" w:author="Jillian Carson-Jackson" w:date="2020-12-27T16:41:00Z"/>
                <w:rFonts w:ascii="Calibri" w:hAnsi="Calibri"/>
                <w:b w:val="0"/>
                <w:sz w:val="22"/>
                <w:szCs w:val="22"/>
              </w:rPr>
            </w:pPr>
            <w:bookmarkStart w:id="2186" w:name="_Toc446917521"/>
            <w:bookmarkStart w:id="2187" w:name="_Toc111617481"/>
            <w:del w:id="2188" w:author="Jillian Carson-Jackson" w:date="2020-12-27T16:41:00Z">
              <w:r w:rsidRPr="00CD1A5B" w:rsidDel="00055E48">
                <w:rPr>
                  <w:rFonts w:ascii="Calibri" w:hAnsi="Calibri"/>
                  <w:b w:val="0"/>
                  <w:sz w:val="22"/>
                  <w:szCs w:val="22"/>
                </w:rPr>
                <w:delText>Identify words that have multiple interpretations and could negatively impact communications</w:delText>
              </w:r>
              <w:bookmarkEnd w:id="2186"/>
              <w:bookmarkEnd w:id="2187"/>
            </w:del>
          </w:p>
          <w:p w14:paraId="2D84F093" w14:textId="52B44AB9" w:rsidR="00CD1A5B" w:rsidRPr="00CD1A5B" w:rsidDel="00055E48" w:rsidRDefault="00CD1A5B" w:rsidP="006039FF">
            <w:pPr>
              <w:pStyle w:val="Tablelevel2"/>
              <w:rPr>
                <w:del w:id="2189" w:author="Jillian Carson-Jackson" w:date="2020-12-27T16:41:00Z"/>
                <w:rFonts w:ascii="Calibri" w:hAnsi="Calibri"/>
                <w:sz w:val="22"/>
                <w:szCs w:val="22"/>
              </w:rPr>
            </w:pPr>
            <w:del w:id="2190" w:author="Jillian Carson-Jackson" w:date="2020-12-27T16:41:00Z">
              <w:r w:rsidRPr="00CD1A5B" w:rsidDel="00055E48">
                <w:rPr>
                  <w:rFonts w:ascii="Calibri" w:hAnsi="Calibri"/>
                  <w:sz w:val="22"/>
                  <w:szCs w:val="22"/>
                </w:rPr>
                <w:delText>Language differences, both cultural and regionally</w:delText>
              </w:r>
            </w:del>
          </w:p>
          <w:p w14:paraId="600DFE22" w14:textId="4F9AC72E" w:rsidR="00CD1A5B" w:rsidRPr="00CD1A5B" w:rsidDel="00055E48" w:rsidRDefault="00CD1A5B" w:rsidP="006039FF">
            <w:pPr>
              <w:pStyle w:val="Tablelevel2"/>
              <w:rPr>
                <w:del w:id="2191" w:author="Jillian Carson-Jackson" w:date="2020-12-27T16:41:00Z"/>
                <w:rFonts w:ascii="Calibri" w:hAnsi="Calibri"/>
                <w:sz w:val="22"/>
                <w:szCs w:val="22"/>
              </w:rPr>
            </w:pPr>
            <w:del w:id="2192" w:author="Jillian Carson-Jackson" w:date="2020-12-27T16:41:00Z">
              <w:r w:rsidRPr="00CD1A5B" w:rsidDel="00055E48">
                <w:rPr>
                  <w:rFonts w:ascii="Calibri" w:hAnsi="Calibri"/>
                  <w:sz w:val="22"/>
                  <w:szCs w:val="22"/>
                </w:rPr>
                <w:delText>Alternative meanings of words</w:delText>
              </w:r>
            </w:del>
          </w:p>
          <w:p w14:paraId="13DB4A2D" w14:textId="2093D9A2" w:rsidR="00CD1A5B" w:rsidRPr="00CD1A5B" w:rsidDel="00055E48" w:rsidRDefault="00CD1A5B" w:rsidP="006039FF">
            <w:pPr>
              <w:pStyle w:val="Tablelevel2"/>
              <w:rPr>
                <w:del w:id="2193" w:author="Jillian Carson-Jackson" w:date="2020-12-27T16:41:00Z"/>
                <w:rFonts w:ascii="Calibri" w:hAnsi="Calibri"/>
                <w:sz w:val="22"/>
                <w:szCs w:val="22"/>
              </w:rPr>
            </w:pPr>
            <w:del w:id="2194" w:author="Jillian Carson-Jackson" w:date="2020-12-27T16:41:00Z">
              <w:r w:rsidRPr="00CD1A5B" w:rsidDel="00055E48">
                <w:rPr>
                  <w:rFonts w:ascii="Calibri" w:hAnsi="Calibri"/>
                  <w:sz w:val="22"/>
                  <w:szCs w:val="22"/>
                </w:rPr>
                <w:delText>Cultural aspects in decision making processes – potential impacts</w:delText>
              </w:r>
            </w:del>
          </w:p>
          <w:p w14:paraId="5EB9626F" w14:textId="1BD3E2CE" w:rsidR="00CD1A5B" w:rsidRPr="00CD1A5B" w:rsidDel="00055E48" w:rsidRDefault="00CD1A5B" w:rsidP="006039FF">
            <w:pPr>
              <w:pStyle w:val="Tablelevel2"/>
              <w:rPr>
                <w:del w:id="2195" w:author="Jillian Carson-Jackson" w:date="2020-12-27T16:41:00Z"/>
                <w:rFonts w:ascii="Calibri" w:hAnsi="Calibri"/>
                <w:sz w:val="22"/>
                <w:szCs w:val="22"/>
              </w:rPr>
            </w:pPr>
            <w:del w:id="2196" w:author="Jillian Carson-Jackson" w:date="2020-12-27T16:41:00Z">
              <w:r w:rsidRPr="00CD1A5B" w:rsidDel="00055E48">
                <w:rPr>
                  <w:rFonts w:ascii="Calibri" w:hAnsi="Calibri"/>
                  <w:sz w:val="22"/>
                  <w:szCs w:val="22"/>
                </w:rPr>
                <w:delText>Cultural aspects in understanding of messages – potential impacts</w:delText>
              </w:r>
            </w:del>
          </w:p>
        </w:tc>
        <w:tc>
          <w:tcPr>
            <w:tcW w:w="2552" w:type="dxa"/>
          </w:tcPr>
          <w:p w14:paraId="09021E1C" w14:textId="2AB0B228" w:rsidR="00CD1A5B" w:rsidRPr="00CD1A5B" w:rsidDel="00055E48" w:rsidRDefault="00CD1A5B" w:rsidP="006039FF">
            <w:pPr>
              <w:pStyle w:val="Tablelevel1bold"/>
              <w:jc w:val="center"/>
              <w:rPr>
                <w:del w:id="2197" w:author="Jillian Carson-Jackson" w:date="2020-12-27T16:41:00Z"/>
                <w:rFonts w:ascii="Calibri" w:hAnsi="Calibri"/>
                <w:b w:val="0"/>
                <w:sz w:val="22"/>
                <w:szCs w:val="22"/>
              </w:rPr>
            </w:pPr>
          </w:p>
        </w:tc>
        <w:tc>
          <w:tcPr>
            <w:tcW w:w="3260" w:type="dxa"/>
          </w:tcPr>
          <w:p w14:paraId="3149CD39" w14:textId="57AF80A5" w:rsidR="00CD1A5B" w:rsidRPr="00CD1A5B" w:rsidDel="00055E48" w:rsidRDefault="00CD1A5B" w:rsidP="006039FF">
            <w:pPr>
              <w:pStyle w:val="BodyText"/>
              <w:rPr>
                <w:del w:id="2198" w:author="Jillian Carson-Jackson" w:date="2020-12-27T16:41:00Z"/>
                <w:rFonts w:ascii="Calibri" w:hAnsi="Calibri"/>
                <w:szCs w:val="22"/>
              </w:rPr>
            </w:pPr>
          </w:p>
        </w:tc>
      </w:tr>
    </w:tbl>
    <w:p w14:paraId="3EBFAFEA" w14:textId="46E6CACB" w:rsidR="00CD1A5B" w:rsidDel="00055E48" w:rsidRDefault="00CD1A5B" w:rsidP="00CD1A5B">
      <w:pPr>
        <w:rPr>
          <w:del w:id="2199" w:author="Jillian Carson-Jackson" w:date="2020-12-27T16:41:00Z"/>
        </w:rPr>
      </w:pPr>
      <w:del w:id="2200" w:author="Jillian Carson-Jackson" w:date="2020-12-27T16:41:00Z">
        <w:r w:rsidDel="00055E48">
          <w:rPr>
            <w:b/>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1"/>
        <w:gridCol w:w="2551"/>
        <w:gridCol w:w="3258"/>
      </w:tblGrid>
      <w:tr w:rsidR="00CD1A5B" w:rsidRPr="00CD1A5B" w:rsidDel="00055E48" w14:paraId="26092F2F" w14:textId="520D6114" w:rsidTr="000C20BE">
        <w:trPr>
          <w:cantSplit/>
          <w:tblHeader/>
          <w:jc w:val="center"/>
          <w:del w:id="2201" w:author="Jillian Carson-Jackson" w:date="2020-12-27T16:41:00Z"/>
        </w:trPr>
        <w:tc>
          <w:tcPr>
            <w:tcW w:w="8755" w:type="dxa"/>
            <w:tcBorders>
              <w:bottom w:val="single" w:sz="12" w:space="0" w:color="auto"/>
            </w:tcBorders>
            <w:vAlign w:val="center"/>
          </w:tcPr>
          <w:p w14:paraId="5ACC7A40" w14:textId="2C69E067" w:rsidR="00CD1A5B" w:rsidRPr="00CD1A5B" w:rsidDel="00055E48" w:rsidRDefault="00CD1A5B" w:rsidP="00CD1A5B">
            <w:pPr>
              <w:pStyle w:val="Tableheading"/>
              <w:rPr>
                <w:del w:id="2202" w:author="Jillian Carson-Jackson" w:date="2020-12-27T16:41:00Z"/>
              </w:rPr>
            </w:pPr>
            <w:del w:id="2203" w:author="Jillian Carson-Jackson" w:date="2020-12-27T16:41:00Z">
              <w:r w:rsidRPr="00CD1A5B" w:rsidDel="00055E48">
                <w:delText>Subjects / Learning Objectives</w:delText>
              </w:r>
            </w:del>
          </w:p>
        </w:tc>
        <w:tc>
          <w:tcPr>
            <w:tcW w:w="2552" w:type="dxa"/>
            <w:tcBorders>
              <w:bottom w:val="single" w:sz="12" w:space="0" w:color="auto"/>
            </w:tcBorders>
            <w:vAlign w:val="center"/>
          </w:tcPr>
          <w:p w14:paraId="717AC5B5" w14:textId="512CD537" w:rsidR="00CD1A5B" w:rsidRPr="00CD1A5B" w:rsidDel="00055E48" w:rsidRDefault="00CD1A5B" w:rsidP="00CD1A5B">
            <w:pPr>
              <w:pStyle w:val="Tableheading"/>
              <w:rPr>
                <w:del w:id="2204" w:author="Jillian Carson-Jackson" w:date="2020-12-27T16:41:00Z"/>
              </w:rPr>
            </w:pPr>
            <w:del w:id="2205" w:author="Jillian Carson-Jackson" w:date="2020-12-27T16:41:00Z">
              <w:r w:rsidRPr="00CD1A5B" w:rsidDel="00055E48">
                <w:delText>Reference</w:delText>
              </w:r>
            </w:del>
          </w:p>
        </w:tc>
        <w:tc>
          <w:tcPr>
            <w:tcW w:w="3260" w:type="dxa"/>
            <w:tcBorders>
              <w:bottom w:val="single" w:sz="12" w:space="0" w:color="auto"/>
            </w:tcBorders>
            <w:vAlign w:val="center"/>
          </w:tcPr>
          <w:p w14:paraId="0DFFB681" w14:textId="56714268" w:rsidR="00CD1A5B" w:rsidRPr="00CD1A5B" w:rsidDel="00055E48" w:rsidRDefault="00CD1A5B" w:rsidP="00CD1A5B">
            <w:pPr>
              <w:pStyle w:val="Tableheading"/>
              <w:rPr>
                <w:del w:id="2206" w:author="Jillian Carson-Jackson" w:date="2020-12-27T16:41:00Z"/>
              </w:rPr>
            </w:pPr>
            <w:del w:id="2207" w:author="Jillian Carson-Jackson" w:date="2020-12-27T16:41:00Z">
              <w:r w:rsidRPr="00CD1A5B" w:rsidDel="00055E48">
                <w:delText>Teaching Aid</w:delText>
              </w:r>
            </w:del>
          </w:p>
        </w:tc>
      </w:tr>
      <w:tr w:rsidR="00CD1A5B" w:rsidRPr="00CD1A5B" w:rsidDel="00055E48" w14:paraId="08BCE245" w14:textId="18E575B0" w:rsidTr="000C20BE">
        <w:trPr>
          <w:cantSplit/>
          <w:trHeight w:hRule="exact" w:val="527"/>
          <w:jc w:val="center"/>
          <w:del w:id="2208" w:author="Jillian Carson-Jackson" w:date="2020-12-27T16:41:00Z"/>
        </w:trPr>
        <w:tc>
          <w:tcPr>
            <w:tcW w:w="8755" w:type="dxa"/>
            <w:vAlign w:val="center"/>
          </w:tcPr>
          <w:p w14:paraId="4963DA04" w14:textId="769CB62D" w:rsidR="00CD1A5B" w:rsidRPr="00CD1A5B" w:rsidDel="00055E48" w:rsidRDefault="00CD1A5B" w:rsidP="006039FF">
            <w:pPr>
              <w:pStyle w:val="Tablelevel1bold"/>
              <w:rPr>
                <w:del w:id="2209" w:author="Jillian Carson-Jackson" w:date="2020-12-27T16:41:00Z"/>
                <w:rFonts w:ascii="Calibri" w:hAnsi="Calibri"/>
                <w:sz w:val="22"/>
                <w:szCs w:val="22"/>
              </w:rPr>
            </w:pPr>
            <w:del w:id="2210" w:author="Jillian Carson-Jackson" w:date="2020-12-27T16:41:00Z">
              <w:r w:rsidRPr="00CD1A5B" w:rsidDel="00055E48">
                <w:rPr>
                  <w:rFonts w:ascii="Calibri" w:hAnsi="Calibri"/>
                  <w:sz w:val="22"/>
                  <w:szCs w:val="22"/>
                </w:rPr>
                <w:delText>Communications</w:delText>
              </w:r>
            </w:del>
          </w:p>
        </w:tc>
        <w:tc>
          <w:tcPr>
            <w:tcW w:w="2552" w:type="dxa"/>
            <w:vAlign w:val="center"/>
          </w:tcPr>
          <w:p w14:paraId="16AFB149" w14:textId="7505CC96" w:rsidR="00CD1A5B" w:rsidRPr="00CD1A5B" w:rsidDel="00055E48" w:rsidRDefault="00CD1A5B" w:rsidP="006039FF">
            <w:pPr>
              <w:pStyle w:val="Tablelevel1bold"/>
              <w:rPr>
                <w:del w:id="2211" w:author="Jillian Carson-Jackson" w:date="2020-12-27T16:41:00Z"/>
                <w:rFonts w:ascii="Calibri" w:hAnsi="Calibri"/>
                <w:sz w:val="22"/>
                <w:szCs w:val="22"/>
              </w:rPr>
            </w:pPr>
          </w:p>
        </w:tc>
        <w:tc>
          <w:tcPr>
            <w:tcW w:w="3260" w:type="dxa"/>
            <w:vAlign w:val="center"/>
          </w:tcPr>
          <w:p w14:paraId="6D30EB39" w14:textId="7A869A96" w:rsidR="00CD1A5B" w:rsidRPr="00CD1A5B" w:rsidDel="00055E48" w:rsidRDefault="00CD1A5B" w:rsidP="006039FF">
            <w:pPr>
              <w:pStyle w:val="BodyText"/>
              <w:rPr>
                <w:del w:id="2212" w:author="Jillian Carson-Jackson" w:date="2020-12-27T16:41:00Z"/>
                <w:rFonts w:ascii="Calibri" w:hAnsi="Calibri"/>
                <w:b/>
                <w:szCs w:val="22"/>
              </w:rPr>
            </w:pPr>
          </w:p>
        </w:tc>
      </w:tr>
      <w:tr w:rsidR="00CD1A5B" w:rsidRPr="00CD1A5B" w:rsidDel="00055E48" w14:paraId="54E84E71" w14:textId="43284161" w:rsidTr="000C20BE">
        <w:trPr>
          <w:cantSplit/>
          <w:jc w:val="center"/>
          <w:del w:id="2213" w:author="Jillian Carson-Jackson" w:date="2020-12-27T16:41:00Z"/>
        </w:trPr>
        <w:tc>
          <w:tcPr>
            <w:tcW w:w="8755" w:type="dxa"/>
          </w:tcPr>
          <w:p w14:paraId="51412E95" w14:textId="36BAE352" w:rsidR="00CD1A5B" w:rsidRPr="00CD1A5B" w:rsidDel="00055E48" w:rsidRDefault="00CD1A5B" w:rsidP="006039FF">
            <w:pPr>
              <w:pStyle w:val="Tablelevel1bold"/>
              <w:rPr>
                <w:del w:id="2214" w:author="Jillian Carson-Jackson" w:date="2020-12-27T16:41:00Z"/>
                <w:rFonts w:ascii="Calibri" w:hAnsi="Calibri"/>
                <w:b w:val="0"/>
                <w:sz w:val="22"/>
                <w:szCs w:val="22"/>
              </w:rPr>
            </w:pPr>
            <w:bookmarkStart w:id="2215" w:name="_Toc111617483"/>
            <w:del w:id="2216" w:author="Jillian Carson-Jackson" w:date="2020-12-27T16:41:00Z">
              <w:r w:rsidRPr="00CD1A5B" w:rsidDel="00055E48">
                <w:rPr>
                  <w:rFonts w:ascii="Calibri" w:hAnsi="Calibri"/>
                  <w:b w:val="0"/>
                  <w:sz w:val="22"/>
                  <w:szCs w:val="22"/>
                </w:rPr>
                <w:delText>Demonstrate and explain data collection</w:delText>
              </w:r>
              <w:bookmarkEnd w:id="2215"/>
            </w:del>
          </w:p>
          <w:p w14:paraId="4CA4E8D6" w14:textId="7E084171" w:rsidR="00CD1A5B" w:rsidRPr="00CD1A5B" w:rsidDel="00055E48" w:rsidRDefault="00CD1A5B" w:rsidP="006039FF">
            <w:pPr>
              <w:pStyle w:val="Tablelevel2"/>
              <w:rPr>
                <w:del w:id="2217" w:author="Jillian Carson-Jackson" w:date="2020-12-27T16:41:00Z"/>
                <w:rFonts w:ascii="Calibri" w:hAnsi="Calibri"/>
                <w:sz w:val="22"/>
                <w:szCs w:val="22"/>
              </w:rPr>
            </w:pPr>
            <w:del w:id="2218" w:author="Jillian Carson-Jackson" w:date="2020-12-27T16:41:00Z">
              <w:r w:rsidRPr="00CD1A5B" w:rsidDel="00055E48">
                <w:rPr>
                  <w:rFonts w:ascii="Calibri" w:hAnsi="Calibri"/>
                  <w:sz w:val="22"/>
                  <w:szCs w:val="22"/>
                </w:rPr>
                <w:delText>Formal messages - ship reporting</w:delText>
              </w:r>
            </w:del>
          </w:p>
          <w:p w14:paraId="6D854A5B" w14:textId="705E9D26" w:rsidR="00CD1A5B" w:rsidRPr="00CD1A5B" w:rsidDel="00055E48" w:rsidRDefault="00CD1A5B" w:rsidP="006039FF">
            <w:pPr>
              <w:pStyle w:val="Tablelevel3"/>
              <w:rPr>
                <w:del w:id="2219" w:author="Jillian Carson-Jackson" w:date="2020-12-27T16:41:00Z"/>
                <w:rFonts w:ascii="Calibri" w:hAnsi="Calibri"/>
                <w:sz w:val="22"/>
                <w:szCs w:val="22"/>
              </w:rPr>
            </w:pPr>
            <w:del w:id="2220" w:author="Jillian Carson-Jackson" w:date="2020-12-27T16:41:00Z">
              <w:r w:rsidRPr="00CD1A5B" w:rsidDel="00055E48">
                <w:rPr>
                  <w:rFonts w:ascii="Calibri" w:hAnsi="Calibri"/>
                  <w:sz w:val="22"/>
                  <w:szCs w:val="22"/>
                </w:rPr>
                <w:delText>Ship-ship</w:delText>
              </w:r>
            </w:del>
          </w:p>
          <w:p w14:paraId="2D82857D" w14:textId="6EDAA905" w:rsidR="00CD1A5B" w:rsidRPr="00CD1A5B" w:rsidDel="00055E48" w:rsidRDefault="00CD1A5B" w:rsidP="006039FF">
            <w:pPr>
              <w:pStyle w:val="Tablelevel3"/>
              <w:rPr>
                <w:del w:id="2221" w:author="Jillian Carson-Jackson" w:date="2020-12-27T16:41:00Z"/>
                <w:rFonts w:ascii="Calibri" w:hAnsi="Calibri"/>
                <w:sz w:val="22"/>
                <w:szCs w:val="22"/>
              </w:rPr>
            </w:pPr>
            <w:del w:id="2222" w:author="Jillian Carson-Jackson" w:date="2020-12-27T16:41:00Z">
              <w:r w:rsidRPr="00CD1A5B" w:rsidDel="00055E48">
                <w:rPr>
                  <w:rFonts w:ascii="Calibri" w:hAnsi="Calibri"/>
                  <w:sz w:val="22"/>
                  <w:szCs w:val="22"/>
                </w:rPr>
                <w:delText>Ship-shore</w:delText>
              </w:r>
            </w:del>
          </w:p>
          <w:p w14:paraId="0347CCC7" w14:textId="06AA1D77" w:rsidR="00CD1A5B" w:rsidRPr="00CD1A5B" w:rsidDel="00055E48" w:rsidRDefault="00CD1A5B" w:rsidP="006039FF">
            <w:pPr>
              <w:pStyle w:val="Tablelevel3"/>
              <w:tabs>
                <w:tab w:val="left" w:pos="6863"/>
              </w:tabs>
              <w:rPr>
                <w:del w:id="2223" w:author="Jillian Carson-Jackson" w:date="2020-12-27T16:41:00Z"/>
                <w:rFonts w:ascii="Calibri" w:hAnsi="Calibri"/>
                <w:sz w:val="22"/>
                <w:szCs w:val="22"/>
              </w:rPr>
            </w:pPr>
            <w:del w:id="2224" w:author="Jillian Carson-Jackson" w:date="2020-12-27T16:41:00Z">
              <w:r w:rsidRPr="00CD1A5B" w:rsidDel="00055E48">
                <w:rPr>
                  <w:rFonts w:ascii="Calibri" w:hAnsi="Calibri"/>
                  <w:sz w:val="22"/>
                  <w:szCs w:val="22"/>
                </w:rPr>
                <w:delText>Shore-ship</w:delText>
              </w:r>
            </w:del>
          </w:p>
          <w:p w14:paraId="7487A2E4" w14:textId="765D1C69" w:rsidR="00CD1A5B" w:rsidRPr="00CD1A5B" w:rsidDel="00055E48" w:rsidRDefault="00CD1A5B" w:rsidP="006039FF">
            <w:pPr>
              <w:pStyle w:val="Tablelevel3"/>
              <w:rPr>
                <w:del w:id="2225" w:author="Jillian Carson-Jackson" w:date="2020-12-27T16:41:00Z"/>
                <w:rFonts w:ascii="Calibri" w:hAnsi="Calibri"/>
                <w:sz w:val="22"/>
                <w:szCs w:val="22"/>
              </w:rPr>
            </w:pPr>
            <w:del w:id="2226" w:author="Jillian Carson-Jackson" w:date="2020-12-27T16:41:00Z">
              <w:r w:rsidRPr="00CD1A5B" w:rsidDel="00055E48">
                <w:rPr>
                  <w:rFonts w:ascii="Calibri" w:hAnsi="Calibri"/>
                  <w:sz w:val="22"/>
                  <w:szCs w:val="22"/>
                </w:rPr>
                <w:delText>Shore-shore</w:delText>
              </w:r>
            </w:del>
          </w:p>
          <w:p w14:paraId="1280F24E" w14:textId="47B56176" w:rsidR="00CD1A5B" w:rsidRPr="00CD1A5B" w:rsidDel="00055E48" w:rsidRDefault="00CD1A5B" w:rsidP="006039FF">
            <w:pPr>
              <w:pStyle w:val="Tablelevel2"/>
              <w:rPr>
                <w:del w:id="2227" w:author="Jillian Carson-Jackson" w:date="2020-12-27T16:41:00Z"/>
                <w:rFonts w:ascii="Calibri" w:hAnsi="Calibri"/>
                <w:sz w:val="22"/>
                <w:szCs w:val="22"/>
              </w:rPr>
            </w:pPr>
            <w:del w:id="2228" w:author="Jillian Carson-Jackson" w:date="2020-12-27T16:41:00Z">
              <w:r w:rsidRPr="00CD1A5B" w:rsidDel="00055E48">
                <w:rPr>
                  <w:rFonts w:ascii="Calibri" w:hAnsi="Calibri"/>
                  <w:sz w:val="22"/>
                  <w:szCs w:val="22"/>
                </w:rPr>
                <w:delText>Electronic data exchange</w:delText>
              </w:r>
            </w:del>
          </w:p>
          <w:p w14:paraId="77DC4CE9" w14:textId="1549E1D7" w:rsidR="00CD1A5B" w:rsidRPr="00CD1A5B" w:rsidDel="00055E48" w:rsidRDefault="00CD1A5B" w:rsidP="006039FF">
            <w:pPr>
              <w:pStyle w:val="Tablelevel3"/>
              <w:rPr>
                <w:del w:id="2229" w:author="Jillian Carson-Jackson" w:date="2020-12-27T16:41:00Z"/>
                <w:rFonts w:ascii="Calibri" w:hAnsi="Calibri"/>
                <w:sz w:val="22"/>
                <w:szCs w:val="22"/>
              </w:rPr>
            </w:pPr>
            <w:del w:id="2230" w:author="Jillian Carson-Jackson" w:date="2020-12-27T16:41:00Z">
              <w:r w:rsidRPr="00CD1A5B" w:rsidDel="00055E48">
                <w:rPr>
                  <w:rFonts w:ascii="Calibri" w:hAnsi="Calibri"/>
                  <w:sz w:val="22"/>
                  <w:szCs w:val="22"/>
                </w:rPr>
                <w:delText>Ship-ship</w:delText>
              </w:r>
            </w:del>
          </w:p>
          <w:p w14:paraId="597F77C9" w14:textId="45FC733B" w:rsidR="00CD1A5B" w:rsidRPr="00CD1A5B" w:rsidDel="00055E48" w:rsidRDefault="00CD1A5B" w:rsidP="006039FF">
            <w:pPr>
              <w:pStyle w:val="Tablelevel3"/>
              <w:rPr>
                <w:del w:id="2231" w:author="Jillian Carson-Jackson" w:date="2020-12-27T16:41:00Z"/>
                <w:rFonts w:ascii="Calibri" w:hAnsi="Calibri"/>
                <w:sz w:val="22"/>
                <w:szCs w:val="22"/>
              </w:rPr>
            </w:pPr>
            <w:del w:id="2232" w:author="Jillian Carson-Jackson" w:date="2020-12-27T16:41:00Z">
              <w:r w:rsidRPr="00CD1A5B" w:rsidDel="00055E48">
                <w:rPr>
                  <w:rFonts w:ascii="Calibri" w:hAnsi="Calibri"/>
                  <w:sz w:val="22"/>
                  <w:szCs w:val="22"/>
                </w:rPr>
                <w:delText>Ship-shore</w:delText>
              </w:r>
            </w:del>
          </w:p>
          <w:p w14:paraId="0A233EA7" w14:textId="4E3BC5FE" w:rsidR="00CD1A5B" w:rsidRPr="00CD1A5B" w:rsidDel="00055E48" w:rsidRDefault="00CD1A5B" w:rsidP="006039FF">
            <w:pPr>
              <w:pStyle w:val="Tablelevel3"/>
              <w:rPr>
                <w:del w:id="2233" w:author="Jillian Carson-Jackson" w:date="2020-12-27T16:41:00Z"/>
                <w:rFonts w:ascii="Calibri" w:hAnsi="Calibri"/>
                <w:sz w:val="22"/>
                <w:szCs w:val="22"/>
              </w:rPr>
            </w:pPr>
            <w:del w:id="2234" w:author="Jillian Carson-Jackson" w:date="2020-12-27T16:41:00Z">
              <w:r w:rsidRPr="00CD1A5B" w:rsidDel="00055E48">
                <w:rPr>
                  <w:rFonts w:ascii="Calibri" w:hAnsi="Calibri"/>
                  <w:sz w:val="22"/>
                  <w:szCs w:val="22"/>
                </w:rPr>
                <w:delText>Shore-ship</w:delText>
              </w:r>
            </w:del>
          </w:p>
          <w:p w14:paraId="05273DFA" w14:textId="16798458" w:rsidR="00CD1A5B" w:rsidRPr="00CD1A5B" w:rsidDel="00055E48" w:rsidRDefault="00CD1A5B" w:rsidP="006039FF">
            <w:pPr>
              <w:pStyle w:val="Tablelevel3"/>
              <w:rPr>
                <w:del w:id="2235" w:author="Jillian Carson-Jackson" w:date="2020-12-27T16:41:00Z"/>
                <w:rFonts w:ascii="Calibri" w:hAnsi="Calibri"/>
                <w:sz w:val="22"/>
                <w:szCs w:val="22"/>
              </w:rPr>
            </w:pPr>
            <w:del w:id="2236" w:author="Jillian Carson-Jackson" w:date="2020-12-27T16:41:00Z">
              <w:r w:rsidRPr="00CD1A5B" w:rsidDel="00055E48">
                <w:rPr>
                  <w:rFonts w:ascii="Calibri" w:hAnsi="Calibri"/>
                  <w:sz w:val="22"/>
                  <w:szCs w:val="22"/>
                </w:rPr>
                <w:delText>Shore-shore</w:delText>
              </w:r>
            </w:del>
          </w:p>
        </w:tc>
        <w:tc>
          <w:tcPr>
            <w:tcW w:w="2552" w:type="dxa"/>
          </w:tcPr>
          <w:p w14:paraId="4D8140DD" w14:textId="22A3E722" w:rsidR="00CD1A5B" w:rsidRPr="00CD1A5B" w:rsidDel="00055E48" w:rsidRDefault="00CD1A5B" w:rsidP="006039FF">
            <w:pPr>
              <w:pStyle w:val="Tablelevel1bold"/>
              <w:jc w:val="center"/>
              <w:rPr>
                <w:del w:id="2237" w:author="Jillian Carson-Jackson" w:date="2020-12-27T16:41:00Z"/>
                <w:rFonts w:ascii="Calibri" w:hAnsi="Calibri"/>
                <w:sz w:val="22"/>
                <w:szCs w:val="22"/>
              </w:rPr>
            </w:pPr>
            <w:del w:id="2238" w:author="Jillian Carson-Jackson" w:date="2020-12-27T16:41:00Z">
              <w:r w:rsidRPr="00CD1A5B" w:rsidDel="00055E48">
                <w:rPr>
                  <w:rFonts w:ascii="Calibri" w:hAnsi="Calibri"/>
                  <w:b w:val="0"/>
                  <w:sz w:val="22"/>
                  <w:szCs w:val="22"/>
                </w:rPr>
                <w:delText>R2, R3, R16, R28, R35, R37, R41</w:delText>
              </w:r>
            </w:del>
          </w:p>
        </w:tc>
        <w:tc>
          <w:tcPr>
            <w:tcW w:w="3260" w:type="dxa"/>
          </w:tcPr>
          <w:p w14:paraId="72A23C18" w14:textId="230648EC" w:rsidR="00CD1A5B" w:rsidRPr="00CD1A5B" w:rsidDel="00055E48" w:rsidRDefault="00CD1A5B" w:rsidP="006039FF">
            <w:pPr>
              <w:pStyle w:val="BodyText"/>
              <w:rPr>
                <w:del w:id="2239" w:author="Jillian Carson-Jackson" w:date="2020-12-27T16:41:00Z"/>
                <w:rFonts w:ascii="Calibri" w:hAnsi="Calibri"/>
                <w:szCs w:val="22"/>
              </w:rPr>
            </w:pPr>
            <w:del w:id="2240" w:author="Jillian Carson-Jackson" w:date="2020-12-27T16:41:00Z">
              <w:r w:rsidRPr="00CD1A5B" w:rsidDel="00055E48">
                <w:rPr>
                  <w:rFonts w:ascii="Calibri" w:hAnsi="Calibri"/>
                  <w:szCs w:val="22"/>
                </w:rPr>
                <w:delText>A6 and A7 for documented case studies.</w:delText>
              </w:r>
            </w:del>
          </w:p>
        </w:tc>
      </w:tr>
      <w:tr w:rsidR="00CD1A5B" w:rsidRPr="00CD1A5B" w:rsidDel="00055E48" w14:paraId="2C72592F" w14:textId="78C1F6FE" w:rsidTr="000C20BE">
        <w:trPr>
          <w:cantSplit/>
          <w:trHeight w:val="1880"/>
          <w:jc w:val="center"/>
          <w:del w:id="2241" w:author="Jillian Carson-Jackson" w:date="2020-12-27T16:41:00Z"/>
        </w:trPr>
        <w:tc>
          <w:tcPr>
            <w:tcW w:w="8755" w:type="dxa"/>
          </w:tcPr>
          <w:p w14:paraId="6F162A47" w14:textId="29A8AFE8" w:rsidR="00CD1A5B" w:rsidRPr="00CD1A5B" w:rsidDel="00055E48" w:rsidRDefault="00CD1A5B" w:rsidP="006039FF">
            <w:pPr>
              <w:pStyle w:val="Tablelevel1bold"/>
              <w:rPr>
                <w:del w:id="2242" w:author="Jillian Carson-Jackson" w:date="2020-12-27T16:41:00Z"/>
                <w:rFonts w:ascii="Calibri" w:hAnsi="Calibri"/>
                <w:b w:val="0"/>
                <w:sz w:val="22"/>
                <w:szCs w:val="22"/>
              </w:rPr>
            </w:pPr>
            <w:del w:id="2243" w:author="Jillian Carson-Jackson" w:date="2020-12-27T16:41:00Z">
              <w:r w:rsidRPr="00CD1A5B" w:rsidDel="00055E48">
                <w:rPr>
                  <w:rFonts w:ascii="Calibri" w:hAnsi="Calibri"/>
                  <w:b w:val="0"/>
                  <w:sz w:val="22"/>
                  <w:szCs w:val="22"/>
                </w:rPr>
                <w:delText>Explain the use of a communications plan of action</w:delText>
              </w:r>
            </w:del>
          </w:p>
          <w:p w14:paraId="4060CED8" w14:textId="5C6AC473" w:rsidR="00CD1A5B" w:rsidRPr="00CD1A5B" w:rsidDel="00055E48" w:rsidRDefault="00CD1A5B" w:rsidP="006039FF">
            <w:pPr>
              <w:pStyle w:val="Tablelevel2"/>
              <w:rPr>
                <w:del w:id="2244" w:author="Jillian Carson-Jackson" w:date="2020-12-27T16:41:00Z"/>
                <w:rFonts w:ascii="Calibri" w:hAnsi="Calibri"/>
                <w:sz w:val="22"/>
                <w:szCs w:val="22"/>
              </w:rPr>
            </w:pPr>
            <w:del w:id="2245" w:author="Jillian Carson-Jackson" w:date="2020-12-27T16:41:00Z">
              <w:r w:rsidRPr="00CD1A5B" w:rsidDel="00055E48">
                <w:rPr>
                  <w:rFonts w:ascii="Calibri" w:hAnsi="Calibri"/>
                  <w:sz w:val="22"/>
                  <w:szCs w:val="22"/>
                </w:rPr>
                <w:delText>Define as routine / non-routine</w:delText>
              </w:r>
            </w:del>
          </w:p>
          <w:p w14:paraId="5CEC016B" w14:textId="0D1F2866" w:rsidR="00CD1A5B" w:rsidRPr="00CD1A5B" w:rsidDel="00055E48" w:rsidRDefault="00CD1A5B" w:rsidP="006039FF">
            <w:pPr>
              <w:pStyle w:val="Tablelevel2"/>
              <w:rPr>
                <w:del w:id="2246" w:author="Jillian Carson-Jackson" w:date="2020-12-27T16:41:00Z"/>
                <w:rFonts w:ascii="Calibri" w:hAnsi="Calibri"/>
                <w:sz w:val="22"/>
                <w:szCs w:val="22"/>
              </w:rPr>
            </w:pPr>
            <w:del w:id="2247" w:author="Jillian Carson-Jackson" w:date="2020-12-27T16:41:00Z">
              <w:r w:rsidRPr="00CD1A5B" w:rsidDel="00055E48">
                <w:rPr>
                  <w:rFonts w:ascii="Calibri" w:hAnsi="Calibri"/>
                  <w:sz w:val="22"/>
                  <w:szCs w:val="22"/>
                </w:rPr>
                <w:delText>Define emergencies – incidents / accidents</w:delText>
              </w:r>
            </w:del>
          </w:p>
          <w:p w14:paraId="64FF549D" w14:textId="41B22714" w:rsidR="00CD1A5B" w:rsidRPr="00CD1A5B" w:rsidDel="00055E48" w:rsidRDefault="00CD1A5B" w:rsidP="006039FF">
            <w:pPr>
              <w:pStyle w:val="Tablelevel2"/>
              <w:rPr>
                <w:del w:id="2248" w:author="Jillian Carson-Jackson" w:date="2020-12-27T16:41:00Z"/>
                <w:rFonts w:ascii="Calibri" w:hAnsi="Calibri"/>
                <w:sz w:val="22"/>
                <w:szCs w:val="22"/>
              </w:rPr>
            </w:pPr>
            <w:del w:id="2249" w:author="Jillian Carson-Jackson" w:date="2020-12-27T16:41:00Z">
              <w:r w:rsidRPr="00CD1A5B" w:rsidDel="00055E48">
                <w:rPr>
                  <w:rFonts w:ascii="Calibri" w:hAnsi="Calibri"/>
                  <w:sz w:val="22"/>
                  <w:szCs w:val="22"/>
                </w:rPr>
                <w:delText>Identify objectives</w:delText>
              </w:r>
            </w:del>
          </w:p>
          <w:p w14:paraId="325DF6B5" w14:textId="7EA8D1FF" w:rsidR="00CD1A5B" w:rsidRPr="00CD1A5B" w:rsidDel="00055E48" w:rsidRDefault="00CD1A5B" w:rsidP="006039FF">
            <w:pPr>
              <w:pStyle w:val="Tablelevel2"/>
              <w:rPr>
                <w:del w:id="2250" w:author="Jillian Carson-Jackson" w:date="2020-12-27T16:41:00Z"/>
                <w:rFonts w:ascii="Calibri" w:hAnsi="Calibri"/>
                <w:sz w:val="22"/>
                <w:szCs w:val="22"/>
              </w:rPr>
            </w:pPr>
            <w:del w:id="2251" w:author="Jillian Carson-Jackson" w:date="2020-12-27T16:41:00Z">
              <w:r w:rsidRPr="00CD1A5B" w:rsidDel="00055E48">
                <w:rPr>
                  <w:rFonts w:ascii="Calibri" w:hAnsi="Calibri"/>
                  <w:sz w:val="22"/>
                  <w:szCs w:val="22"/>
                </w:rPr>
                <w:delText>Define resources</w:delText>
              </w:r>
            </w:del>
          </w:p>
          <w:p w14:paraId="59CE5844" w14:textId="174C2765" w:rsidR="00CD1A5B" w:rsidRPr="00CD1A5B" w:rsidDel="00055E48" w:rsidRDefault="00CD1A5B" w:rsidP="006039FF">
            <w:pPr>
              <w:pStyle w:val="Tablelevel2"/>
              <w:rPr>
                <w:del w:id="2252" w:author="Jillian Carson-Jackson" w:date="2020-12-27T16:41:00Z"/>
                <w:rFonts w:ascii="Calibri" w:hAnsi="Calibri"/>
                <w:sz w:val="22"/>
                <w:szCs w:val="22"/>
              </w:rPr>
            </w:pPr>
            <w:del w:id="2253" w:author="Jillian Carson-Jackson" w:date="2020-12-27T16:41:00Z">
              <w:r w:rsidRPr="00CD1A5B" w:rsidDel="00055E48">
                <w:rPr>
                  <w:rFonts w:ascii="Calibri" w:hAnsi="Calibri"/>
                  <w:sz w:val="22"/>
                  <w:szCs w:val="22"/>
                </w:rPr>
                <w:delText>Formulate plan in accordance with contingency plan</w:delText>
              </w:r>
            </w:del>
          </w:p>
          <w:p w14:paraId="5C1D12BA" w14:textId="3394F444" w:rsidR="00CD1A5B" w:rsidRPr="00CD1A5B" w:rsidDel="00055E48" w:rsidRDefault="00CD1A5B" w:rsidP="006039FF">
            <w:pPr>
              <w:pStyle w:val="Tablelevel2"/>
              <w:rPr>
                <w:del w:id="2254" w:author="Jillian Carson-Jackson" w:date="2020-12-27T16:41:00Z"/>
                <w:rFonts w:ascii="Calibri" w:hAnsi="Calibri"/>
                <w:sz w:val="22"/>
                <w:szCs w:val="22"/>
              </w:rPr>
            </w:pPr>
            <w:del w:id="2255" w:author="Jillian Carson-Jackson" w:date="2020-12-27T16:41:00Z">
              <w:r w:rsidRPr="00CD1A5B" w:rsidDel="00055E48">
                <w:rPr>
                  <w:rFonts w:ascii="Calibri" w:hAnsi="Calibri"/>
                  <w:sz w:val="22"/>
                  <w:szCs w:val="22"/>
                </w:rPr>
                <w:delText>Consider “worst case” / “what if” scenario</w:delText>
              </w:r>
            </w:del>
          </w:p>
          <w:p w14:paraId="6264443B" w14:textId="6210FC4C" w:rsidR="00CD1A5B" w:rsidRPr="00CD1A5B" w:rsidDel="00055E48" w:rsidRDefault="00CD1A5B" w:rsidP="006039FF">
            <w:pPr>
              <w:pStyle w:val="Tablelevel2"/>
              <w:rPr>
                <w:del w:id="2256" w:author="Jillian Carson-Jackson" w:date="2020-12-27T16:41:00Z"/>
                <w:rFonts w:ascii="Calibri" w:hAnsi="Calibri"/>
                <w:sz w:val="22"/>
                <w:szCs w:val="22"/>
              </w:rPr>
            </w:pPr>
            <w:del w:id="2257" w:author="Jillian Carson-Jackson" w:date="2020-12-27T16:41:00Z">
              <w:r w:rsidRPr="00CD1A5B" w:rsidDel="00055E48">
                <w:rPr>
                  <w:rFonts w:ascii="Calibri" w:hAnsi="Calibri"/>
                  <w:sz w:val="22"/>
                  <w:szCs w:val="22"/>
                </w:rPr>
                <w:delText>Modify plan or objectives as necessary</w:delText>
              </w:r>
            </w:del>
          </w:p>
        </w:tc>
        <w:tc>
          <w:tcPr>
            <w:tcW w:w="2552" w:type="dxa"/>
          </w:tcPr>
          <w:p w14:paraId="3B9A8365" w14:textId="19EBCBFC" w:rsidR="00CD1A5B" w:rsidRPr="00CD1A5B" w:rsidDel="00055E48" w:rsidRDefault="00CD1A5B" w:rsidP="006039FF">
            <w:pPr>
              <w:pStyle w:val="Tablelevel1bold"/>
              <w:jc w:val="center"/>
              <w:rPr>
                <w:del w:id="2258" w:author="Jillian Carson-Jackson" w:date="2020-12-27T16:41:00Z"/>
                <w:rFonts w:ascii="Calibri" w:hAnsi="Calibri"/>
                <w:b w:val="0"/>
                <w:sz w:val="22"/>
                <w:szCs w:val="22"/>
              </w:rPr>
            </w:pPr>
            <w:del w:id="2259" w:author="Jillian Carson-Jackson" w:date="2020-12-27T16:41:00Z">
              <w:r w:rsidRPr="00CD1A5B" w:rsidDel="00055E48">
                <w:rPr>
                  <w:rFonts w:ascii="Calibri" w:hAnsi="Calibri"/>
                  <w:b w:val="0"/>
                  <w:sz w:val="22"/>
                  <w:szCs w:val="22"/>
                </w:rPr>
                <w:delText>R19, R28, R37, R41</w:delText>
              </w:r>
            </w:del>
          </w:p>
        </w:tc>
        <w:tc>
          <w:tcPr>
            <w:tcW w:w="3260" w:type="dxa"/>
          </w:tcPr>
          <w:p w14:paraId="31AF8C1D" w14:textId="619AACFC" w:rsidR="00CD1A5B" w:rsidRPr="00CD1A5B" w:rsidDel="00055E48" w:rsidRDefault="00CD1A5B" w:rsidP="006039FF">
            <w:pPr>
              <w:rPr>
                <w:del w:id="2260" w:author="Jillian Carson-Jackson" w:date="2020-12-27T16:41:00Z"/>
                <w:rFonts w:ascii="Calibri" w:hAnsi="Calibri"/>
                <w:sz w:val="22"/>
                <w:szCs w:val="22"/>
              </w:rPr>
            </w:pPr>
            <w:del w:id="2261" w:author="Jillian Carson-Jackson" w:date="2020-12-27T16:41:00Z">
              <w:r w:rsidRPr="00CD1A5B" w:rsidDel="00055E48">
                <w:rPr>
                  <w:rFonts w:ascii="Calibri" w:hAnsi="Calibri"/>
                  <w:sz w:val="22"/>
                  <w:szCs w:val="22"/>
                </w:rPr>
                <w:delText>A6 and A7 for documented case studies and scenarios of maritime disasters</w:delText>
              </w:r>
            </w:del>
          </w:p>
          <w:p w14:paraId="369F06E2" w14:textId="05EB1B0A" w:rsidR="00CD1A5B" w:rsidRPr="00CD1A5B" w:rsidDel="00055E48" w:rsidRDefault="00CD1A5B" w:rsidP="006039FF">
            <w:pPr>
              <w:pStyle w:val="BodyText"/>
              <w:rPr>
                <w:del w:id="2262" w:author="Jillian Carson-Jackson" w:date="2020-12-27T16:41:00Z"/>
                <w:rFonts w:ascii="Calibri" w:hAnsi="Calibri"/>
                <w:szCs w:val="22"/>
              </w:rPr>
            </w:pPr>
          </w:p>
          <w:p w14:paraId="0DD7D77C" w14:textId="6713AC32" w:rsidR="00CD1A5B" w:rsidRPr="00CD1A5B" w:rsidDel="00055E48" w:rsidRDefault="00CD1A5B" w:rsidP="006039FF">
            <w:pPr>
              <w:pStyle w:val="BodyText"/>
              <w:rPr>
                <w:del w:id="2263" w:author="Jillian Carson-Jackson" w:date="2020-12-27T16:41:00Z"/>
                <w:rFonts w:ascii="Calibri" w:hAnsi="Calibri"/>
                <w:szCs w:val="22"/>
              </w:rPr>
            </w:pPr>
            <w:del w:id="2264" w:author="Jillian Carson-Jackson" w:date="2020-12-27T16:41:00Z">
              <w:r w:rsidRPr="00CD1A5B" w:rsidDel="00055E48">
                <w:rPr>
                  <w:rFonts w:ascii="Calibri" w:hAnsi="Calibri"/>
                  <w:szCs w:val="22"/>
                </w:rPr>
                <w:delText>Exercises</w:delText>
              </w:r>
            </w:del>
          </w:p>
        </w:tc>
      </w:tr>
      <w:tr w:rsidR="00CD1A5B" w:rsidRPr="00CD1A5B" w:rsidDel="00055E48" w14:paraId="34AA72C9" w14:textId="16AB17BF" w:rsidTr="000C20BE">
        <w:trPr>
          <w:cantSplit/>
          <w:trHeight w:val="3279"/>
          <w:jc w:val="center"/>
          <w:del w:id="2265" w:author="Jillian Carson-Jackson" w:date="2020-12-27T16:41:00Z"/>
        </w:trPr>
        <w:tc>
          <w:tcPr>
            <w:tcW w:w="8755" w:type="dxa"/>
          </w:tcPr>
          <w:p w14:paraId="39D42F33" w14:textId="7104CBB6" w:rsidR="00CD1A5B" w:rsidRPr="00CD1A5B" w:rsidDel="00055E48" w:rsidRDefault="00CD1A5B" w:rsidP="006039FF">
            <w:pPr>
              <w:pStyle w:val="Tablelevel1bold"/>
              <w:rPr>
                <w:del w:id="2266" w:author="Jillian Carson-Jackson" w:date="2020-12-27T16:41:00Z"/>
                <w:rFonts w:ascii="Calibri" w:hAnsi="Calibri"/>
                <w:b w:val="0"/>
                <w:sz w:val="22"/>
                <w:szCs w:val="22"/>
              </w:rPr>
            </w:pPr>
            <w:bookmarkStart w:id="2267" w:name="_Toc446917525"/>
            <w:bookmarkStart w:id="2268" w:name="_Toc111617485"/>
            <w:del w:id="2269" w:author="Jillian Carson-Jackson" w:date="2020-12-27T16:41:00Z">
              <w:r w:rsidRPr="00CD1A5B" w:rsidDel="00055E48">
                <w:rPr>
                  <w:rFonts w:ascii="Calibri" w:hAnsi="Calibri"/>
                  <w:b w:val="0"/>
                  <w:sz w:val="22"/>
                  <w:szCs w:val="22"/>
                </w:rPr>
                <w:delText xml:space="preserve">Demonstrate </w:delText>
              </w:r>
              <w:bookmarkEnd w:id="2267"/>
              <w:bookmarkEnd w:id="2268"/>
              <w:r w:rsidRPr="00CD1A5B" w:rsidDel="00055E48">
                <w:rPr>
                  <w:rFonts w:ascii="Calibri" w:hAnsi="Calibri"/>
                  <w:b w:val="0"/>
                  <w:sz w:val="22"/>
                  <w:szCs w:val="22"/>
                </w:rPr>
                <w:delText>the use of messages and reports</w:delText>
              </w:r>
            </w:del>
          </w:p>
          <w:p w14:paraId="1C238A2D" w14:textId="2E08F4D0" w:rsidR="00CD1A5B" w:rsidRPr="00CD1A5B" w:rsidDel="00055E48" w:rsidRDefault="00CD1A5B" w:rsidP="006039FF">
            <w:pPr>
              <w:pStyle w:val="Tablelevel2"/>
              <w:rPr>
                <w:del w:id="2270" w:author="Jillian Carson-Jackson" w:date="2020-12-27T16:41:00Z"/>
                <w:rFonts w:ascii="Calibri" w:hAnsi="Calibri"/>
                <w:sz w:val="22"/>
                <w:szCs w:val="22"/>
              </w:rPr>
            </w:pPr>
            <w:del w:id="2271" w:author="Jillian Carson-Jackson" w:date="2020-12-27T16:41:00Z">
              <w:r w:rsidRPr="00CD1A5B" w:rsidDel="00055E48">
                <w:rPr>
                  <w:rFonts w:ascii="Calibri" w:hAnsi="Calibri"/>
                  <w:sz w:val="22"/>
                  <w:szCs w:val="22"/>
                </w:rPr>
                <w:delText>Formal messages to vessels: information/warning/advice/instruction</w:delText>
              </w:r>
            </w:del>
          </w:p>
          <w:p w14:paraId="1A78A13D" w14:textId="5045C31D" w:rsidR="00CD1A5B" w:rsidRPr="00CD1A5B" w:rsidDel="00055E48" w:rsidRDefault="00CD1A5B" w:rsidP="006039FF">
            <w:pPr>
              <w:pStyle w:val="Tablelevel3"/>
              <w:rPr>
                <w:del w:id="2272" w:author="Jillian Carson-Jackson" w:date="2020-12-27T16:41:00Z"/>
                <w:rFonts w:ascii="Calibri" w:hAnsi="Calibri"/>
                <w:sz w:val="22"/>
                <w:szCs w:val="22"/>
              </w:rPr>
            </w:pPr>
            <w:del w:id="2273" w:author="Jillian Carson-Jackson" w:date="2020-12-27T16:41:00Z">
              <w:r w:rsidRPr="00CD1A5B" w:rsidDel="00055E48">
                <w:rPr>
                  <w:rFonts w:ascii="Calibri" w:hAnsi="Calibri"/>
                  <w:sz w:val="22"/>
                  <w:szCs w:val="22"/>
                </w:rPr>
                <w:delText>Phrasing</w:delText>
              </w:r>
            </w:del>
          </w:p>
          <w:p w14:paraId="20CE602D" w14:textId="057D3748" w:rsidR="00CD1A5B" w:rsidRPr="00CD1A5B" w:rsidDel="00055E48" w:rsidRDefault="00CD1A5B" w:rsidP="006039FF">
            <w:pPr>
              <w:pStyle w:val="Tablelevel3"/>
              <w:rPr>
                <w:del w:id="2274" w:author="Jillian Carson-Jackson" w:date="2020-12-27T16:41:00Z"/>
                <w:rFonts w:ascii="Calibri" w:hAnsi="Calibri"/>
                <w:sz w:val="22"/>
                <w:szCs w:val="22"/>
              </w:rPr>
            </w:pPr>
            <w:del w:id="2275" w:author="Jillian Carson-Jackson" w:date="2020-12-27T16:41:00Z">
              <w:r w:rsidRPr="00CD1A5B" w:rsidDel="00055E48">
                <w:rPr>
                  <w:rFonts w:ascii="Calibri" w:hAnsi="Calibri"/>
                  <w:sz w:val="22"/>
                  <w:szCs w:val="22"/>
                </w:rPr>
                <w:delText>Timing</w:delText>
              </w:r>
            </w:del>
          </w:p>
          <w:p w14:paraId="284C6EF9" w14:textId="36667036" w:rsidR="00CD1A5B" w:rsidRPr="00CD1A5B" w:rsidDel="00055E48" w:rsidRDefault="00CD1A5B" w:rsidP="006039FF">
            <w:pPr>
              <w:pStyle w:val="Tablelevel3"/>
              <w:rPr>
                <w:del w:id="2276" w:author="Jillian Carson-Jackson" w:date="2020-12-27T16:41:00Z"/>
                <w:rFonts w:ascii="Calibri" w:hAnsi="Calibri"/>
                <w:sz w:val="22"/>
                <w:szCs w:val="22"/>
              </w:rPr>
            </w:pPr>
            <w:del w:id="2277" w:author="Jillian Carson-Jackson" w:date="2020-12-27T16:41:00Z">
              <w:r w:rsidRPr="00CD1A5B" w:rsidDel="00055E48">
                <w:rPr>
                  <w:rFonts w:ascii="Calibri" w:hAnsi="Calibri"/>
                  <w:sz w:val="22"/>
                  <w:szCs w:val="22"/>
                </w:rPr>
                <w:delText>Content</w:delText>
              </w:r>
            </w:del>
          </w:p>
          <w:p w14:paraId="174A0B05" w14:textId="70A16515" w:rsidR="00CD1A5B" w:rsidRPr="00CD1A5B" w:rsidDel="00055E48" w:rsidRDefault="00CD1A5B" w:rsidP="006039FF">
            <w:pPr>
              <w:pStyle w:val="Tablelevel2"/>
              <w:rPr>
                <w:del w:id="2278" w:author="Jillian Carson-Jackson" w:date="2020-12-27T16:41:00Z"/>
                <w:rFonts w:ascii="Calibri" w:hAnsi="Calibri"/>
                <w:sz w:val="22"/>
                <w:szCs w:val="22"/>
              </w:rPr>
            </w:pPr>
            <w:del w:id="2279" w:author="Jillian Carson-Jackson" w:date="2020-12-27T16:41:00Z">
              <w:r w:rsidRPr="00CD1A5B" w:rsidDel="00055E48">
                <w:rPr>
                  <w:rFonts w:ascii="Calibri" w:hAnsi="Calibri"/>
                  <w:sz w:val="22"/>
                  <w:szCs w:val="22"/>
                </w:rPr>
                <w:delText>Formal messages - waterway information: information/warning/advice/instruction</w:delText>
              </w:r>
            </w:del>
          </w:p>
          <w:p w14:paraId="0E957A03" w14:textId="4786930E" w:rsidR="00CD1A5B" w:rsidRPr="00CD1A5B" w:rsidDel="00055E48" w:rsidRDefault="00CD1A5B" w:rsidP="006039FF">
            <w:pPr>
              <w:pStyle w:val="Tablelevel3"/>
              <w:rPr>
                <w:del w:id="2280" w:author="Jillian Carson-Jackson" w:date="2020-12-27T16:41:00Z"/>
                <w:rFonts w:ascii="Calibri" w:hAnsi="Calibri"/>
                <w:sz w:val="22"/>
                <w:szCs w:val="22"/>
              </w:rPr>
            </w:pPr>
            <w:del w:id="2281" w:author="Jillian Carson-Jackson" w:date="2020-12-27T16:41:00Z">
              <w:r w:rsidRPr="00CD1A5B" w:rsidDel="00055E48">
                <w:rPr>
                  <w:rFonts w:ascii="Calibri" w:hAnsi="Calibri"/>
                  <w:sz w:val="22"/>
                  <w:szCs w:val="22"/>
                </w:rPr>
                <w:delText xml:space="preserve">Phrasing </w:delText>
              </w:r>
            </w:del>
          </w:p>
          <w:p w14:paraId="17768B9A" w14:textId="55594630" w:rsidR="00CD1A5B" w:rsidRPr="00CD1A5B" w:rsidDel="00055E48" w:rsidRDefault="00CD1A5B" w:rsidP="006039FF">
            <w:pPr>
              <w:pStyle w:val="Tablelevel3"/>
              <w:rPr>
                <w:del w:id="2282" w:author="Jillian Carson-Jackson" w:date="2020-12-27T16:41:00Z"/>
                <w:rFonts w:ascii="Calibri" w:hAnsi="Calibri"/>
                <w:sz w:val="22"/>
                <w:szCs w:val="22"/>
              </w:rPr>
            </w:pPr>
            <w:del w:id="2283" w:author="Jillian Carson-Jackson" w:date="2020-12-27T16:41:00Z">
              <w:r w:rsidRPr="00CD1A5B" w:rsidDel="00055E48">
                <w:rPr>
                  <w:rFonts w:ascii="Calibri" w:hAnsi="Calibri"/>
                  <w:sz w:val="22"/>
                  <w:szCs w:val="22"/>
                </w:rPr>
                <w:delText>Timing</w:delText>
              </w:r>
            </w:del>
          </w:p>
          <w:p w14:paraId="39D64380" w14:textId="0F68BA3F" w:rsidR="00CD1A5B" w:rsidRPr="00CD1A5B" w:rsidDel="00055E48" w:rsidRDefault="00CD1A5B" w:rsidP="006039FF">
            <w:pPr>
              <w:pStyle w:val="Tablelevel3"/>
              <w:rPr>
                <w:del w:id="2284" w:author="Jillian Carson-Jackson" w:date="2020-12-27T16:41:00Z"/>
                <w:rFonts w:ascii="Calibri" w:hAnsi="Calibri"/>
                <w:sz w:val="22"/>
                <w:szCs w:val="22"/>
              </w:rPr>
            </w:pPr>
            <w:del w:id="2285" w:author="Jillian Carson-Jackson" w:date="2020-12-27T16:41:00Z">
              <w:r w:rsidRPr="00CD1A5B" w:rsidDel="00055E48">
                <w:rPr>
                  <w:rFonts w:ascii="Calibri" w:hAnsi="Calibri"/>
                  <w:sz w:val="22"/>
                  <w:szCs w:val="22"/>
                </w:rPr>
                <w:delText>Content</w:delText>
              </w:r>
            </w:del>
          </w:p>
          <w:p w14:paraId="6BE853F3" w14:textId="6C93D93F" w:rsidR="00CD1A5B" w:rsidRPr="00CD1A5B" w:rsidDel="00055E48" w:rsidRDefault="00CD1A5B" w:rsidP="006039FF">
            <w:pPr>
              <w:pStyle w:val="Tablelevel2"/>
              <w:rPr>
                <w:del w:id="2286" w:author="Jillian Carson-Jackson" w:date="2020-12-27T16:41:00Z"/>
                <w:rFonts w:ascii="Calibri" w:hAnsi="Calibri"/>
                <w:sz w:val="22"/>
                <w:szCs w:val="22"/>
              </w:rPr>
            </w:pPr>
            <w:del w:id="2287" w:author="Jillian Carson-Jackson" w:date="2020-12-27T16:41:00Z">
              <w:r w:rsidRPr="00CD1A5B" w:rsidDel="00055E48">
                <w:rPr>
                  <w:rFonts w:ascii="Calibri" w:hAnsi="Calibri"/>
                  <w:sz w:val="22"/>
                  <w:szCs w:val="22"/>
                </w:rPr>
                <w:delText>Formal messages - allied services: information/warning/advice/instruction</w:delText>
              </w:r>
            </w:del>
          </w:p>
          <w:p w14:paraId="4AE971EF" w14:textId="14507D3A" w:rsidR="00CD1A5B" w:rsidRPr="00CD1A5B" w:rsidDel="00055E48" w:rsidRDefault="00CD1A5B" w:rsidP="006039FF">
            <w:pPr>
              <w:pStyle w:val="Tablelevel3"/>
              <w:rPr>
                <w:del w:id="2288" w:author="Jillian Carson-Jackson" w:date="2020-12-27T16:41:00Z"/>
                <w:rFonts w:ascii="Calibri" w:hAnsi="Calibri"/>
                <w:sz w:val="22"/>
                <w:szCs w:val="22"/>
              </w:rPr>
            </w:pPr>
            <w:del w:id="2289" w:author="Jillian Carson-Jackson" w:date="2020-12-27T16:41:00Z">
              <w:r w:rsidRPr="00CD1A5B" w:rsidDel="00055E48">
                <w:rPr>
                  <w:rFonts w:ascii="Calibri" w:hAnsi="Calibri"/>
                  <w:sz w:val="22"/>
                  <w:szCs w:val="22"/>
                </w:rPr>
                <w:delText>Phrasing</w:delText>
              </w:r>
            </w:del>
          </w:p>
          <w:p w14:paraId="78C4C3F3" w14:textId="4395EA5F" w:rsidR="00CD1A5B" w:rsidRPr="00CD1A5B" w:rsidDel="00055E48" w:rsidRDefault="00CD1A5B" w:rsidP="006039FF">
            <w:pPr>
              <w:pStyle w:val="Tablelevel3"/>
              <w:rPr>
                <w:del w:id="2290" w:author="Jillian Carson-Jackson" w:date="2020-12-27T16:41:00Z"/>
                <w:rFonts w:ascii="Calibri" w:hAnsi="Calibri"/>
                <w:sz w:val="22"/>
                <w:szCs w:val="22"/>
              </w:rPr>
            </w:pPr>
            <w:del w:id="2291" w:author="Jillian Carson-Jackson" w:date="2020-12-27T16:41:00Z">
              <w:r w:rsidRPr="00CD1A5B" w:rsidDel="00055E48">
                <w:rPr>
                  <w:rFonts w:ascii="Calibri" w:hAnsi="Calibri"/>
                  <w:sz w:val="22"/>
                  <w:szCs w:val="22"/>
                </w:rPr>
                <w:delText>Timing</w:delText>
              </w:r>
            </w:del>
          </w:p>
          <w:p w14:paraId="2F9E3139" w14:textId="502469EA" w:rsidR="00CD1A5B" w:rsidRPr="00CD1A5B" w:rsidDel="00055E48" w:rsidRDefault="00CD1A5B" w:rsidP="006039FF">
            <w:pPr>
              <w:pStyle w:val="Tablelevel3"/>
              <w:rPr>
                <w:del w:id="2292" w:author="Jillian Carson-Jackson" w:date="2020-12-27T16:41:00Z"/>
                <w:rFonts w:ascii="Calibri" w:hAnsi="Calibri"/>
                <w:sz w:val="22"/>
                <w:szCs w:val="22"/>
              </w:rPr>
            </w:pPr>
            <w:del w:id="2293" w:author="Jillian Carson-Jackson" w:date="2020-12-27T16:41:00Z">
              <w:r w:rsidRPr="00CD1A5B" w:rsidDel="00055E48">
                <w:rPr>
                  <w:rFonts w:ascii="Calibri" w:hAnsi="Calibri"/>
                  <w:sz w:val="22"/>
                  <w:szCs w:val="22"/>
                </w:rPr>
                <w:delText>Content</w:delText>
              </w:r>
            </w:del>
          </w:p>
        </w:tc>
        <w:tc>
          <w:tcPr>
            <w:tcW w:w="2552" w:type="dxa"/>
          </w:tcPr>
          <w:p w14:paraId="62D31991" w14:textId="3F77F1F8" w:rsidR="00CD1A5B" w:rsidRPr="00CD1A5B" w:rsidDel="00055E48" w:rsidRDefault="00CD1A5B" w:rsidP="006039FF">
            <w:pPr>
              <w:pStyle w:val="Tablelevel1bold"/>
              <w:jc w:val="center"/>
              <w:rPr>
                <w:del w:id="2294" w:author="Jillian Carson-Jackson" w:date="2020-12-27T16:41:00Z"/>
                <w:rFonts w:ascii="Calibri" w:hAnsi="Calibri"/>
                <w:b w:val="0"/>
                <w:sz w:val="22"/>
                <w:szCs w:val="22"/>
              </w:rPr>
            </w:pPr>
            <w:del w:id="2295" w:author="Jillian Carson-Jackson" w:date="2020-12-27T16:41:00Z">
              <w:r w:rsidRPr="00CD1A5B" w:rsidDel="00055E48">
                <w:rPr>
                  <w:rFonts w:ascii="Calibri" w:hAnsi="Calibri"/>
                  <w:b w:val="0"/>
                  <w:sz w:val="22"/>
                  <w:szCs w:val="22"/>
                </w:rPr>
                <w:delText>R19, R58</w:delText>
              </w:r>
            </w:del>
          </w:p>
        </w:tc>
        <w:tc>
          <w:tcPr>
            <w:tcW w:w="3260" w:type="dxa"/>
          </w:tcPr>
          <w:p w14:paraId="5788C2EA" w14:textId="778A7B5A" w:rsidR="00CD1A5B" w:rsidRPr="00CD1A5B" w:rsidDel="00055E48" w:rsidRDefault="00CD1A5B" w:rsidP="006039FF">
            <w:pPr>
              <w:pStyle w:val="BodyText"/>
              <w:rPr>
                <w:del w:id="2296" w:author="Jillian Carson-Jackson" w:date="2020-12-27T16:41:00Z"/>
                <w:rFonts w:ascii="Calibri" w:hAnsi="Calibri"/>
                <w:szCs w:val="22"/>
              </w:rPr>
            </w:pPr>
          </w:p>
        </w:tc>
      </w:tr>
      <w:tr w:rsidR="00CD1A5B" w:rsidRPr="00CD1A5B" w:rsidDel="00055E48" w14:paraId="6497C91A" w14:textId="0ED7A3D6"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2297" w:author="Jillian Carson-Jackson" w:date="2020-12-27T16:41:00Z"/>
        </w:trPr>
        <w:tc>
          <w:tcPr>
            <w:tcW w:w="8755" w:type="dxa"/>
            <w:tcBorders>
              <w:top w:val="single" w:sz="6" w:space="0" w:color="auto"/>
              <w:left w:val="single" w:sz="6" w:space="0" w:color="auto"/>
              <w:bottom w:val="single" w:sz="4" w:space="0" w:color="auto"/>
              <w:right w:val="single" w:sz="6" w:space="0" w:color="auto"/>
            </w:tcBorders>
          </w:tcPr>
          <w:p w14:paraId="0A025274" w14:textId="5DBF5454" w:rsidR="00CD1A5B" w:rsidRPr="00CD1A5B" w:rsidDel="00055E48" w:rsidRDefault="00CD1A5B" w:rsidP="006039FF">
            <w:pPr>
              <w:pStyle w:val="Tablelevel1"/>
              <w:rPr>
                <w:del w:id="2298" w:author="Jillian Carson-Jackson" w:date="2020-12-27T16:41:00Z"/>
                <w:rFonts w:ascii="Calibri" w:hAnsi="Calibri"/>
                <w:szCs w:val="22"/>
              </w:rPr>
            </w:pPr>
            <w:del w:id="2299" w:author="Jillian Carson-Jackson" w:date="2020-12-27T16:41:00Z">
              <w:r w:rsidRPr="00CD1A5B" w:rsidDel="00055E48">
                <w:rPr>
                  <w:rFonts w:ascii="Calibri" w:hAnsi="Calibri"/>
                  <w:szCs w:val="22"/>
                </w:rPr>
                <w:delText>Special reports</w:delText>
              </w:r>
            </w:del>
          </w:p>
          <w:p w14:paraId="1621DFEB" w14:textId="4431E1D7" w:rsidR="00CD1A5B" w:rsidRPr="00CD1A5B" w:rsidDel="00055E48" w:rsidRDefault="00CD1A5B" w:rsidP="006039FF">
            <w:pPr>
              <w:pStyle w:val="Tablelevel2"/>
              <w:rPr>
                <w:del w:id="2300" w:author="Jillian Carson-Jackson" w:date="2020-12-27T16:41:00Z"/>
                <w:rFonts w:ascii="Calibri" w:hAnsi="Calibri"/>
                <w:sz w:val="22"/>
                <w:szCs w:val="22"/>
              </w:rPr>
            </w:pPr>
            <w:del w:id="2301" w:author="Jillian Carson-Jackson" w:date="2020-12-27T16:41:00Z">
              <w:r w:rsidRPr="00CD1A5B" w:rsidDel="00055E48">
                <w:rPr>
                  <w:rFonts w:ascii="Calibri" w:hAnsi="Calibri"/>
                  <w:sz w:val="22"/>
                  <w:szCs w:val="22"/>
                </w:rPr>
                <w:delText>Phrasing</w:delText>
              </w:r>
            </w:del>
          </w:p>
          <w:p w14:paraId="2C98018E" w14:textId="68378D44" w:rsidR="00CD1A5B" w:rsidRPr="00CD1A5B" w:rsidDel="00055E48" w:rsidRDefault="00CD1A5B" w:rsidP="006039FF">
            <w:pPr>
              <w:pStyle w:val="Tablelevel2"/>
              <w:rPr>
                <w:del w:id="2302" w:author="Jillian Carson-Jackson" w:date="2020-12-27T16:41:00Z"/>
                <w:rFonts w:ascii="Calibri" w:hAnsi="Calibri"/>
                <w:sz w:val="22"/>
                <w:szCs w:val="22"/>
              </w:rPr>
            </w:pPr>
            <w:del w:id="2303" w:author="Jillian Carson-Jackson" w:date="2020-12-27T16:41:00Z">
              <w:r w:rsidRPr="00CD1A5B" w:rsidDel="00055E48">
                <w:rPr>
                  <w:rFonts w:ascii="Calibri" w:hAnsi="Calibri"/>
                  <w:sz w:val="22"/>
                  <w:szCs w:val="22"/>
                </w:rPr>
                <w:delText>Timing</w:delText>
              </w:r>
            </w:del>
          </w:p>
          <w:p w14:paraId="5E806D7D" w14:textId="69E943B0" w:rsidR="00CD1A5B" w:rsidRPr="00CD1A5B" w:rsidDel="00055E48" w:rsidRDefault="00CD1A5B" w:rsidP="006039FF">
            <w:pPr>
              <w:pStyle w:val="Tablelevel2"/>
              <w:rPr>
                <w:del w:id="2304" w:author="Jillian Carson-Jackson" w:date="2020-12-27T16:41:00Z"/>
                <w:rFonts w:ascii="Calibri" w:hAnsi="Calibri"/>
                <w:sz w:val="22"/>
                <w:szCs w:val="22"/>
              </w:rPr>
            </w:pPr>
            <w:del w:id="2305" w:author="Jillian Carson-Jackson" w:date="2020-12-27T16:41:00Z">
              <w:r w:rsidRPr="00CD1A5B" w:rsidDel="00055E48">
                <w:rPr>
                  <w:rFonts w:ascii="Calibri" w:hAnsi="Calibri"/>
                  <w:sz w:val="22"/>
                  <w:szCs w:val="22"/>
                </w:rPr>
                <w:delText>Content</w:delText>
              </w:r>
            </w:del>
          </w:p>
          <w:p w14:paraId="7FF54A7E" w14:textId="2B3CDD43" w:rsidR="00CD1A5B" w:rsidRPr="00CD1A5B" w:rsidDel="00055E48" w:rsidRDefault="00CD1A5B" w:rsidP="006039FF">
            <w:pPr>
              <w:pStyle w:val="Tablelevel1"/>
              <w:rPr>
                <w:del w:id="2306" w:author="Jillian Carson-Jackson" w:date="2020-12-27T16:41:00Z"/>
                <w:rFonts w:ascii="Calibri" w:hAnsi="Calibri"/>
                <w:szCs w:val="22"/>
              </w:rPr>
            </w:pPr>
            <w:del w:id="2307" w:author="Jillian Carson-Jackson" w:date="2020-12-27T16:41:00Z">
              <w:r w:rsidRPr="00CD1A5B" w:rsidDel="00055E48">
                <w:rPr>
                  <w:rFonts w:ascii="Calibri" w:hAnsi="Calibri"/>
                  <w:szCs w:val="22"/>
                </w:rPr>
                <w:delText>Informal messages</w:delText>
              </w:r>
            </w:del>
          </w:p>
          <w:p w14:paraId="0037CE2C" w14:textId="1A970D42" w:rsidR="00CD1A5B" w:rsidRPr="00CD1A5B" w:rsidDel="00055E48" w:rsidRDefault="00CD1A5B" w:rsidP="006039FF">
            <w:pPr>
              <w:pStyle w:val="Tablelevel2"/>
              <w:rPr>
                <w:del w:id="2308" w:author="Jillian Carson-Jackson" w:date="2020-12-27T16:41:00Z"/>
                <w:rFonts w:ascii="Calibri" w:hAnsi="Calibri"/>
                <w:sz w:val="22"/>
                <w:szCs w:val="22"/>
              </w:rPr>
            </w:pPr>
            <w:del w:id="2309" w:author="Jillian Carson-Jackson" w:date="2020-12-27T16:41:00Z">
              <w:r w:rsidRPr="00CD1A5B" w:rsidDel="00055E48">
                <w:rPr>
                  <w:rFonts w:ascii="Calibri" w:hAnsi="Calibri"/>
                  <w:sz w:val="22"/>
                  <w:szCs w:val="22"/>
                </w:rPr>
                <w:delText>Phrasing</w:delText>
              </w:r>
            </w:del>
          </w:p>
          <w:p w14:paraId="77ED0DFA" w14:textId="698CAEA8" w:rsidR="00CD1A5B" w:rsidRPr="00CD1A5B" w:rsidDel="00055E48" w:rsidRDefault="00CD1A5B" w:rsidP="006039FF">
            <w:pPr>
              <w:pStyle w:val="Tablelevel2"/>
              <w:rPr>
                <w:del w:id="2310" w:author="Jillian Carson-Jackson" w:date="2020-12-27T16:41:00Z"/>
                <w:rFonts w:ascii="Calibri" w:hAnsi="Calibri"/>
                <w:sz w:val="22"/>
                <w:szCs w:val="22"/>
              </w:rPr>
            </w:pPr>
            <w:del w:id="2311" w:author="Jillian Carson-Jackson" w:date="2020-12-27T16:41:00Z">
              <w:r w:rsidRPr="00CD1A5B" w:rsidDel="00055E48">
                <w:rPr>
                  <w:rFonts w:ascii="Calibri" w:hAnsi="Calibri"/>
                  <w:sz w:val="22"/>
                  <w:szCs w:val="22"/>
                </w:rPr>
                <w:delText>Timing</w:delText>
              </w:r>
            </w:del>
          </w:p>
          <w:p w14:paraId="7CDAA0EE" w14:textId="2F9E3134" w:rsidR="00CD1A5B" w:rsidDel="00055E48" w:rsidRDefault="00CD1A5B" w:rsidP="006039FF">
            <w:pPr>
              <w:pStyle w:val="Tablelevel2"/>
              <w:rPr>
                <w:del w:id="2312" w:author="Jillian Carson-Jackson" w:date="2020-12-27T16:41:00Z"/>
                <w:rFonts w:ascii="Calibri" w:hAnsi="Calibri"/>
                <w:sz w:val="22"/>
                <w:szCs w:val="22"/>
              </w:rPr>
            </w:pPr>
            <w:del w:id="2313" w:author="Jillian Carson-Jackson" w:date="2020-12-27T16:41:00Z">
              <w:r w:rsidRPr="00CD1A5B" w:rsidDel="00055E48">
                <w:rPr>
                  <w:rFonts w:ascii="Calibri" w:hAnsi="Calibri"/>
                  <w:sz w:val="22"/>
                  <w:szCs w:val="22"/>
                </w:rPr>
                <w:delText>Content</w:delText>
              </w:r>
            </w:del>
          </w:p>
          <w:p w14:paraId="6B26F6F7" w14:textId="62D26E0E" w:rsidR="0017298B" w:rsidDel="00055E48" w:rsidRDefault="0017298B" w:rsidP="006039FF">
            <w:pPr>
              <w:pStyle w:val="Tablelevel2"/>
              <w:rPr>
                <w:del w:id="2314" w:author="Jillian Carson-Jackson" w:date="2020-12-27T16:41:00Z"/>
                <w:rFonts w:ascii="Calibri" w:hAnsi="Calibri"/>
                <w:sz w:val="22"/>
                <w:szCs w:val="22"/>
              </w:rPr>
            </w:pPr>
          </w:p>
          <w:p w14:paraId="50DD5A97" w14:textId="3DD50AF1" w:rsidR="0017298B" w:rsidDel="00055E48" w:rsidRDefault="0017298B" w:rsidP="006039FF">
            <w:pPr>
              <w:pStyle w:val="Tablelevel2"/>
              <w:rPr>
                <w:del w:id="2315" w:author="Jillian Carson-Jackson" w:date="2020-12-27T16:41:00Z"/>
                <w:rFonts w:ascii="Calibri" w:hAnsi="Calibri"/>
                <w:sz w:val="22"/>
                <w:szCs w:val="22"/>
              </w:rPr>
            </w:pPr>
          </w:p>
          <w:p w14:paraId="56E92C3E" w14:textId="3111A30F" w:rsidR="0017298B" w:rsidDel="00055E48" w:rsidRDefault="0017298B" w:rsidP="006039FF">
            <w:pPr>
              <w:pStyle w:val="Tablelevel2"/>
              <w:rPr>
                <w:del w:id="2316" w:author="Jillian Carson-Jackson" w:date="2020-12-27T16:41:00Z"/>
                <w:rFonts w:ascii="Calibri" w:hAnsi="Calibri"/>
                <w:sz w:val="22"/>
                <w:szCs w:val="22"/>
              </w:rPr>
            </w:pPr>
          </w:p>
          <w:p w14:paraId="4A533B1D" w14:textId="0CA93252" w:rsidR="0017298B" w:rsidDel="00055E48" w:rsidRDefault="0017298B" w:rsidP="006039FF">
            <w:pPr>
              <w:pStyle w:val="Tablelevel2"/>
              <w:rPr>
                <w:del w:id="2317" w:author="Jillian Carson-Jackson" w:date="2020-12-27T16:41:00Z"/>
                <w:rFonts w:ascii="Calibri" w:hAnsi="Calibri"/>
                <w:sz w:val="22"/>
                <w:szCs w:val="22"/>
              </w:rPr>
            </w:pPr>
          </w:p>
          <w:p w14:paraId="760F9349" w14:textId="51FC2C49" w:rsidR="0017298B" w:rsidDel="00055E48" w:rsidRDefault="0017298B" w:rsidP="006039FF">
            <w:pPr>
              <w:pStyle w:val="Tablelevel2"/>
              <w:rPr>
                <w:del w:id="2318" w:author="Jillian Carson-Jackson" w:date="2020-12-27T16:41:00Z"/>
                <w:rFonts w:ascii="Calibri" w:hAnsi="Calibri"/>
                <w:sz w:val="22"/>
                <w:szCs w:val="22"/>
              </w:rPr>
            </w:pPr>
          </w:p>
          <w:p w14:paraId="4E9249DC" w14:textId="523BC4B6" w:rsidR="0017298B" w:rsidDel="00055E48" w:rsidRDefault="0017298B" w:rsidP="006039FF">
            <w:pPr>
              <w:pStyle w:val="Tablelevel2"/>
              <w:rPr>
                <w:del w:id="2319" w:author="Jillian Carson-Jackson" w:date="2020-12-27T16:41:00Z"/>
                <w:rFonts w:ascii="Calibri" w:hAnsi="Calibri"/>
                <w:sz w:val="22"/>
                <w:szCs w:val="22"/>
              </w:rPr>
            </w:pPr>
          </w:p>
          <w:p w14:paraId="5D285DF4" w14:textId="59F64BF0" w:rsidR="0017298B" w:rsidDel="00055E48" w:rsidRDefault="0017298B" w:rsidP="006039FF">
            <w:pPr>
              <w:pStyle w:val="Tablelevel2"/>
              <w:rPr>
                <w:del w:id="2320" w:author="Jillian Carson-Jackson" w:date="2020-12-27T16:41:00Z"/>
                <w:rFonts w:ascii="Calibri" w:hAnsi="Calibri"/>
                <w:sz w:val="22"/>
                <w:szCs w:val="22"/>
              </w:rPr>
            </w:pPr>
          </w:p>
          <w:p w14:paraId="70A93C18" w14:textId="58CC1D83" w:rsidR="0017298B" w:rsidDel="00055E48" w:rsidRDefault="0017298B" w:rsidP="006039FF">
            <w:pPr>
              <w:pStyle w:val="Tablelevel2"/>
              <w:rPr>
                <w:del w:id="2321" w:author="Jillian Carson-Jackson" w:date="2020-12-27T16:41:00Z"/>
                <w:rFonts w:ascii="Calibri" w:hAnsi="Calibri"/>
                <w:sz w:val="22"/>
                <w:szCs w:val="22"/>
              </w:rPr>
            </w:pPr>
          </w:p>
          <w:p w14:paraId="5C3E1F2A" w14:textId="299516F0" w:rsidR="0017298B" w:rsidRPr="00CD1A5B" w:rsidDel="00055E48" w:rsidRDefault="0017298B" w:rsidP="006039FF">
            <w:pPr>
              <w:pStyle w:val="Tablelevel2"/>
              <w:rPr>
                <w:del w:id="2322" w:author="Jillian Carson-Jackson" w:date="2020-12-27T16:41:00Z"/>
                <w:rFonts w:ascii="Calibri" w:hAnsi="Calibri"/>
                <w:sz w:val="22"/>
                <w:szCs w:val="22"/>
              </w:rPr>
            </w:pPr>
          </w:p>
        </w:tc>
        <w:tc>
          <w:tcPr>
            <w:tcW w:w="2552" w:type="dxa"/>
            <w:tcBorders>
              <w:top w:val="single" w:sz="6" w:space="0" w:color="auto"/>
              <w:bottom w:val="single" w:sz="4" w:space="0" w:color="auto"/>
              <w:right w:val="single" w:sz="6" w:space="0" w:color="auto"/>
            </w:tcBorders>
          </w:tcPr>
          <w:p w14:paraId="563E7356" w14:textId="579DC1B0" w:rsidR="00CD1A5B" w:rsidRPr="00CD1A5B" w:rsidDel="00055E48" w:rsidRDefault="00CD1A5B" w:rsidP="006039FF">
            <w:pPr>
              <w:pStyle w:val="Tablelevel1bold"/>
              <w:jc w:val="center"/>
              <w:rPr>
                <w:del w:id="2323" w:author="Jillian Carson-Jackson" w:date="2020-12-27T16:41:00Z"/>
                <w:rFonts w:ascii="Calibri" w:hAnsi="Calibri"/>
                <w:b w:val="0"/>
                <w:sz w:val="22"/>
                <w:szCs w:val="22"/>
              </w:rPr>
            </w:pPr>
          </w:p>
        </w:tc>
        <w:tc>
          <w:tcPr>
            <w:tcW w:w="3260" w:type="dxa"/>
            <w:tcBorders>
              <w:left w:val="single" w:sz="6" w:space="0" w:color="auto"/>
              <w:bottom w:val="single" w:sz="4" w:space="0" w:color="auto"/>
              <w:right w:val="single" w:sz="6" w:space="0" w:color="auto"/>
            </w:tcBorders>
          </w:tcPr>
          <w:p w14:paraId="34DB855B" w14:textId="5A1C683C" w:rsidR="00CD1A5B" w:rsidRPr="00CD1A5B" w:rsidDel="00055E48" w:rsidRDefault="00CD1A5B" w:rsidP="006039FF">
            <w:pPr>
              <w:rPr>
                <w:del w:id="2324" w:author="Jillian Carson-Jackson" w:date="2020-12-27T16:41:00Z"/>
                <w:rFonts w:ascii="Calibri" w:hAnsi="Calibri"/>
                <w:sz w:val="22"/>
                <w:szCs w:val="22"/>
              </w:rPr>
            </w:pPr>
          </w:p>
        </w:tc>
      </w:tr>
      <w:tr w:rsidR="00CD1A5B" w:rsidRPr="00CD1A5B" w:rsidDel="00055E48" w14:paraId="6BA519DA" w14:textId="31D18DF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3"/>
          <w:jc w:val="center"/>
          <w:del w:id="2325"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2E0ACA81" w14:textId="170064BC" w:rsidR="00CD1A5B" w:rsidRPr="00CD1A5B" w:rsidDel="00055E48" w:rsidRDefault="00CD1A5B" w:rsidP="006039FF">
            <w:pPr>
              <w:pStyle w:val="Tablelevel1bold"/>
              <w:rPr>
                <w:del w:id="2326" w:author="Jillian Carson-Jackson" w:date="2020-12-27T16:41:00Z"/>
                <w:rFonts w:ascii="Calibri" w:hAnsi="Calibri"/>
                <w:sz w:val="22"/>
                <w:szCs w:val="22"/>
              </w:rPr>
            </w:pPr>
            <w:del w:id="2327" w:author="Jillian Carson-Jackson" w:date="2020-12-27T16:41:00Z">
              <w:r w:rsidRPr="00CD1A5B" w:rsidDel="00055E48">
                <w:rPr>
                  <w:rFonts w:ascii="Calibri" w:hAnsi="Calibri"/>
                  <w:sz w:val="22"/>
                  <w:szCs w:val="22"/>
                </w:rPr>
                <w:delText>Log and record keeping</w:delText>
              </w:r>
            </w:del>
          </w:p>
        </w:tc>
        <w:tc>
          <w:tcPr>
            <w:tcW w:w="2552" w:type="dxa"/>
            <w:tcBorders>
              <w:top w:val="single" w:sz="4" w:space="0" w:color="auto"/>
              <w:left w:val="single" w:sz="4" w:space="0" w:color="auto"/>
              <w:bottom w:val="single" w:sz="4" w:space="0" w:color="auto"/>
              <w:right w:val="single" w:sz="4" w:space="0" w:color="auto"/>
            </w:tcBorders>
          </w:tcPr>
          <w:p w14:paraId="6F078B74" w14:textId="05253D25" w:rsidR="00CD1A5B" w:rsidRPr="00CD1A5B" w:rsidDel="00055E48" w:rsidRDefault="00CD1A5B" w:rsidP="006039FF">
            <w:pPr>
              <w:pStyle w:val="Tablelevel1bold"/>
              <w:jc w:val="center"/>
              <w:rPr>
                <w:del w:id="2328"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F7DE41E" w14:textId="00A76B71" w:rsidR="00CD1A5B" w:rsidRPr="00CD1A5B" w:rsidDel="00055E48" w:rsidRDefault="00CD1A5B" w:rsidP="006039FF">
            <w:pPr>
              <w:rPr>
                <w:del w:id="2329" w:author="Jillian Carson-Jackson" w:date="2020-12-27T16:41:00Z"/>
                <w:rFonts w:ascii="Calibri" w:hAnsi="Calibri"/>
                <w:sz w:val="22"/>
                <w:szCs w:val="22"/>
              </w:rPr>
            </w:pPr>
          </w:p>
        </w:tc>
      </w:tr>
      <w:tr w:rsidR="00CD1A5B" w:rsidRPr="00CD1A5B" w:rsidDel="00055E48" w14:paraId="62782D4E" w14:textId="52D585F4"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52"/>
          <w:jc w:val="center"/>
          <w:del w:id="2330"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37DDC0EC" w14:textId="2C354350" w:rsidR="00CD1A5B" w:rsidRPr="00CD1A5B" w:rsidDel="00055E48" w:rsidRDefault="00CD1A5B" w:rsidP="006039FF">
            <w:pPr>
              <w:pStyle w:val="Tablelevel1bold"/>
              <w:rPr>
                <w:del w:id="2331" w:author="Jillian Carson-Jackson" w:date="2020-12-27T16:41:00Z"/>
                <w:rFonts w:ascii="Calibri" w:hAnsi="Calibri"/>
                <w:b w:val="0"/>
                <w:sz w:val="22"/>
                <w:szCs w:val="22"/>
              </w:rPr>
            </w:pPr>
            <w:bookmarkStart w:id="2332" w:name="_Toc446917527"/>
            <w:bookmarkStart w:id="2333" w:name="_Toc111617487"/>
            <w:del w:id="2334" w:author="Jillian Carson-Jackson" w:date="2020-12-27T16:41:00Z">
              <w:r w:rsidRPr="00CD1A5B" w:rsidDel="00055E48">
                <w:rPr>
                  <w:rFonts w:ascii="Calibri" w:hAnsi="Calibri"/>
                  <w:b w:val="0"/>
                  <w:sz w:val="22"/>
                  <w:szCs w:val="22"/>
                </w:rPr>
                <w:delText>List and describe logs and records used by VTS</w:delText>
              </w:r>
              <w:bookmarkEnd w:id="2332"/>
              <w:bookmarkEnd w:id="2333"/>
            </w:del>
          </w:p>
          <w:p w14:paraId="513EF9F8" w14:textId="26677DEE" w:rsidR="00CD1A5B" w:rsidRPr="00CD1A5B" w:rsidDel="00055E48" w:rsidRDefault="00CD1A5B" w:rsidP="006039FF">
            <w:pPr>
              <w:pStyle w:val="Tablelevel2"/>
              <w:rPr>
                <w:del w:id="2335" w:author="Jillian Carson-Jackson" w:date="2020-12-27T16:41:00Z"/>
                <w:rFonts w:ascii="Calibri" w:hAnsi="Calibri"/>
                <w:sz w:val="22"/>
                <w:szCs w:val="22"/>
              </w:rPr>
            </w:pPr>
            <w:del w:id="2336" w:author="Jillian Carson-Jackson" w:date="2020-12-27T16:41:00Z">
              <w:r w:rsidRPr="00CD1A5B" w:rsidDel="00055E48">
                <w:rPr>
                  <w:rFonts w:ascii="Calibri" w:hAnsi="Calibri"/>
                  <w:sz w:val="22"/>
                  <w:szCs w:val="22"/>
                </w:rPr>
                <w:delText>Accuracy of logs &amp; records</w:delText>
              </w:r>
            </w:del>
          </w:p>
          <w:p w14:paraId="78088FEF" w14:textId="7F33E7A7" w:rsidR="00CD1A5B" w:rsidRPr="00CD1A5B" w:rsidDel="00055E48" w:rsidRDefault="00CD1A5B" w:rsidP="006039FF">
            <w:pPr>
              <w:pStyle w:val="Tablelevel3"/>
              <w:rPr>
                <w:del w:id="2337" w:author="Jillian Carson-Jackson" w:date="2020-12-27T16:41:00Z"/>
                <w:rFonts w:ascii="Calibri" w:hAnsi="Calibri"/>
                <w:sz w:val="22"/>
                <w:szCs w:val="22"/>
              </w:rPr>
            </w:pPr>
            <w:del w:id="2338" w:author="Jillian Carson-Jackson" w:date="2020-12-27T16:41:00Z">
              <w:r w:rsidRPr="00CD1A5B" w:rsidDel="00055E48">
                <w:rPr>
                  <w:rFonts w:ascii="Calibri" w:hAnsi="Calibri"/>
                  <w:sz w:val="22"/>
                  <w:szCs w:val="22"/>
                </w:rPr>
                <w:delText>Factual</w:delText>
              </w:r>
            </w:del>
          </w:p>
          <w:p w14:paraId="7B86B2CA" w14:textId="25EBD83F" w:rsidR="00CD1A5B" w:rsidRPr="00CD1A5B" w:rsidDel="00055E48" w:rsidRDefault="00CD1A5B" w:rsidP="006039FF">
            <w:pPr>
              <w:pStyle w:val="Tablelevel3"/>
              <w:rPr>
                <w:del w:id="2339" w:author="Jillian Carson-Jackson" w:date="2020-12-27T16:41:00Z"/>
                <w:rFonts w:ascii="Calibri" w:hAnsi="Calibri"/>
                <w:sz w:val="22"/>
                <w:szCs w:val="22"/>
              </w:rPr>
            </w:pPr>
            <w:del w:id="2340" w:author="Jillian Carson-Jackson" w:date="2020-12-27T16:41:00Z">
              <w:r w:rsidRPr="00CD1A5B" w:rsidDel="00055E48">
                <w:rPr>
                  <w:rFonts w:ascii="Calibri" w:hAnsi="Calibri"/>
                  <w:sz w:val="22"/>
                  <w:szCs w:val="22"/>
                </w:rPr>
                <w:delText>Complete</w:delText>
              </w:r>
            </w:del>
          </w:p>
          <w:p w14:paraId="7985F008" w14:textId="494A8023" w:rsidR="00CD1A5B" w:rsidRPr="00CD1A5B" w:rsidDel="00055E48" w:rsidRDefault="00CD1A5B" w:rsidP="006039FF">
            <w:pPr>
              <w:pStyle w:val="Tablelevel3"/>
              <w:rPr>
                <w:del w:id="2341" w:author="Jillian Carson-Jackson" w:date="2020-12-27T16:41:00Z"/>
                <w:rFonts w:ascii="Calibri" w:hAnsi="Calibri"/>
                <w:sz w:val="22"/>
                <w:szCs w:val="22"/>
              </w:rPr>
            </w:pPr>
            <w:del w:id="2342" w:author="Jillian Carson-Jackson" w:date="2020-12-27T16:41:00Z">
              <w:r w:rsidRPr="00CD1A5B" w:rsidDel="00055E48">
                <w:rPr>
                  <w:rFonts w:ascii="Calibri" w:hAnsi="Calibri"/>
                  <w:sz w:val="22"/>
                  <w:szCs w:val="22"/>
                </w:rPr>
                <w:delText>Chronological</w:delText>
              </w:r>
            </w:del>
          </w:p>
          <w:p w14:paraId="22565E77" w14:textId="2BD3364E" w:rsidR="00CD1A5B" w:rsidRPr="00CD1A5B" w:rsidDel="00055E48" w:rsidRDefault="00CD1A5B" w:rsidP="006039FF">
            <w:pPr>
              <w:pStyle w:val="Tablelevel3"/>
              <w:rPr>
                <w:del w:id="2343" w:author="Jillian Carson-Jackson" w:date="2020-12-27T16:41:00Z"/>
                <w:rFonts w:ascii="Calibri" w:hAnsi="Calibri"/>
                <w:sz w:val="22"/>
                <w:szCs w:val="22"/>
              </w:rPr>
            </w:pPr>
            <w:del w:id="2344" w:author="Jillian Carson-Jackson" w:date="2020-12-27T16:41:00Z">
              <w:r w:rsidRPr="00CD1A5B" w:rsidDel="00055E48">
                <w:rPr>
                  <w:rFonts w:ascii="Calibri" w:hAnsi="Calibri"/>
                  <w:sz w:val="22"/>
                  <w:szCs w:val="22"/>
                </w:rPr>
                <w:delText>Legible</w:delText>
              </w:r>
            </w:del>
          </w:p>
          <w:p w14:paraId="6672C2EF" w14:textId="3472EE77" w:rsidR="00CD1A5B" w:rsidRPr="00CD1A5B" w:rsidDel="00055E48" w:rsidRDefault="00CD1A5B" w:rsidP="006039FF">
            <w:pPr>
              <w:pStyle w:val="Tablelevel3"/>
              <w:rPr>
                <w:del w:id="2345" w:author="Jillian Carson-Jackson" w:date="2020-12-27T16:41:00Z"/>
                <w:rFonts w:ascii="Calibri" w:hAnsi="Calibri"/>
                <w:sz w:val="22"/>
                <w:szCs w:val="22"/>
              </w:rPr>
            </w:pPr>
            <w:del w:id="2346" w:author="Jillian Carson-Jackson" w:date="2020-12-27T16:41:00Z">
              <w:r w:rsidRPr="00CD1A5B" w:rsidDel="00055E48">
                <w:rPr>
                  <w:rFonts w:ascii="Calibri" w:hAnsi="Calibri"/>
                  <w:sz w:val="22"/>
                  <w:szCs w:val="22"/>
                </w:rPr>
                <w:delText>Standardised</w:delText>
              </w:r>
            </w:del>
          </w:p>
          <w:p w14:paraId="5BAD4482" w14:textId="2EC40817" w:rsidR="00CD1A5B" w:rsidRPr="00CD1A5B" w:rsidDel="00055E48" w:rsidRDefault="00CD1A5B" w:rsidP="006039FF">
            <w:pPr>
              <w:pStyle w:val="Tablelevel2"/>
              <w:rPr>
                <w:del w:id="2347" w:author="Jillian Carson-Jackson" w:date="2020-12-27T16:41:00Z"/>
                <w:rFonts w:ascii="Calibri" w:hAnsi="Calibri"/>
                <w:sz w:val="22"/>
                <w:szCs w:val="22"/>
              </w:rPr>
            </w:pPr>
            <w:del w:id="2348" w:author="Jillian Carson-Jackson" w:date="2020-12-27T16:41:00Z">
              <w:r w:rsidRPr="00CD1A5B" w:rsidDel="00055E48">
                <w:rPr>
                  <w:rFonts w:ascii="Calibri" w:hAnsi="Calibri"/>
                  <w:sz w:val="22"/>
                  <w:szCs w:val="22"/>
                </w:rPr>
                <w:delText>Retention of logs &amp; records</w:delText>
              </w:r>
            </w:del>
          </w:p>
          <w:p w14:paraId="212A0878" w14:textId="43BB839D" w:rsidR="00CD1A5B" w:rsidRPr="00CD1A5B" w:rsidDel="00055E48" w:rsidRDefault="00CD1A5B" w:rsidP="006039FF">
            <w:pPr>
              <w:pStyle w:val="Tablelevel3"/>
              <w:rPr>
                <w:del w:id="2349" w:author="Jillian Carson-Jackson" w:date="2020-12-27T16:41:00Z"/>
                <w:rFonts w:ascii="Calibri" w:hAnsi="Calibri"/>
                <w:sz w:val="22"/>
                <w:szCs w:val="22"/>
              </w:rPr>
            </w:pPr>
            <w:del w:id="2350" w:author="Jillian Carson-Jackson" w:date="2020-12-27T16:41:00Z">
              <w:r w:rsidRPr="00CD1A5B" w:rsidDel="00055E48">
                <w:rPr>
                  <w:rFonts w:ascii="Calibri" w:hAnsi="Calibri"/>
                  <w:sz w:val="22"/>
                  <w:szCs w:val="22"/>
                </w:rPr>
                <w:delText>Manual: as per national statutory requirements</w:delText>
              </w:r>
            </w:del>
          </w:p>
          <w:p w14:paraId="6493A3E1" w14:textId="392017D7" w:rsidR="00CD1A5B" w:rsidRPr="00CD1A5B" w:rsidDel="00055E48" w:rsidRDefault="00CD1A5B" w:rsidP="006039FF">
            <w:pPr>
              <w:pStyle w:val="Tablelevel3"/>
              <w:rPr>
                <w:del w:id="2351" w:author="Jillian Carson-Jackson" w:date="2020-12-27T16:41:00Z"/>
                <w:rFonts w:ascii="Calibri" w:hAnsi="Calibri"/>
                <w:sz w:val="22"/>
                <w:szCs w:val="22"/>
              </w:rPr>
            </w:pPr>
            <w:del w:id="2352" w:author="Jillian Carson-Jackson" w:date="2020-12-27T16:41:00Z">
              <w:r w:rsidRPr="00CD1A5B" w:rsidDel="00055E48">
                <w:rPr>
                  <w:rFonts w:ascii="Calibri" w:hAnsi="Calibri"/>
                  <w:sz w:val="22"/>
                  <w:szCs w:val="22"/>
                </w:rPr>
                <w:delText>Electronic: as per national statutory requirements</w:delText>
              </w:r>
            </w:del>
          </w:p>
          <w:p w14:paraId="0F02E919" w14:textId="5E4C1CB5" w:rsidR="00CD1A5B" w:rsidRPr="00CD1A5B" w:rsidDel="00055E48" w:rsidRDefault="00CD1A5B" w:rsidP="006039FF">
            <w:pPr>
              <w:pStyle w:val="Tablelevel3"/>
              <w:rPr>
                <w:del w:id="2353" w:author="Jillian Carson-Jackson" w:date="2020-12-27T16:41:00Z"/>
                <w:rFonts w:ascii="Calibri" w:hAnsi="Calibri"/>
                <w:sz w:val="22"/>
                <w:szCs w:val="22"/>
              </w:rPr>
            </w:pPr>
            <w:del w:id="2354" w:author="Jillian Carson-Jackson" w:date="2020-12-27T16:41:00Z">
              <w:r w:rsidRPr="00CD1A5B" w:rsidDel="00055E48">
                <w:rPr>
                  <w:rFonts w:ascii="Calibri" w:hAnsi="Calibri"/>
                  <w:sz w:val="22"/>
                  <w:szCs w:val="22"/>
                </w:rPr>
                <w:delText>Legal implications</w:delText>
              </w:r>
            </w:del>
          </w:p>
          <w:p w14:paraId="7DB52F4E" w14:textId="075A7AE4" w:rsidR="00CD1A5B" w:rsidRPr="00CD1A5B" w:rsidDel="00055E48" w:rsidRDefault="00CD1A5B" w:rsidP="006039FF">
            <w:pPr>
              <w:pStyle w:val="Tablelevel3"/>
              <w:rPr>
                <w:del w:id="2355" w:author="Jillian Carson-Jackson" w:date="2020-12-27T16:41:00Z"/>
                <w:rFonts w:ascii="Calibri" w:hAnsi="Calibri"/>
                <w:sz w:val="22"/>
                <w:szCs w:val="22"/>
              </w:rPr>
            </w:pPr>
            <w:del w:id="2356" w:author="Jillian Carson-Jackson" w:date="2020-12-27T16:41:00Z">
              <w:r w:rsidRPr="00CD1A5B" w:rsidDel="00055E48">
                <w:rPr>
                  <w:rFonts w:ascii="Calibri" w:hAnsi="Calibri"/>
                  <w:sz w:val="22"/>
                  <w:szCs w:val="22"/>
                </w:rPr>
                <w:delText>Statistical process control</w:delText>
              </w:r>
            </w:del>
          </w:p>
          <w:p w14:paraId="2AE4D1A0" w14:textId="0B370F18" w:rsidR="00CD1A5B" w:rsidRPr="00CD1A5B" w:rsidDel="00055E48" w:rsidRDefault="00CD1A5B" w:rsidP="006039FF">
            <w:pPr>
              <w:pStyle w:val="Tablelevel3"/>
              <w:rPr>
                <w:del w:id="2357" w:author="Jillian Carson-Jackson" w:date="2020-12-27T16:41:00Z"/>
                <w:rFonts w:ascii="Calibri" w:hAnsi="Calibri"/>
                <w:sz w:val="22"/>
                <w:szCs w:val="22"/>
              </w:rPr>
            </w:pPr>
            <w:del w:id="2358" w:author="Jillian Carson-Jackson" w:date="2020-12-27T16:41:00Z">
              <w:r w:rsidRPr="00CD1A5B" w:rsidDel="00055E48">
                <w:rPr>
                  <w:rFonts w:ascii="Calibri" w:hAnsi="Calibri"/>
                  <w:sz w:val="22"/>
                  <w:szCs w:val="22"/>
                </w:rPr>
                <w:delText>Local/national/international database for accident investigation</w:delText>
              </w:r>
            </w:del>
          </w:p>
        </w:tc>
        <w:tc>
          <w:tcPr>
            <w:tcW w:w="2552" w:type="dxa"/>
            <w:tcBorders>
              <w:top w:val="single" w:sz="4" w:space="0" w:color="auto"/>
              <w:left w:val="single" w:sz="4" w:space="0" w:color="auto"/>
              <w:bottom w:val="single" w:sz="4" w:space="0" w:color="auto"/>
              <w:right w:val="single" w:sz="4" w:space="0" w:color="auto"/>
            </w:tcBorders>
          </w:tcPr>
          <w:p w14:paraId="274ABE91" w14:textId="007EB3E0" w:rsidR="00CD1A5B" w:rsidRPr="00CD1A5B" w:rsidDel="00055E48" w:rsidRDefault="00CD1A5B" w:rsidP="006039FF">
            <w:pPr>
              <w:pStyle w:val="Tablelevel1bold"/>
              <w:jc w:val="center"/>
              <w:rPr>
                <w:del w:id="2359" w:author="Jillian Carson-Jackson" w:date="2020-12-27T16:41:00Z"/>
                <w:rFonts w:ascii="Calibri" w:hAnsi="Calibri"/>
                <w:b w:val="0"/>
                <w:sz w:val="22"/>
                <w:szCs w:val="22"/>
              </w:rPr>
            </w:pPr>
            <w:del w:id="2360" w:author="Jillian Carson-Jackson" w:date="2020-12-27T16:41:00Z">
              <w:r w:rsidRPr="00CD1A5B" w:rsidDel="00055E48">
                <w:rPr>
                  <w:rFonts w:ascii="Calibri" w:hAnsi="Calibri"/>
                  <w:b w:val="0"/>
                  <w:sz w:val="22"/>
                  <w:szCs w:val="22"/>
                </w:rPr>
                <w:delText>R28, R37, R41, R44</w:delText>
              </w:r>
            </w:del>
          </w:p>
        </w:tc>
        <w:tc>
          <w:tcPr>
            <w:tcW w:w="3260" w:type="dxa"/>
            <w:tcBorders>
              <w:top w:val="single" w:sz="4" w:space="0" w:color="auto"/>
              <w:left w:val="single" w:sz="4" w:space="0" w:color="auto"/>
              <w:bottom w:val="single" w:sz="4" w:space="0" w:color="auto"/>
              <w:right w:val="single" w:sz="4" w:space="0" w:color="auto"/>
            </w:tcBorders>
          </w:tcPr>
          <w:p w14:paraId="797D998A" w14:textId="17C74602" w:rsidR="00CD1A5B" w:rsidRPr="00CD1A5B" w:rsidDel="00055E48" w:rsidRDefault="00CD1A5B" w:rsidP="006039FF">
            <w:pPr>
              <w:rPr>
                <w:del w:id="2361" w:author="Jillian Carson-Jackson" w:date="2020-12-27T16:41:00Z"/>
                <w:rFonts w:ascii="Calibri" w:hAnsi="Calibri"/>
                <w:sz w:val="22"/>
                <w:szCs w:val="22"/>
              </w:rPr>
            </w:pPr>
          </w:p>
        </w:tc>
      </w:tr>
      <w:tr w:rsidR="00CD1A5B" w:rsidRPr="00CD1A5B" w:rsidDel="00055E48" w14:paraId="6FD27CA7" w14:textId="6A7D973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6293"/>
          <w:jc w:val="center"/>
          <w:del w:id="2362"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376EF203" w14:textId="3D7AD33B" w:rsidR="00CD1A5B" w:rsidRPr="00CD1A5B" w:rsidDel="00055E48" w:rsidRDefault="00CD1A5B" w:rsidP="006039FF">
            <w:pPr>
              <w:pStyle w:val="Tablelevel1bold"/>
              <w:rPr>
                <w:del w:id="2363" w:author="Jillian Carson-Jackson" w:date="2020-12-27T16:41:00Z"/>
                <w:rFonts w:ascii="Calibri" w:hAnsi="Calibri"/>
                <w:b w:val="0"/>
                <w:sz w:val="22"/>
                <w:szCs w:val="22"/>
              </w:rPr>
            </w:pPr>
            <w:bookmarkStart w:id="2364" w:name="_Toc446917528"/>
            <w:bookmarkStart w:id="2365" w:name="_Toc111617488"/>
            <w:del w:id="2366" w:author="Jillian Carson-Jackson" w:date="2020-12-27T16:41:00Z">
              <w:r w:rsidRPr="00CD1A5B" w:rsidDel="00055E48">
                <w:rPr>
                  <w:rFonts w:ascii="Calibri" w:hAnsi="Calibri"/>
                  <w:b w:val="0"/>
                  <w:sz w:val="22"/>
                  <w:szCs w:val="22"/>
                </w:rPr>
                <w:delText>Describe the methods of keeping a log</w:delText>
              </w:r>
            </w:del>
          </w:p>
          <w:p w14:paraId="36472D6A" w14:textId="61CE10D0" w:rsidR="00CD1A5B" w:rsidRPr="00CD1A5B" w:rsidDel="00055E48" w:rsidRDefault="00CD1A5B" w:rsidP="006039FF">
            <w:pPr>
              <w:pStyle w:val="Tablelevel1"/>
              <w:rPr>
                <w:del w:id="2367" w:author="Jillian Carson-Jackson" w:date="2020-12-27T16:41:00Z"/>
                <w:rFonts w:ascii="Calibri" w:hAnsi="Calibri"/>
                <w:szCs w:val="22"/>
              </w:rPr>
            </w:pPr>
            <w:del w:id="2368" w:author="Jillian Carson-Jackson" w:date="2020-12-27T16:41:00Z">
              <w:r w:rsidRPr="00CD1A5B" w:rsidDel="00055E48">
                <w:rPr>
                  <w:rFonts w:ascii="Calibri" w:hAnsi="Calibri"/>
                  <w:szCs w:val="22"/>
                </w:rPr>
                <w:delText>Manual log keeping</w:delText>
              </w:r>
              <w:bookmarkEnd w:id="2364"/>
              <w:bookmarkEnd w:id="2365"/>
            </w:del>
          </w:p>
          <w:p w14:paraId="63A60A8E" w14:textId="5FB79EFC" w:rsidR="00CD1A5B" w:rsidRPr="00CD1A5B" w:rsidDel="00055E48" w:rsidRDefault="00CD1A5B" w:rsidP="006039FF">
            <w:pPr>
              <w:pStyle w:val="Tablelevel2"/>
              <w:rPr>
                <w:del w:id="2369" w:author="Jillian Carson-Jackson" w:date="2020-12-27T16:41:00Z"/>
                <w:rFonts w:ascii="Calibri" w:hAnsi="Calibri"/>
                <w:sz w:val="22"/>
                <w:szCs w:val="22"/>
              </w:rPr>
            </w:pPr>
            <w:del w:id="2370" w:author="Jillian Carson-Jackson" w:date="2020-12-27T16:41:00Z">
              <w:r w:rsidRPr="00CD1A5B" w:rsidDel="00055E48">
                <w:rPr>
                  <w:rFonts w:ascii="Calibri" w:hAnsi="Calibri"/>
                  <w:sz w:val="22"/>
                  <w:szCs w:val="22"/>
                </w:rPr>
                <w:delText>Introduction to manual logs</w:delText>
              </w:r>
            </w:del>
          </w:p>
          <w:p w14:paraId="73EFDBA0" w14:textId="1AF9637B" w:rsidR="00CD1A5B" w:rsidRPr="00CD1A5B" w:rsidDel="00055E48" w:rsidRDefault="00CD1A5B" w:rsidP="006039FF">
            <w:pPr>
              <w:pStyle w:val="Tablelevel3"/>
              <w:rPr>
                <w:del w:id="2371" w:author="Jillian Carson-Jackson" w:date="2020-12-27T16:41:00Z"/>
                <w:rFonts w:ascii="Calibri" w:hAnsi="Calibri"/>
                <w:sz w:val="22"/>
                <w:szCs w:val="22"/>
              </w:rPr>
            </w:pPr>
            <w:del w:id="2372" w:author="Jillian Carson-Jackson" w:date="2020-12-27T16:41:00Z">
              <w:r w:rsidRPr="00CD1A5B" w:rsidDel="00055E48">
                <w:rPr>
                  <w:rFonts w:ascii="Calibri" w:hAnsi="Calibri"/>
                  <w:sz w:val="22"/>
                  <w:szCs w:val="22"/>
                </w:rPr>
                <w:delText>Purpose</w:delText>
              </w:r>
            </w:del>
          </w:p>
          <w:p w14:paraId="53C9747F" w14:textId="3FCC6F1D" w:rsidR="00CD1A5B" w:rsidRPr="00CD1A5B" w:rsidDel="00055E48" w:rsidRDefault="00CD1A5B" w:rsidP="006039FF">
            <w:pPr>
              <w:pStyle w:val="Tablelevel3"/>
              <w:rPr>
                <w:del w:id="2373" w:author="Jillian Carson-Jackson" w:date="2020-12-27T16:41:00Z"/>
                <w:rFonts w:ascii="Calibri" w:hAnsi="Calibri"/>
                <w:sz w:val="22"/>
                <w:szCs w:val="22"/>
              </w:rPr>
            </w:pPr>
            <w:del w:id="2374" w:author="Jillian Carson-Jackson" w:date="2020-12-27T16:41:00Z">
              <w:r w:rsidRPr="00CD1A5B" w:rsidDel="00055E48">
                <w:rPr>
                  <w:rFonts w:ascii="Calibri" w:hAnsi="Calibri"/>
                  <w:sz w:val="22"/>
                  <w:szCs w:val="22"/>
                </w:rPr>
                <w:delText>Benefits</w:delText>
              </w:r>
            </w:del>
          </w:p>
          <w:p w14:paraId="72871136" w14:textId="564D6DC0" w:rsidR="00CD1A5B" w:rsidRPr="00CD1A5B" w:rsidDel="00055E48" w:rsidRDefault="00CD1A5B" w:rsidP="006039FF">
            <w:pPr>
              <w:pStyle w:val="Tablelevel3"/>
              <w:rPr>
                <w:del w:id="2375" w:author="Jillian Carson-Jackson" w:date="2020-12-27T16:41:00Z"/>
                <w:rFonts w:ascii="Calibri" w:hAnsi="Calibri"/>
                <w:sz w:val="22"/>
                <w:szCs w:val="22"/>
              </w:rPr>
            </w:pPr>
            <w:del w:id="2376" w:author="Jillian Carson-Jackson" w:date="2020-12-27T16:41:00Z">
              <w:r w:rsidRPr="00CD1A5B" w:rsidDel="00055E48">
                <w:rPr>
                  <w:rFonts w:ascii="Calibri" w:hAnsi="Calibri"/>
                  <w:sz w:val="22"/>
                  <w:szCs w:val="22"/>
                </w:rPr>
                <w:delText>Difficulties</w:delText>
              </w:r>
            </w:del>
          </w:p>
          <w:p w14:paraId="42AC4618" w14:textId="67677BC8" w:rsidR="00CD1A5B" w:rsidRPr="00CD1A5B" w:rsidDel="00055E48" w:rsidRDefault="00CD1A5B" w:rsidP="006039FF">
            <w:pPr>
              <w:pStyle w:val="Tablelevel2"/>
              <w:rPr>
                <w:del w:id="2377" w:author="Jillian Carson-Jackson" w:date="2020-12-27T16:41:00Z"/>
                <w:rFonts w:ascii="Calibri" w:hAnsi="Calibri"/>
                <w:sz w:val="22"/>
                <w:szCs w:val="22"/>
              </w:rPr>
            </w:pPr>
            <w:del w:id="2378" w:author="Jillian Carson-Jackson" w:date="2020-12-27T16:41:00Z">
              <w:r w:rsidRPr="00CD1A5B" w:rsidDel="00055E48">
                <w:rPr>
                  <w:rFonts w:ascii="Calibri" w:hAnsi="Calibri"/>
                  <w:sz w:val="22"/>
                  <w:szCs w:val="22"/>
                </w:rPr>
                <w:delText>Methods of recording</w:delText>
              </w:r>
            </w:del>
          </w:p>
          <w:p w14:paraId="6609DBC3" w14:textId="342D05AA" w:rsidR="00CD1A5B" w:rsidRPr="00CD1A5B" w:rsidDel="00055E48" w:rsidRDefault="00CD1A5B" w:rsidP="006039FF">
            <w:pPr>
              <w:pStyle w:val="Tablelevel3"/>
              <w:rPr>
                <w:del w:id="2379" w:author="Jillian Carson-Jackson" w:date="2020-12-27T16:41:00Z"/>
                <w:rFonts w:ascii="Calibri" w:hAnsi="Calibri"/>
                <w:sz w:val="22"/>
                <w:szCs w:val="22"/>
              </w:rPr>
            </w:pPr>
            <w:del w:id="2380" w:author="Jillian Carson-Jackson" w:date="2020-12-27T16:41:00Z">
              <w:r w:rsidRPr="00CD1A5B" w:rsidDel="00055E48">
                <w:rPr>
                  <w:rFonts w:ascii="Calibri" w:hAnsi="Calibri"/>
                  <w:sz w:val="22"/>
                  <w:szCs w:val="22"/>
                </w:rPr>
                <w:delText>Hand written</w:delText>
              </w:r>
            </w:del>
          </w:p>
          <w:p w14:paraId="2340A7E6" w14:textId="18630822" w:rsidR="00CD1A5B" w:rsidRPr="00CD1A5B" w:rsidDel="00055E48" w:rsidRDefault="00CD1A5B" w:rsidP="006039FF">
            <w:pPr>
              <w:pStyle w:val="Tablelevel3"/>
              <w:rPr>
                <w:del w:id="2381" w:author="Jillian Carson-Jackson" w:date="2020-12-27T16:41:00Z"/>
                <w:rFonts w:ascii="Calibri" w:hAnsi="Calibri"/>
                <w:sz w:val="22"/>
                <w:szCs w:val="22"/>
              </w:rPr>
            </w:pPr>
            <w:del w:id="2382" w:author="Jillian Carson-Jackson" w:date="2020-12-27T16:41:00Z">
              <w:r w:rsidRPr="00CD1A5B" w:rsidDel="00055E48">
                <w:rPr>
                  <w:rFonts w:ascii="Calibri" w:hAnsi="Calibri"/>
                  <w:sz w:val="22"/>
                  <w:szCs w:val="22"/>
                </w:rPr>
                <w:delText>Printed copy</w:delText>
              </w:r>
            </w:del>
          </w:p>
          <w:p w14:paraId="0275F727" w14:textId="53BE6C07" w:rsidR="00CD1A5B" w:rsidRPr="00CD1A5B" w:rsidDel="00055E48" w:rsidRDefault="00CD1A5B" w:rsidP="006039FF">
            <w:pPr>
              <w:pStyle w:val="Tablelevel2"/>
              <w:rPr>
                <w:del w:id="2383" w:author="Jillian Carson-Jackson" w:date="2020-12-27T16:41:00Z"/>
                <w:rFonts w:ascii="Calibri" w:hAnsi="Calibri"/>
                <w:sz w:val="22"/>
                <w:szCs w:val="22"/>
              </w:rPr>
            </w:pPr>
            <w:del w:id="2384" w:author="Jillian Carson-Jackson" w:date="2020-12-27T16:41:00Z">
              <w:r w:rsidRPr="00CD1A5B" w:rsidDel="00055E48">
                <w:rPr>
                  <w:rFonts w:ascii="Calibri" w:hAnsi="Calibri"/>
                  <w:sz w:val="22"/>
                  <w:szCs w:val="22"/>
                </w:rPr>
                <w:delText>Filing</w:delText>
              </w:r>
            </w:del>
          </w:p>
          <w:p w14:paraId="0297496C" w14:textId="6809AC9A" w:rsidR="00CD1A5B" w:rsidRPr="00CD1A5B" w:rsidDel="00055E48" w:rsidRDefault="00CD1A5B" w:rsidP="006039FF">
            <w:pPr>
              <w:pStyle w:val="Tablelevel3"/>
              <w:rPr>
                <w:del w:id="2385" w:author="Jillian Carson-Jackson" w:date="2020-12-27T16:41:00Z"/>
                <w:rFonts w:ascii="Calibri" w:hAnsi="Calibri"/>
                <w:sz w:val="22"/>
                <w:szCs w:val="22"/>
              </w:rPr>
            </w:pPr>
            <w:del w:id="2386" w:author="Jillian Carson-Jackson" w:date="2020-12-27T16:41:00Z">
              <w:r w:rsidRPr="00CD1A5B" w:rsidDel="00055E48">
                <w:rPr>
                  <w:rFonts w:ascii="Calibri" w:hAnsi="Calibri"/>
                  <w:sz w:val="22"/>
                  <w:szCs w:val="22"/>
                </w:rPr>
                <w:delText>Purpose</w:delText>
              </w:r>
            </w:del>
          </w:p>
          <w:p w14:paraId="00E854D6" w14:textId="762D7C57" w:rsidR="00CD1A5B" w:rsidRPr="00CD1A5B" w:rsidDel="00055E48" w:rsidRDefault="00CD1A5B" w:rsidP="006039FF">
            <w:pPr>
              <w:pStyle w:val="Tablelevel3"/>
              <w:rPr>
                <w:del w:id="2387" w:author="Jillian Carson-Jackson" w:date="2020-12-27T16:41:00Z"/>
                <w:rFonts w:ascii="Calibri" w:hAnsi="Calibri"/>
                <w:sz w:val="22"/>
                <w:szCs w:val="22"/>
              </w:rPr>
            </w:pPr>
            <w:del w:id="2388" w:author="Jillian Carson-Jackson" w:date="2020-12-27T16:41:00Z">
              <w:r w:rsidRPr="00CD1A5B" w:rsidDel="00055E48">
                <w:rPr>
                  <w:rFonts w:ascii="Calibri" w:hAnsi="Calibri"/>
                  <w:sz w:val="22"/>
                  <w:szCs w:val="22"/>
                </w:rPr>
                <w:delText>Storage</w:delText>
              </w:r>
            </w:del>
          </w:p>
          <w:p w14:paraId="6C0B3A60" w14:textId="32D7BC58" w:rsidR="00CD1A5B" w:rsidRPr="00CD1A5B" w:rsidDel="00055E48" w:rsidRDefault="00CD1A5B" w:rsidP="006039FF">
            <w:pPr>
              <w:pStyle w:val="Tablelevel3"/>
              <w:rPr>
                <w:del w:id="2389" w:author="Jillian Carson-Jackson" w:date="2020-12-27T16:41:00Z"/>
                <w:rFonts w:ascii="Calibri" w:hAnsi="Calibri"/>
                <w:sz w:val="22"/>
                <w:szCs w:val="22"/>
              </w:rPr>
            </w:pPr>
            <w:del w:id="2390" w:author="Jillian Carson-Jackson" w:date="2020-12-27T16:41:00Z">
              <w:r w:rsidRPr="00CD1A5B" w:rsidDel="00055E48">
                <w:rPr>
                  <w:rFonts w:ascii="Calibri" w:hAnsi="Calibri"/>
                  <w:sz w:val="22"/>
                  <w:szCs w:val="22"/>
                </w:rPr>
                <w:delText>Access</w:delText>
              </w:r>
            </w:del>
          </w:p>
          <w:p w14:paraId="05CB66A3" w14:textId="452023A4" w:rsidR="00CD1A5B" w:rsidRPr="00CD1A5B" w:rsidDel="00055E48" w:rsidRDefault="00CD1A5B" w:rsidP="006039FF">
            <w:pPr>
              <w:pStyle w:val="Tablelevel1"/>
              <w:rPr>
                <w:del w:id="2391" w:author="Jillian Carson-Jackson" w:date="2020-12-27T16:41:00Z"/>
                <w:rFonts w:ascii="Calibri" w:hAnsi="Calibri"/>
                <w:szCs w:val="22"/>
              </w:rPr>
            </w:pPr>
            <w:del w:id="2392" w:author="Jillian Carson-Jackson" w:date="2020-12-27T16:41:00Z">
              <w:r w:rsidRPr="00CD1A5B" w:rsidDel="00055E48">
                <w:rPr>
                  <w:rFonts w:ascii="Calibri" w:hAnsi="Calibri"/>
                  <w:szCs w:val="22"/>
                </w:rPr>
                <w:delText>Electronic log keeping</w:delText>
              </w:r>
            </w:del>
          </w:p>
          <w:p w14:paraId="672D2074" w14:textId="219A1E32" w:rsidR="00CD1A5B" w:rsidRPr="00CD1A5B" w:rsidDel="00055E48" w:rsidRDefault="00CD1A5B" w:rsidP="006039FF">
            <w:pPr>
              <w:pStyle w:val="Tablelevel2"/>
              <w:rPr>
                <w:del w:id="2393" w:author="Jillian Carson-Jackson" w:date="2020-12-27T16:41:00Z"/>
                <w:rFonts w:ascii="Calibri" w:hAnsi="Calibri"/>
                <w:sz w:val="22"/>
                <w:szCs w:val="22"/>
              </w:rPr>
            </w:pPr>
            <w:del w:id="2394" w:author="Jillian Carson-Jackson" w:date="2020-12-27T16:41:00Z">
              <w:r w:rsidRPr="00CD1A5B" w:rsidDel="00055E48">
                <w:rPr>
                  <w:rFonts w:ascii="Calibri" w:hAnsi="Calibri"/>
                  <w:sz w:val="22"/>
                  <w:szCs w:val="22"/>
                </w:rPr>
                <w:delText>Introduction to electronic logs</w:delText>
              </w:r>
            </w:del>
          </w:p>
          <w:p w14:paraId="4942E68B" w14:textId="7CD78106" w:rsidR="00CD1A5B" w:rsidRPr="00CD1A5B" w:rsidDel="00055E48" w:rsidRDefault="00CD1A5B" w:rsidP="006039FF">
            <w:pPr>
              <w:pStyle w:val="Tablelevel3"/>
              <w:rPr>
                <w:del w:id="2395" w:author="Jillian Carson-Jackson" w:date="2020-12-27T16:41:00Z"/>
                <w:rFonts w:ascii="Calibri" w:hAnsi="Calibri"/>
                <w:sz w:val="22"/>
                <w:szCs w:val="22"/>
              </w:rPr>
            </w:pPr>
            <w:del w:id="2396" w:author="Jillian Carson-Jackson" w:date="2020-12-27T16:41:00Z">
              <w:r w:rsidRPr="00CD1A5B" w:rsidDel="00055E48">
                <w:rPr>
                  <w:rFonts w:ascii="Calibri" w:hAnsi="Calibri"/>
                  <w:sz w:val="22"/>
                  <w:szCs w:val="22"/>
                </w:rPr>
                <w:delText>Purpose</w:delText>
              </w:r>
            </w:del>
          </w:p>
          <w:p w14:paraId="26934B9F" w14:textId="5BA0F0A9" w:rsidR="00CD1A5B" w:rsidRPr="00CD1A5B" w:rsidDel="00055E48" w:rsidRDefault="00CD1A5B" w:rsidP="006039FF">
            <w:pPr>
              <w:pStyle w:val="Tablelevel3"/>
              <w:rPr>
                <w:del w:id="2397" w:author="Jillian Carson-Jackson" w:date="2020-12-27T16:41:00Z"/>
                <w:rFonts w:ascii="Calibri" w:hAnsi="Calibri"/>
                <w:sz w:val="22"/>
                <w:szCs w:val="22"/>
              </w:rPr>
            </w:pPr>
            <w:del w:id="2398" w:author="Jillian Carson-Jackson" w:date="2020-12-27T16:41:00Z">
              <w:r w:rsidRPr="00CD1A5B" w:rsidDel="00055E48">
                <w:rPr>
                  <w:rFonts w:ascii="Calibri" w:hAnsi="Calibri"/>
                  <w:sz w:val="22"/>
                  <w:szCs w:val="22"/>
                </w:rPr>
                <w:delText>Benefits</w:delText>
              </w:r>
            </w:del>
          </w:p>
          <w:p w14:paraId="7BC8E687" w14:textId="774B0027" w:rsidR="00CD1A5B" w:rsidRPr="00CD1A5B" w:rsidDel="00055E48" w:rsidRDefault="00CD1A5B" w:rsidP="006039FF">
            <w:pPr>
              <w:pStyle w:val="Tablelevel3"/>
              <w:rPr>
                <w:del w:id="2399" w:author="Jillian Carson-Jackson" w:date="2020-12-27T16:41:00Z"/>
                <w:rFonts w:ascii="Calibri" w:hAnsi="Calibri"/>
                <w:sz w:val="22"/>
                <w:szCs w:val="22"/>
              </w:rPr>
            </w:pPr>
            <w:del w:id="2400" w:author="Jillian Carson-Jackson" w:date="2020-12-27T16:41:00Z">
              <w:r w:rsidRPr="00CD1A5B" w:rsidDel="00055E48">
                <w:rPr>
                  <w:rFonts w:ascii="Calibri" w:hAnsi="Calibri"/>
                  <w:sz w:val="22"/>
                  <w:szCs w:val="22"/>
                </w:rPr>
                <w:delText>Difficulties</w:delText>
              </w:r>
            </w:del>
          </w:p>
          <w:p w14:paraId="6540CC17" w14:textId="44B5D3F8" w:rsidR="00CD1A5B" w:rsidRPr="00CD1A5B" w:rsidDel="00055E48" w:rsidRDefault="00CD1A5B" w:rsidP="006039FF">
            <w:pPr>
              <w:pStyle w:val="Tablelevel2"/>
              <w:rPr>
                <w:del w:id="2401" w:author="Jillian Carson-Jackson" w:date="2020-12-27T16:41:00Z"/>
                <w:rFonts w:ascii="Calibri" w:hAnsi="Calibri"/>
                <w:sz w:val="22"/>
                <w:szCs w:val="22"/>
              </w:rPr>
            </w:pPr>
            <w:del w:id="2402" w:author="Jillian Carson-Jackson" w:date="2020-12-27T16:41:00Z">
              <w:r w:rsidRPr="00CD1A5B" w:rsidDel="00055E48">
                <w:rPr>
                  <w:rFonts w:ascii="Calibri" w:hAnsi="Calibri"/>
                  <w:sz w:val="22"/>
                  <w:szCs w:val="22"/>
                </w:rPr>
                <w:delText>Methods of recording</w:delText>
              </w:r>
            </w:del>
          </w:p>
          <w:p w14:paraId="01E282B9" w14:textId="02CAE1DB" w:rsidR="00CD1A5B" w:rsidRPr="00CD1A5B" w:rsidDel="00055E48" w:rsidRDefault="00CD1A5B" w:rsidP="006039FF">
            <w:pPr>
              <w:pStyle w:val="Tablelevel3"/>
              <w:rPr>
                <w:del w:id="2403" w:author="Jillian Carson-Jackson" w:date="2020-12-27T16:41:00Z"/>
                <w:rFonts w:ascii="Calibri" w:hAnsi="Calibri"/>
                <w:sz w:val="22"/>
                <w:szCs w:val="22"/>
              </w:rPr>
            </w:pPr>
            <w:del w:id="2404" w:author="Jillian Carson-Jackson" w:date="2020-12-27T16:41:00Z">
              <w:r w:rsidRPr="00CD1A5B" w:rsidDel="00055E48">
                <w:rPr>
                  <w:rFonts w:ascii="Calibri" w:hAnsi="Calibri"/>
                  <w:sz w:val="22"/>
                  <w:szCs w:val="22"/>
                </w:rPr>
                <w:delText>Voice</w:delText>
              </w:r>
            </w:del>
          </w:p>
          <w:p w14:paraId="69BDAA0D" w14:textId="16E22C3F" w:rsidR="00CD1A5B" w:rsidRPr="00CD1A5B" w:rsidDel="00055E48" w:rsidRDefault="00CD1A5B" w:rsidP="006039FF">
            <w:pPr>
              <w:pStyle w:val="Tablelevel3"/>
              <w:rPr>
                <w:del w:id="2405" w:author="Jillian Carson-Jackson" w:date="2020-12-27T16:41:00Z"/>
                <w:rFonts w:ascii="Calibri" w:hAnsi="Calibri"/>
                <w:sz w:val="22"/>
                <w:szCs w:val="22"/>
              </w:rPr>
            </w:pPr>
            <w:del w:id="2406" w:author="Jillian Carson-Jackson" w:date="2020-12-27T16:41:00Z">
              <w:r w:rsidRPr="00CD1A5B" w:rsidDel="00055E48">
                <w:rPr>
                  <w:rFonts w:ascii="Calibri" w:hAnsi="Calibri"/>
                  <w:sz w:val="22"/>
                  <w:szCs w:val="22"/>
                </w:rPr>
                <w:delText>Radar/video</w:delText>
              </w:r>
            </w:del>
          </w:p>
          <w:p w14:paraId="2C31B36E" w14:textId="01F5DCCE" w:rsidR="00CD1A5B" w:rsidRPr="00CD1A5B" w:rsidDel="00055E48" w:rsidRDefault="00CD1A5B" w:rsidP="006039FF">
            <w:pPr>
              <w:pStyle w:val="Tablelevel3"/>
              <w:rPr>
                <w:del w:id="2407" w:author="Jillian Carson-Jackson" w:date="2020-12-27T16:41:00Z"/>
                <w:rFonts w:ascii="Calibri" w:hAnsi="Calibri"/>
                <w:sz w:val="22"/>
                <w:szCs w:val="22"/>
              </w:rPr>
            </w:pPr>
            <w:del w:id="2408" w:author="Jillian Carson-Jackson" w:date="2020-12-27T16:41:00Z">
              <w:r w:rsidRPr="00CD1A5B" w:rsidDel="00055E48">
                <w:rPr>
                  <w:rFonts w:ascii="Calibri" w:hAnsi="Calibri"/>
                  <w:sz w:val="22"/>
                  <w:szCs w:val="22"/>
                </w:rPr>
                <w:delText>Electronic data input devices</w:delText>
              </w:r>
            </w:del>
          </w:p>
          <w:p w14:paraId="09BD535D" w14:textId="23C68C76" w:rsidR="00CD1A5B" w:rsidRPr="00CD1A5B" w:rsidDel="00055E48" w:rsidRDefault="00CD1A5B" w:rsidP="006039FF">
            <w:pPr>
              <w:pStyle w:val="Tablelevel2"/>
              <w:rPr>
                <w:del w:id="2409" w:author="Jillian Carson-Jackson" w:date="2020-12-27T16:41:00Z"/>
                <w:rFonts w:ascii="Calibri" w:hAnsi="Calibri"/>
                <w:sz w:val="22"/>
                <w:szCs w:val="22"/>
              </w:rPr>
            </w:pPr>
            <w:del w:id="2410" w:author="Jillian Carson-Jackson" w:date="2020-12-27T16:41:00Z">
              <w:r w:rsidRPr="00CD1A5B" w:rsidDel="00055E48">
                <w:rPr>
                  <w:rFonts w:ascii="Calibri" w:hAnsi="Calibri"/>
                  <w:sz w:val="22"/>
                  <w:szCs w:val="22"/>
                </w:rPr>
                <w:delText>Filing</w:delText>
              </w:r>
            </w:del>
          </w:p>
          <w:p w14:paraId="3F33C671" w14:textId="1C08B870" w:rsidR="00CD1A5B" w:rsidRPr="00CD1A5B" w:rsidDel="00055E48" w:rsidRDefault="00CD1A5B" w:rsidP="006039FF">
            <w:pPr>
              <w:pStyle w:val="Tablelevel3"/>
              <w:rPr>
                <w:del w:id="2411" w:author="Jillian Carson-Jackson" w:date="2020-12-27T16:41:00Z"/>
                <w:rFonts w:ascii="Calibri" w:hAnsi="Calibri"/>
                <w:sz w:val="22"/>
                <w:szCs w:val="22"/>
              </w:rPr>
            </w:pPr>
            <w:del w:id="2412" w:author="Jillian Carson-Jackson" w:date="2020-12-27T16:41:00Z">
              <w:r w:rsidRPr="00CD1A5B" w:rsidDel="00055E48">
                <w:rPr>
                  <w:rFonts w:ascii="Calibri" w:hAnsi="Calibri"/>
                  <w:sz w:val="22"/>
                  <w:szCs w:val="22"/>
                </w:rPr>
                <w:delText>Back-up arrangements</w:delText>
              </w:r>
            </w:del>
          </w:p>
          <w:p w14:paraId="4050A49C" w14:textId="145C8D55" w:rsidR="00CD1A5B" w:rsidRPr="00CD1A5B" w:rsidDel="00055E48" w:rsidRDefault="00CD1A5B" w:rsidP="006039FF">
            <w:pPr>
              <w:pStyle w:val="Tablelevel3"/>
              <w:rPr>
                <w:del w:id="2413" w:author="Jillian Carson-Jackson" w:date="2020-12-27T16:41:00Z"/>
                <w:rFonts w:ascii="Calibri" w:hAnsi="Calibri"/>
                <w:sz w:val="22"/>
                <w:szCs w:val="22"/>
              </w:rPr>
            </w:pPr>
            <w:del w:id="2414" w:author="Jillian Carson-Jackson" w:date="2020-12-27T16:41:00Z">
              <w:r w:rsidRPr="00CD1A5B" w:rsidDel="00055E48">
                <w:rPr>
                  <w:rFonts w:ascii="Calibri" w:hAnsi="Calibri"/>
                  <w:sz w:val="22"/>
                  <w:szCs w:val="22"/>
                </w:rPr>
                <w:delText>Storing</w:delText>
              </w:r>
            </w:del>
          </w:p>
        </w:tc>
        <w:tc>
          <w:tcPr>
            <w:tcW w:w="2552" w:type="dxa"/>
            <w:tcBorders>
              <w:top w:val="single" w:sz="4" w:space="0" w:color="auto"/>
              <w:left w:val="single" w:sz="4" w:space="0" w:color="auto"/>
              <w:bottom w:val="single" w:sz="4" w:space="0" w:color="auto"/>
              <w:right w:val="single" w:sz="4" w:space="0" w:color="auto"/>
            </w:tcBorders>
          </w:tcPr>
          <w:p w14:paraId="70C7BA0E" w14:textId="3DA6AE3A" w:rsidR="00CD1A5B" w:rsidRPr="00CD1A5B" w:rsidDel="00055E48" w:rsidRDefault="00CD1A5B" w:rsidP="006039FF">
            <w:pPr>
              <w:pStyle w:val="Tablelevel1bold"/>
              <w:jc w:val="center"/>
              <w:rPr>
                <w:del w:id="2415"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9398C92" w14:textId="3E76B153" w:rsidR="00CD1A5B" w:rsidRPr="00CD1A5B" w:rsidDel="00055E48" w:rsidRDefault="00CD1A5B" w:rsidP="006039FF">
            <w:pPr>
              <w:rPr>
                <w:del w:id="2416" w:author="Jillian Carson-Jackson" w:date="2020-12-27T16:41:00Z"/>
                <w:rFonts w:ascii="Calibri" w:hAnsi="Calibri"/>
                <w:sz w:val="22"/>
                <w:szCs w:val="22"/>
              </w:rPr>
            </w:pPr>
          </w:p>
        </w:tc>
      </w:tr>
      <w:tr w:rsidR="00CD1A5B" w:rsidRPr="00CD1A5B" w:rsidDel="00055E48" w14:paraId="40081CCC" w14:textId="0D108FDA"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2"/>
          <w:jc w:val="center"/>
          <w:del w:id="2417"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7904F4AC" w14:textId="67FF2741" w:rsidR="00CD1A5B" w:rsidRPr="00CD1A5B" w:rsidDel="00055E48" w:rsidRDefault="00CD1A5B" w:rsidP="006039FF">
            <w:pPr>
              <w:pStyle w:val="Tablelevel1bold"/>
              <w:rPr>
                <w:del w:id="2418" w:author="Jillian Carson-Jackson" w:date="2020-12-27T16:41:00Z"/>
                <w:rFonts w:ascii="Calibri" w:hAnsi="Calibri"/>
                <w:b w:val="0"/>
                <w:sz w:val="22"/>
                <w:szCs w:val="22"/>
              </w:rPr>
            </w:pPr>
            <w:bookmarkStart w:id="2419" w:name="_Toc446917530"/>
            <w:bookmarkStart w:id="2420" w:name="_Toc111617490"/>
            <w:del w:id="2421" w:author="Jillian Carson-Jackson" w:date="2020-12-27T16:41:00Z">
              <w:r w:rsidRPr="00CD1A5B" w:rsidDel="00055E48">
                <w:rPr>
                  <w:rFonts w:ascii="Calibri" w:hAnsi="Calibri"/>
                  <w:b w:val="0"/>
                  <w:sz w:val="22"/>
                  <w:szCs w:val="22"/>
                </w:rPr>
                <w:delText>State the purposes and requirements for statement and report writing</w:delText>
              </w:r>
              <w:bookmarkEnd w:id="2419"/>
              <w:bookmarkEnd w:id="2420"/>
            </w:del>
          </w:p>
          <w:p w14:paraId="4E2B5ACD" w14:textId="6E6A5BF7" w:rsidR="00CD1A5B" w:rsidRPr="00CD1A5B" w:rsidDel="00055E48" w:rsidRDefault="00CD1A5B" w:rsidP="006039FF">
            <w:pPr>
              <w:pStyle w:val="Tablelevel2"/>
              <w:rPr>
                <w:del w:id="2422" w:author="Jillian Carson-Jackson" w:date="2020-12-27T16:41:00Z"/>
                <w:rFonts w:ascii="Calibri" w:hAnsi="Calibri"/>
                <w:sz w:val="22"/>
                <w:szCs w:val="22"/>
              </w:rPr>
            </w:pPr>
            <w:del w:id="2423" w:author="Jillian Carson-Jackson" w:date="2020-12-27T16:41:00Z">
              <w:r w:rsidRPr="00CD1A5B" w:rsidDel="00055E48">
                <w:rPr>
                  <w:rFonts w:ascii="Calibri" w:hAnsi="Calibri"/>
                  <w:sz w:val="22"/>
                  <w:szCs w:val="22"/>
                </w:rPr>
                <w:delText>Statutory</w:delText>
              </w:r>
            </w:del>
          </w:p>
          <w:p w14:paraId="70474F19" w14:textId="7FAFE3EB" w:rsidR="00CD1A5B" w:rsidRPr="00CD1A5B" w:rsidDel="00055E48" w:rsidRDefault="00CD1A5B" w:rsidP="006039FF">
            <w:pPr>
              <w:pStyle w:val="Tablelevel2"/>
              <w:rPr>
                <w:del w:id="2424" w:author="Jillian Carson-Jackson" w:date="2020-12-27T16:41:00Z"/>
                <w:rFonts w:ascii="Calibri" w:hAnsi="Calibri"/>
                <w:sz w:val="22"/>
                <w:szCs w:val="22"/>
              </w:rPr>
            </w:pPr>
            <w:del w:id="2425" w:author="Jillian Carson-Jackson" w:date="2020-12-27T16:41:00Z">
              <w:r w:rsidRPr="00CD1A5B" w:rsidDel="00055E48">
                <w:rPr>
                  <w:rFonts w:ascii="Calibri" w:hAnsi="Calibri"/>
                  <w:sz w:val="22"/>
                  <w:szCs w:val="22"/>
                </w:rPr>
                <w:delText>Electronic and manual</w:delText>
              </w:r>
            </w:del>
          </w:p>
          <w:p w14:paraId="7AB2701C" w14:textId="6E87D72C" w:rsidR="00CD1A5B" w:rsidRPr="00CD1A5B" w:rsidDel="00055E48" w:rsidRDefault="00CD1A5B" w:rsidP="006039FF">
            <w:pPr>
              <w:pStyle w:val="Tablelevel2"/>
              <w:rPr>
                <w:del w:id="2426" w:author="Jillian Carson-Jackson" w:date="2020-12-27T16:41:00Z"/>
                <w:rFonts w:ascii="Calibri" w:hAnsi="Calibri"/>
                <w:sz w:val="22"/>
                <w:szCs w:val="22"/>
              </w:rPr>
            </w:pPr>
            <w:del w:id="2427" w:author="Jillian Carson-Jackson" w:date="2020-12-27T16:41:00Z">
              <w:r w:rsidRPr="00CD1A5B" w:rsidDel="00055E48">
                <w:rPr>
                  <w:rFonts w:ascii="Calibri" w:hAnsi="Calibri"/>
                  <w:sz w:val="22"/>
                  <w:szCs w:val="22"/>
                </w:rPr>
                <w:delText>Legal implications</w:delText>
              </w:r>
            </w:del>
          </w:p>
        </w:tc>
        <w:tc>
          <w:tcPr>
            <w:tcW w:w="2552" w:type="dxa"/>
            <w:tcBorders>
              <w:top w:val="single" w:sz="4" w:space="0" w:color="auto"/>
              <w:left w:val="single" w:sz="4" w:space="0" w:color="auto"/>
              <w:bottom w:val="single" w:sz="4" w:space="0" w:color="auto"/>
              <w:right w:val="single" w:sz="4" w:space="0" w:color="auto"/>
            </w:tcBorders>
          </w:tcPr>
          <w:p w14:paraId="2A83D018" w14:textId="6C56AED7" w:rsidR="00CD1A5B" w:rsidRPr="00CD1A5B" w:rsidDel="00055E48" w:rsidRDefault="00CD1A5B" w:rsidP="006039FF">
            <w:pPr>
              <w:pStyle w:val="Tablelevel1bold"/>
              <w:jc w:val="center"/>
              <w:rPr>
                <w:del w:id="2428"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1DD2EE2E" w14:textId="547E51AF" w:rsidR="00CD1A5B" w:rsidRPr="00CD1A5B" w:rsidDel="00055E48" w:rsidRDefault="00CD1A5B" w:rsidP="006039FF">
            <w:pPr>
              <w:rPr>
                <w:del w:id="2429" w:author="Jillian Carson-Jackson" w:date="2020-12-27T16:41:00Z"/>
                <w:rFonts w:ascii="Calibri" w:hAnsi="Calibri"/>
                <w:sz w:val="22"/>
                <w:szCs w:val="22"/>
              </w:rPr>
            </w:pPr>
          </w:p>
        </w:tc>
      </w:tr>
    </w:tbl>
    <w:p w14:paraId="12459FE5" w14:textId="4F6B598A" w:rsidR="00CD1A5B" w:rsidRPr="00C50983" w:rsidDel="00055E48" w:rsidRDefault="00CD1A5B" w:rsidP="00CD1A5B">
      <w:pPr>
        <w:rPr>
          <w:del w:id="2430" w:author="Jillian Carson-Jackson" w:date="2020-12-27T16:41:00Z"/>
        </w:rPr>
      </w:pPr>
    </w:p>
    <w:p w14:paraId="1413C93E" w14:textId="77777777" w:rsidR="00CD1A5B" w:rsidRPr="00C50983" w:rsidRDefault="00CD1A5B" w:rsidP="00CD1A5B">
      <w:pPr>
        <w:jc w:val="center"/>
        <w:rPr>
          <w:b/>
          <w:sz w:val="32"/>
        </w:rPr>
        <w:sectPr w:rsidR="00CD1A5B" w:rsidRPr="00C50983" w:rsidSect="006039FF">
          <w:headerReference w:type="default" r:id="rId39"/>
          <w:pgSz w:w="16838" w:h="11906" w:orient="landscape" w:code="9"/>
          <w:pgMar w:top="1134" w:right="1134" w:bottom="1134" w:left="1134" w:header="706" w:footer="706" w:gutter="0"/>
          <w:cols w:space="708"/>
          <w:docGrid w:linePitch="360"/>
        </w:sectPr>
      </w:pPr>
    </w:p>
    <w:p w14:paraId="1B551246" w14:textId="026150EA" w:rsidR="00203FE9" w:rsidRPr="00C50983" w:rsidDel="00803B93" w:rsidRDefault="00203FE9" w:rsidP="00203FE9">
      <w:pPr>
        <w:pStyle w:val="Module"/>
        <w:rPr>
          <w:del w:id="2431" w:author="Jillian Carson-Jackson" w:date="2020-12-27T16:48:00Z"/>
          <w:caps/>
        </w:rPr>
      </w:pPr>
      <w:bookmarkStart w:id="2432" w:name="_Toc111617491"/>
      <w:bookmarkStart w:id="2433" w:name="_Toc245254450"/>
      <w:bookmarkStart w:id="2434" w:name="_Toc6299049"/>
      <w:commentRangeStart w:id="2435"/>
      <w:del w:id="2436" w:author="Jillian Carson-Jackson" w:date="2020-12-27T16:48:00Z">
        <w:r w:rsidRPr="00C50983" w:rsidDel="00803B93">
          <w:delText>VHF RADIO</w:delText>
        </w:r>
        <w:bookmarkEnd w:id="2432"/>
        <w:bookmarkEnd w:id="2433"/>
        <w:bookmarkEnd w:id="2434"/>
        <w:commentRangeEnd w:id="2435"/>
        <w:r w:rsidR="00B406CD" w:rsidDel="00803B93">
          <w:rPr>
            <w:rStyle w:val="CommentReference"/>
            <w:rFonts w:eastAsiaTheme="minorHAnsi"/>
            <w:b w:val="0"/>
            <w:color w:val="auto"/>
            <w:u w:val="none"/>
          </w:rPr>
          <w:commentReference w:id="2435"/>
        </w:r>
      </w:del>
    </w:p>
    <w:p w14:paraId="29AAC147" w14:textId="6EEBC4C0" w:rsidR="00203FE9" w:rsidDel="00803B93" w:rsidRDefault="00203FE9" w:rsidP="00F64B31">
      <w:pPr>
        <w:pStyle w:val="ModuleHeading1"/>
        <w:rPr>
          <w:del w:id="2437" w:author="Jillian Carson-Jackson" w:date="2020-12-27T16:48:00Z"/>
        </w:rPr>
      </w:pPr>
      <w:bookmarkStart w:id="2438" w:name="_Toc446917599"/>
      <w:bookmarkStart w:id="2439" w:name="_Toc111617492"/>
      <w:bookmarkStart w:id="2440" w:name="_Toc245254451"/>
      <w:bookmarkStart w:id="2441" w:name="_Toc6299050"/>
      <w:del w:id="2442" w:author="Jillian Carson-Jackson" w:date="2020-12-27T16:48:00Z">
        <w:r w:rsidRPr="00C50983" w:rsidDel="00803B93">
          <w:delText>INTRODUCTION</w:delText>
        </w:r>
        <w:bookmarkEnd w:id="2438"/>
        <w:bookmarkEnd w:id="2439"/>
        <w:bookmarkEnd w:id="2440"/>
        <w:bookmarkEnd w:id="2441"/>
      </w:del>
    </w:p>
    <w:p w14:paraId="542C6D04" w14:textId="65E7E0C6" w:rsidR="00203FE9" w:rsidRPr="00203FE9" w:rsidDel="00803B93" w:rsidRDefault="00203FE9" w:rsidP="00203FE9">
      <w:pPr>
        <w:pStyle w:val="Heading1separatationline"/>
        <w:rPr>
          <w:del w:id="2443" w:author="Jillian Carson-Jackson" w:date="2020-12-27T16:48:00Z"/>
        </w:rPr>
      </w:pPr>
    </w:p>
    <w:p w14:paraId="16C57CF7" w14:textId="10FA2F20" w:rsidR="00203FE9" w:rsidRPr="00C50983" w:rsidDel="00803B93" w:rsidRDefault="00203FE9" w:rsidP="00203FE9">
      <w:pPr>
        <w:pStyle w:val="BodyText"/>
        <w:rPr>
          <w:del w:id="2444" w:author="Jillian Carson-Jackson" w:date="2020-12-27T16:48:00Z"/>
        </w:rPr>
      </w:pPr>
      <w:del w:id="2445" w:author="Jillian Carson-Jackson" w:date="2020-12-27T16:48:00Z">
        <w:r w:rsidRPr="00C50983" w:rsidDel="00803B93">
          <w:delText>Instructors for this module should have the knowledge, comprehension and the ability to apply VHF radio communication techniques in a VTS environment.  If this cannot be achieved, then the appropriate expert should cover certain sections of this module.  Every instructor should have full access to simulation equipment.  In addition, arrangements should be made, if practicable, for trainees to visit operational VTS centres.</w:delText>
        </w:r>
      </w:del>
    </w:p>
    <w:p w14:paraId="3157BDBD" w14:textId="39FC8506" w:rsidR="00203FE9" w:rsidDel="00803B93" w:rsidRDefault="00203FE9" w:rsidP="00F64B31">
      <w:pPr>
        <w:pStyle w:val="ModuleHeading1"/>
        <w:rPr>
          <w:del w:id="2446" w:author="Jillian Carson-Jackson" w:date="2020-12-27T16:48:00Z"/>
        </w:rPr>
      </w:pPr>
      <w:bookmarkStart w:id="2447" w:name="_Toc446917600"/>
      <w:bookmarkStart w:id="2448" w:name="_Toc111617493"/>
      <w:bookmarkStart w:id="2449" w:name="_Toc245254452"/>
      <w:bookmarkStart w:id="2450" w:name="_Toc6299051"/>
      <w:del w:id="2451" w:author="Jillian Carson-Jackson" w:date="2020-12-27T16:48:00Z">
        <w:r w:rsidRPr="00C50983" w:rsidDel="00803B93">
          <w:delText>SUBJECT FRAMEWOR</w:delText>
        </w:r>
        <w:bookmarkEnd w:id="2447"/>
        <w:r w:rsidRPr="00C50983" w:rsidDel="00803B93">
          <w:delText>K</w:delText>
        </w:r>
        <w:bookmarkEnd w:id="2448"/>
        <w:bookmarkEnd w:id="2449"/>
        <w:bookmarkEnd w:id="2450"/>
      </w:del>
    </w:p>
    <w:p w14:paraId="40080CBC" w14:textId="27880F39" w:rsidR="00203FE9" w:rsidRPr="00203FE9" w:rsidDel="00803B93" w:rsidRDefault="00203FE9" w:rsidP="00203FE9">
      <w:pPr>
        <w:pStyle w:val="Heading1separatationline"/>
        <w:rPr>
          <w:del w:id="2452" w:author="Jillian Carson-Jackson" w:date="2020-12-27T16:48:00Z"/>
        </w:rPr>
      </w:pPr>
    </w:p>
    <w:p w14:paraId="0E16C35F" w14:textId="5B61E7BC" w:rsidR="00203FE9" w:rsidRPr="00C50983" w:rsidDel="00803B93" w:rsidRDefault="00203FE9" w:rsidP="00F64B31">
      <w:pPr>
        <w:pStyle w:val="ModuleHeading2"/>
        <w:rPr>
          <w:del w:id="2453" w:author="Jillian Carson-Jackson" w:date="2020-12-27T16:48:00Z"/>
        </w:rPr>
      </w:pPr>
      <w:bookmarkStart w:id="2454" w:name="_Toc446917601"/>
      <w:bookmarkStart w:id="2455" w:name="_Toc111617494"/>
      <w:del w:id="2456" w:author="Jillian Carson-Jackson" w:date="2020-12-27T16:48:00Z">
        <w:r w:rsidRPr="00C50983" w:rsidDel="00803B93">
          <w:delText>Scope</w:delText>
        </w:r>
        <w:bookmarkEnd w:id="2454"/>
        <w:bookmarkEnd w:id="2455"/>
      </w:del>
    </w:p>
    <w:p w14:paraId="1A51C079" w14:textId="400DFCF1" w:rsidR="00203FE9" w:rsidRPr="00C50983" w:rsidDel="00803B93" w:rsidRDefault="00203FE9" w:rsidP="00203FE9">
      <w:pPr>
        <w:pStyle w:val="BodyText"/>
        <w:rPr>
          <w:del w:id="2457" w:author="Jillian Carson-Jackson" w:date="2020-12-27T16:48:00Z"/>
        </w:rPr>
      </w:pPr>
      <w:del w:id="2458" w:author="Jillian Carson-Jackson" w:date="2020-12-27T16:48:00Z">
        <w:r w:rsidRPr="00C50983" w:rsidDel="00803B93">
          <w:delText>This syllabus covers the requirement for VTS Operators to be able to transmit voice and data messages using radio sub-systems and equipment for the purpose of fulfilling the functional requirements of VTS centres.</w:delText>
        </w:r>
      </w:del>
    </w:p>
    <w:p w14:paraId="4D5194D5" w14:textId="1CE3082C" w:rsidR="00203FE9" w:rsidRPr="00C50983" w:rsidDel="00803B93" w:rsidRDefault="00203FE9" w:rsidP="00203FE9">
      <w:pPr>
        <w:pStyle w:val="BodyText"/>
        <w:rPr>
          <w:del w:id="2459" w:author="Jillian Carson-Jackson" w:date="2020-12-27T16:48:00Z"/>
        </w:rPr>
      </w:pPr>
      <w:del w:id="2460" w:author="Jillian Carson-Jackson" w:date="2020-12-27T16:48:00Z">
        <w:r w:rsidRPr="00C50983" w:rsidDel="00803B93">
          <w:delText>This course covers the theory and practice of using basic VHF radio equipment to transmit and receive calls, messages and information by radiotelephony, the Digital Selective Calling (DSC) system and VHF Automatic Identification System (AIS).</w:delText>
        </w:r>
      </w:del>
    </w:p>
    <w:p w14:paraId="4DC79608" w14:textId="4284664B" w:rsidR="00203FE9" w:rsidRPr="00C50983" w:rsidDel="00803B93" w:rsidRDefault="00203FE9" w:rsidP="00F64B31">
      <w:pPr>
        <w:pStyle w:val="ModuleHeading2"/>
        <w:rPr>
          <w:del w:id="2461" w:author="Jillian Carson-Jackson" w:date="2020-12-27T16:48:00Z"/>
        </w:rPr>
      </w:pPr>
      <w:bookmarkStart w:id="2462" w:name="_Toc446917602"/>
      <w:bookmarkStart w:id="2463" w:name="_Toc111617495"/>
      <w:del w:id="2464" w:author="Jillian Carson-Jackson" w:date="2020-12-27T16:48:00Z">
        <w:r w:rsidRPr="00C50983" w:rsidDel="00803B93">
          <w:delText>Aims</w:delText>
        </w:r>
        <w:bookmarkEnd w:id="2462"/>
        <w:bookmarkEnd w:id="2463"/>
      </w:del>
    </w:p>
    <w:p w14:paraId="7CD384E6" w14:textId="0BDD1B1B" w:rsidR="00203FE9" w:rsidRPr="00C50983" w:rsidDel="00803B93" w:rsidRDefault="00203FE9" w:rsidP="00203FE9">
      <w:pPr>
        <w:pStyle w:val="BodyText"/>
        <w:rPr>
          <w:del w:id="2465" w:author="Jillian Carson-Jackson" w:date="2020-12-27T16:48:00Z"/>
        </w:rPr>
      </w:pPr>
      <w:del w:id="2466" w:author="Jillian Carson-Jackson" w:date="2020-12-27T16:48:00Z">
        <w:r w:rsidRPr="00C50983" w:rsidDel="00803B93">
          <w:delText xml:space="preserve">On completion of the course the trainees will have the ability to transmit and receive, efficiently and effectively, voice and data radio communications by all radio sub-systems used in VTS provided by the </w:delText>
        </w:r>
        <w:r w:rsidDel="00803B93">
          <w:delText>Competent Authority</w:delText>
        </w:r>
        <w:r w:rsidRPr="00C50983" w:rsidDel="00803B93">
          <w:delText xml:space="preserve"> concerned, in accordance with international regulations and procedures.</w:delText>
        </w:r>
      </w:del>
    </w:p>
    <w:p w14:paraId="599E5D25" w14:textId="0827CF96" w:rsidR="00203FE9" w:rsidRPr="00C50983" w:rsidDel="00803B93" w:rsidRDefault="00203FE9" w:rsidP="00203FE9">
      <w:pPr>
        <w:pStyle w:val="BodyText"/>
        <w:rPr>
          <w:del w:id="2467" w:author="Jillian Carson-Jackson" w:date="2020-12-27T16:48:00Z"/>
        </w:rPr>
      </w:pPr>
      <w:del w:id="2468" w:author="Jillian Carson-Jackson" w:date="2020-12-27T16:48:00Z">
        <w:r w:rsidRPr="00C50983" w:rsidDel="00803B93">
          <w:delText>They will also know the procedures used in radiotelephone and radio data communications and be able to use radiotelephones and radio data equipment, particularly with respect to VTS, distress, safety and navigational messages.</w:delText>
        </w:r>
      </w:del>
    </w:p>
    <w:p w14:paraId="2B683C5E" w14:textId="6BD89A78" w:rsidR="00203FE9" w:rsidRPr="00C50983" w:rsidDel="00803B93" w:rsidRDefault="00203FE9" w:rsidP="00203FE9">
      <w:pPr>
        <w:pStyle w:val="BodyText"/>
        <w:rPr>
          <w:del w:id="2469" w:author="Jillian Carson-Jackson" w:date="2020-12-27T16:48:00Z"/>
        </w:rPr>
      </w:pPr>
      <w:del w:id="2470" w:author="Jillian Carson-Jackson" w:date="2020-12-27T16:48:00Z">
        <w:r w:rsidRPr="00C50983" w:rsidDel="00803B93">
          <w:delText>Trainees will also have the skills to ensure that English language messages (SMCP) relevant to VTS are correctly handled.</w:delText>
        </w:r>
      </w:del>
    </w:p>
    <w:p w14:paraId="58E0B983" w14:textId="27B58ACE" w:rsidR="00203FE9" w:rsidRPr="00C50983" w:rsidDel="00803B93" w:rsidRDefault="00203FE9" w:rsidP="00203FE9">
      <w:pPr>
        <w:pStyle w:val="BodyText"/>
        <w:rPr>
          <w:del w:id="2471" w:author="Jillian Carson-Jackson" w:date="2020-12-27T16:48:00Z"/>
        </w:rPr>
      </w:pPr>
      <w:del w:id="2472" w:author="Jillian Carson-Jackson" w:date="2020-12-27T16:48:00Z">
        <w:r w:rsidRPr="00C50983" w:rsidDel="00803B93">
          <w:delText>If suitable facilities are available it is possible to give the trainees realistic exercises on the transmission and reception of radio traffic within a VTS area.  Integrated exercises involving several radio stations could also be carried out.</w:delText>
        </w:r>
      </w:del>
    </w:p>
    <w:p w14:paraId="4039CEDA" w14:textId="6ECFD674" w:rsidR="00203FE9" w:rsidDel="00803B93" w:rsidRDefault="00203FE9" w:rsidP="00F64B31">
      <w:pPr>
        <w:pStyle w:val="ModuleHeading1"/>
        <w:rPr>
          <w:del w:id="2473" w:author="Jillian Carson-Jackson" w:date="2020-12-27T16:48:00Z"/>
        </w:rPr>
      </w:pPr>
      <w:del w:id="2474" w:author="Jillian Carson-Jackson" w:date="2020-12-27T16:48:00Z">
        <w:r w:rsidRPr="00C50983" w:rsidDel="00803B93">
          <w:br w:type="page"/>
        </w:r>
        <w:bookmarkStart w:id="2475" w:name="_Toc446917603"/>
        <w:bookmarkStart w:id="2476" w:name="_Toc111617496"/>
        <w:bookmarkStart w:id="2477" w:name="_Toc245254453"/>
        <w:bookmarkStart w:id="2478" w:name="_Toc6299052"/>
        <w:r w:rsidRPr="00C50983" w:rsidDel="00803B93">
          <w:delText>SUBJECT OUTLIN</w:delText>
        </w:r>
        <w:bookmarkEnd w:id="2475"/>
        <w:r w:rsidRPr="00C50983" w:rsidDel="00803B93">
          <w:delText>E</w:delText>
        </w:r>
        <w:bookmarkEnd w:id="2476"/>
        <w:r w:rsidRPr="00C50983" w:rsidDel="00803B93">
          <w:delText xml:space="preserve"> OF MODULE 6</w:delText>
        </w:r>
        <w:bookmarkEnd w:id="2477"/>
        <w:bookmarkEnd w:id="2478"/>
      </w:del>
    </w:p>
    <w:p w14:paraId="00A35527" w14:textId="3663206B" w:rsidR="00203FE9" w:rsidRPr="00203FE9" w:rsidDel="00803B93" w:rsidRDefault="00203FE9" w:rsidP="00203FE9">
      <w:pPr>
        <w:pStyle w:val="Heading1separatationline"/>
        <w:rPr>
          <w:del w:id="2479" w:author="Jillian Carson-Jackson" w:date="2020-12-27T16:48:00Z"/>
        </w:rPr>
      </w:pPr>
    </w:p>
    <w:p w14:paraId="04C14921" w14:textId="36068DB6" w:rsidR="00203FE9" w:rsidRPr="00C50983" w:rsidDel="00803B93" w:rsidRDefault="00203FE9" w:rsidP="00203FE9">
      <w:pPr>
        <w:pStyle w:val="Tablecaption"/>
        <w:rPr>
          <w:del w:id="2480" w:author="Jillian Carson-Jackson" w:date="2020-12-27T16:48:00Z"/>
        </w:rPr>
      </w:pPr>
      <w:bookmarkStart w:id="2481" w:name="_Toc245254479"/>
      <w:bookmarkStart w:id="2482" w:name="_Toc531423239"/>
      <w:del w:id="2483" w:author="Jillian Carson-Jackson" w:date="2020-12-27T16:48:00Z">
        <w:r w:rsidRPr="00C50983" w:rsidDel="00803B93">
          <w:delText>Subject outline – VHF radio</w:delText>
        </w:r>
        <w:bookmarkEnd w:id="2481"/>
        <w:bookmarkEnd w:id="2482"/>
      </w:del>
    </w:p>
    <w:tbl>
      <w:tblPr>
        <w:tblW w:w="976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02"/>
        <w:gridCol w:w="1843"/>
        <w:gridCol w:w="1623"/>
        <w:gridCol w:w="1701"/>
      </w:tblGrid>
      <w:tr w:rsidR="00203FE9" w:rsidRPr="00203FE9" w:rsidDel="00803B93" w14:paraId="5B472EEE" w14:textId="282D84B2" w:rsidTr="00203FE9">
        <w:trPr>
          <w:trHeight w:val="328"/>
          <w:jc w:val="center"/>
          <w:del w:id="2484" w:author="Jillian Carson-Jackson" w:date="2020-12-27T16:48:00Z"/>
        </w:trPr>
        <w:tc>
          <w:tcPr>
            <w:tcW w:w="4602" w:type="dxa"/>
            <w:vMerge w:val="restart"/>
            <w:vAlign w:val="center"/>
          </w:tcPr>
          <w:p w14:paraId="061F38DB" w14:textId="615A63A6" w:rsidR="00203FE9" w:rsidRPr="00203FE9" w:rsidDel="00803B93" w:rsidRDefault="00203FE9" w:rsidP="00203FE9">
            <w:pPr>
              <w:pStyle w:val="Tableheading"/>
              <w:rPr>
                <w:del w:id="2485" w:author="Jillian Carson-Jackson" w:date="2020-12-27T16:48:00Z"/>
              </w:rPr>
            </w:pPr>
            <w:del w:id="2486" w:author="Jillian Carson-Jackson" w:date="2020-12-27T16:48:00Z">
              <w:r w:rsidRPr="00203FE9" w:rsidDel="00803B93">
                <w:delText>Subject Area</w:delText>
              </w:r>
            </w:del>
          </w:p>
        </w:tc>
        <w:tc>
          <w:tcPr>
            <w:tcW w:w="1843" w:type="dxa"/>
            <w:vMerge w:val="restart"/>
            <w:vAlign w:val="center"/>
          </w:tcPr>
          <w:p w14:paraId="76D4D012" w14:textId="1C152BB9" w:rsidR="00203FE9" w:rsidRPr="00203FE9" w:rsidDel="00803B93" w:rsidRDefault="00203FE9" w:rsidP="00203FE9">
            <w:pPr>
              <w:pStyle w:val="Tableheading"/>
              <w:rPr>
                <w:del w:id="2487" w:author="Jillian Carson-Jackson" w:date="2020-12-27T16:48:00Z"/>
              </w:rPr>
            </w:pPr>
            <w:del w:id="2488" w:author="Jillian Carson-Jackson" w:date="2020-12-27T16:48:00Z">
              <w:r w:rsidRPr="00203FE9" w:rsidDel="00803B93">
                <w:delText>Recommended Competence Level</w:delText>
              </w:r>
            </w:del>
          </w:p>
        </w:tc>
        <w:tc>
          <w:tcPr>
            <w:tcW w:w="3324" w:type="dxa"/>
            <w:gridSpan w:val="2"/>
            <w:vAlign w:val="center"/>
          </w:tcPr>
          <w:p w14:paraId="5D3F2A50" w14:textId="3F8338F9" w:rsidR="00203FE9" w:rsidRPr="00203FE9" w:rsidDel="00803B93" w:rsidRDefault="00203FE9" w:rsidP="00203FE9">
            <w:pPr>
              <w:pStyle w:val="Tableheading"/>
              <w:rPr>
                <w:del w:id="2489" w:author="Jillian Carson-Jackson" w:date="2020-12-27T16:48:00Z"/>
              </w:rPr>
            </w:pPr>
            <w:del w:id="2490" w:author="Jillian Carson-Jackson" w:date="2020-12-27T16:48:00Z">
              <w:r w:rsidRPr="00203FE9" w:rsidDel="00803B93">
                <w:delText>Recommended Hours</w:delText>
              </w:r>
            </w:del>
          </w:p>
        </w:tc>
      </w:tr>
      <w:tr w:rsidR="00203FE9" w:rsidRPr="00203FE9" w:rsidDel="00803B93" w14:paraId="4DEA7D5A" w14:textId="6EC416C0" w:rsidTr="00203FE9">
        <w:trPr>
          <w:trHeight w:val="701"/>
          <w:jc w:val="center"/>
          <w:del w:id="2491" w:author="Jillian Carson-Jackson" w:date="2020-12-27T16:48:00Z"/>
        </w:trPr>
        <w:tc>
          <w:tcPr>
            <w:tcW w:w="4602" w:type="dxa"/>
            <w:vMerge/>
            <w:tcBorders>
              <w:bottom w:val="single" w:sz="12" w:space="0" w:color="auto"/>
            </w:tcBorders>
            <w:vAlign w:val="center"/>
          </w:tcPr>
          <w:p w14:paraId="54E04191" w14:textId="75486B24" w:rsidR="00203FE9" w:rsidRPr="00203FE9" w:rsidDel="00803B93" w:rsidRDefault="00203FE9" w:rsidP="00203FE9">
            <w:pPr>
              <w:pStyle w:val="Tableheading"/>
              <w:rPr>
                <w:del w:id="2492" w:author="Jillian Carson-Jackson" w:date="2020-12-27T16:48:00Z"/>
              </w:rPr>
            </w:pPr>
          </w:p>
        </w:tc>
        <w:tc>
          <w:tcPr>
            <w:tcW w:w="1843" w:type="dxa"/>
            <w:vMerge/>
            <w:tcBorders>
              <w:bottom w:val="single" w:sz="12" w:space="0" w:color="auto"/>
            </w:tcBorders>
            <w:vAlign w:val="center"/>
          </w:tcPr>
          <w:p w14:paraId="3A40411A" w14:textId="7643330B" w:rsidR="00203FE9" w:rsidRPr="00203FE9" w:rsidDel="00803B93" w:rsidRDefault="00203FE9" w:rsidP="00203FE9">
            <w:pPr>
              <w:pStyle w:val="Tableheading"/>
              <w:rPr>
                <w:del w:id="2493" w:author="Jillian Carson-Jackson" w:date="2020-12-27T16:48:00Z"/>
              </w:rPr>
            </w:pPr>
          </w:p>
        </w:tc>
        <w:tc>
          <w:tcPr>
            <w:tcW w:w="1623" w:type="dxa"/>
            <w:tcBorders>
              <w:bottom w:val="single" w:sz="12" w:space="0" w:color="auto"/>
            </w:tcBorders>
            <w:vAlign w:val="center"/>
          </w:tcPr>
          <w:p w14:paraId="4E0E4BBA" w14:textId="20860E80" w:rsidR="00203FE9" w:rsidRPr="00203FE9" w:rsidDel="00803B93" w:rsidRDefault="00203FE9" w:rsidP="00203FE9">
            <w:pPr>
              <w:pStyle w:val="Tableheading"/>
              <w:rPr>
                <w:del w:id="2494" w:author="Jillian Carson-Jackson" w:date="2020-12-27T16:48:00Z"/>
              </w:rPr>
            </w:pPr>
            <w:del w:id="2495" w:author="Jillian Carson-Jackson" w:date="2020-12-27T16:48:00Z">
              <w:r w:rsidRPr="00203FE9" w:rsidDel="00803B93">
                <w:delText>Presentations/ Lectures</w:delText>
              </w:r>
            </w:del>
          </w:p>
        </w:tc>
        <w:tc>
          <w:tcPr>
            <w:tcW w:w="1701" w:type="dxa"/>
            <w:tcBorders>
              <w:bottom w:val="single" w:sz="12" w:space="0" w:color="auto"/>
            </w:tcBorders>
            <w:vAlign w:val="center"/>
          </w:tcPr>
          <w:p w14:paraId="157BEAC6" w14:textId="27C940B5" w:rsidR="00203FE9" w:rsidRPr="00203FE9" w:rsidDel="00803B93" w:rsidRDefault="00203FE9" w:rsidP="00203FE9">
            <w:pPr>
              <w:pStyle w:val="Tableheading"/>
              <w:rPr>
                <w:del w:id="2496" w:author="Jillian Carson-Jackson" w:date="2020-12-27T16:48:00Z"/>
              </w:rPr>
            </w:pPr>
            <w:del w:id="2497" w:author="Jillian Carson-Jackson" w:date="2020-12-27T16:48:00Z">
              <w:r w:rsidRPr="00203FE9" w:rsidDel="00803B93">
                <w:delText>Exercises/ Simulation</w:delText>
              </w:r>
            </w:del>
          </w:p>
        </w:tc>
      </w:tr>
      <w:tr w:rsidR="00203FE9" w:rsidRPr="00203FE9" w:rsidDel="00803B93" w14:paraId="75684EC6" w14:textId="057882F1" w:rsidTr="00203FE9">
        <w:trPr>
          <w:jc w:val="center"/>
          <w:del w:id="2498" w:author="Jillian Carson-Jackson" w:date="2020-12-27T16:48:00Z"/>
        </w:trPr>
        <w:tc>
          <w:tcPr>
            <w:tcW w:w="4602" w:type="dxa"/>
            <w:tcBorders>
              <w:top w:val="single" w:sz="12" w:space="0" w:color="auto"/>
            </w:tcBorders>
          </w:tcPr>
          <w:p w14:paraId="37D7D437" w14:textId="4EECA622" w:rsidR="00203FE9" w:rsidRPr="00203FE9" w:rsidDel="00803B93" w:rsidRDefault="00203FE9" w:rsidP="006039FF">
            <w:pPr>
              <w:pStyle w:val="Tablelevel1bold"/>
              <w:rPr>
                <w:del w:id="2499" w:author="Jillian Carson-Jackson" w:date="2020-12-27T16:48:00Z"/>
                <w:rFonts w:ascii="Calibri" w:hAnsi="Calibri"/>
                <w:sz w:val="22"/>
                <w:szCs w:val="22"/>
              </w:rPr>
            </w:pPr>
            <w:del w:id="2500" w:author="Jillian Carson-Jackson" w:date="2020-12-27T16:48:00Z">
              <w:r w:rsidRPr="00203FE9" w:rsidDel="00803B93">
                <w:rPr>
                  <w:rFonts w:ascii="Calibri" w:hAnsi="Calibri"/>
                  <w:sz w:val="22"/>
                  <w:szCs w:val="22"/>
                </w:rPr>
                <w:delText>Radio operator practices and procedures</w:delText>
              </w:r>
            </w:del>
          </w:p>
          <w:p w14:paraId="6DF518BF" w14:textId="30741953" w:rsidR="00203FE9" w:rsidRPr="00203FE9" w:rsidDel="00803B93" w:rsidRDefault="00203FE9" w:rsidP="006039FF">
            <w:pPr>
              <w:pStyle w:val="Tablelevel2"/>
              <w:rPr>
                <w:del w:id="2501" w:author="Jillian Carson-Jackson" w:date="2020-12-27T16:48:00Z"/>
                <w:rFonts w:ascii="Calibri" w:hAnsi="Calibri"/>
                <w:sz w:val="22"/>
                <w:szCs w:val="22"/>
              </w:rPr>
            </w:pPr>
            <w:del w:id="2502" w:author="Jillian Carson-Jackson" w:date="2020-12-27T16:48:00Z">
              <w:r w:rsidRPr="00203FE9" w:rsidDel="00803B93">
                <w:rPr>
                  <w:rFonts w:ascii="Calibri" w:hAnsi="Calibri"/>
                  <w:sz w:val="22"/>
                  <w:szCs w:val="22"/>
                </w:rPr>
                <w:delText>GMDSS Restricted Operator’s Certificate (ROC) or internationally recognised radio certification</w:delText>
              </w:r>
            </w:del>
          </w:p>
        </w:tc>
        <w:tc>
          <w:tcPr>
            <w:tcW w:w="1843" w:type="dxa"/>
            <w:tcBorders>
              <w:top w:val="single" w:sz="12" w:space="0" w:color="auto"/>
            </w:tcBorders>
          </w:tcPr>
          <w:p w14:paraId="6EC33E43" w14:textId="195CCFE9" w:rsidR="00203FE9" w:rsidRPr="00203FE9" w:rsidDel="00803B93" w:rsidRDefault="00203FE9" w:rsidP="006039FF">
            <w:pPr>
              <w:pStyle w:val="Tablelevel1"/>
              <w:jc w:val="center"/>
              <w:rPr>
                <w:del w:id="2503" w:author="Jillian Carson-Jackson" w:date="2020-12-27T16:48:00Z"/>
                <w:rFonts w:ascii="Calibri" w:hAnsi="Calibri"/>
                <w:szCs w:val="22"/>
              </w:rPr>
            </w:pPr>
            <w:del w:id="2504" w:author="Jillian Carson-Jackson" w:date="2020-12-27T16:48:00Z">
              <w:r w:rsidRPr="00203FE9" w:rsidDel="00803B93">
                <w:rPr>
                  <w:rFonts w:ascii="Calibri" w:hAnsi="Calibri"/>
                  <w:szCs w:val="22"/>
                </w:rPr>
                <w:delText>Level 4</w:delText>
              </w:r>
            </w:del>
          </w:p>
        </w:tc>
        <w:tc>
          <w:tcPr>
            <w:tcW w:w="1623" w:type="dxa"/>
            <w:tcBorders>
              <w:top w:val="single" w:sz="12" w:space="0" w:color="auto"/>
            </w:tcBorders>
          </w:tcPr>
          <w:p w14:paraId="53387950" w14:textId="18A0D82B" w:rsidR="00203FE9" w:rsidRPr="00203FE9" w:rsidDel="00803B93" w:rsidRDefault="00203FE9" w:rsidP="006039FF">
            <w:pPr>
              <w:jc w:val="center"/>
              <w:rPr>
                <w:del w:id="2505" w:author="Jillian Carson-Jackson" w:date="2020-12-27T16:48:00Z"/>
                <w:rFonts w:ascii="Calibri" w:hAnsi="Calibri"/>
                <w:sz w:val="22"/>
                <w:szCs w:val="22"/>
              </w:rPr>
            </w:pPr>
          </w:p>
        </w:tc>
        <w:tc>
          <w:tcPr>
            <w:tcW w:w="1701" w:type="dxa"/>
            <w:tcBorders>
              <w:top w:val="single" w:sz="12" w:space="0" w:color="auto"/>
            </w:tcBorders>
          </w:tcPr>
          <w:p w14:paraId="3892DE56" w14:textId="6D9197C6" w:rsidR="00203FE9" w:rsidRPr="00203FE9" w:rsidDel="00803B93" w:rsidRDefault="00203FE9" w:rsidP="006039FF">
            <w:pPr>
              <w:jc w:val="center"/>
              <w:rPr>
                <w:del w:id="2506" w:author="Jillian Carson-Jackson" w:date="2020-12-27T16:48:00Z"/>
                <w:rFonts w:ascii="Calibri" w:hAnsi="Calibri"/>
                <w:sz w:val="22"/>
                <w:szCs w:val="22"/>
              </w:rPr>
            </w:pPr>
          </w:p>
        </w:tc>
      </w:tr>
      <w:tr w:rsidR="00203FE9" w:rsidRPr="00203FE9" w:rsidDel="00803B93" w14:paraId="6C61FDDF" w14:textId="0E45A065" w:rsidTr="00203FE9">
        <w:trPr>
          <w:jc w:val="center"/>
          <w:del w:id="2507" w:author="Jillian Carson-Jackson" w:date="2020-12-27T16:48:00Z"/>
        </w:trPr>
        <w:tc>
          <w:tcPr>
            <w:tcW w:w="4602" w:type="dxa"/>
          </w:tcPr>
          <w:p w14:paraId="3DA2F159" w14:textId="7A34768F" w:rsidR="00203FE9" w:rsidRPr="00203FE9" w:rsidDel="00803B93" w:rsidRDefault="00203FE9" w:rsidP="006039FF">
            <w:pPr>
              <w:pStyle w:val="Tablelevel1bold"/>
              <w:rPr>
                <w:del w:id="2508" w:author="Jillian Carson-Jackson" w:date="2020-12-27T16:48:00Z"/>
                <w:rFonts w:ascii="Calibri" w:hAnsi="Calibri"/>
                <w:sz w:val="22"/>
                <w:szCs w:val="22"/>
              </w:rPr>
            </w:pPr>
            <w:del w:id="2509" w:author="Jillian Carson-Jackson" w:date="2020-12-27T16:48:00Z">
              <w:r w:rsidRPr="00203FE9" w:rsidDel="00803B93">
                <w:rPr>
                  <w:rFonts w:ascii="Calibri" w:hAnsi="Calibri"/>
                  <w:sz w:val="22"/>
                  <w:szCs w:val="22"/>
                </w:rPr>
                <w:delText>VHF radio systems and their use in VTS</w:delText>
              </w:r>
            </w:del>
          </w:p>
          <w:p w14:paraId="2F11C112" w14:textId="4B7C42CF" w:rsidR="00203FE9" w:rsidRPr="00203FE9" w:rsidDel="00803B93" w:rsidRDefault="00203FE9" w:rsidP="006039FF">
            <w:pPr>
              <w:pStyle w:val="Tablelevel2"/>
              <w:rPr>
                <w:del w:id="2510" w:author="Jillian Carson-Jackson" w:date="2020-12-27T16:48:00Z"/>
                <w:rFonts w:ascii="Calibri" w:hAnsi="Calibri"/>
                <w:sz w:val="22"/>
                <w:szCs w:val="22"/>
              </w:rPr>
            </w:pPr>
            <w:del w:id="2511" w:author="Jillian Carson-Jackson" w:date="2020-12-27T16:48:00Z">
              <w:r w:rsidRPr="00203FE9" w:rsidDel="00803B93">
                <w:rPr>
                  <w:rFonts w:ascii="Calibri" w:hAnsi="Calibri"/>
                  <w:sz w:val="22"/>
                  <w:szCs w:val="22"/>
                </w:rPr>
                <w:delText>Frequencies in the VHF maritime mobile band (ITU RR Appendix S18)</w:delText>
              </w:r>
            </w:del>
          </w:p>
          <w:p w14:paraId="57288BEE" w14:textId="3FC91F1F" w:rsidR="00203FE9" w:rsidRPr="00203FE9" w:rsidDel="00803B93" w:rsidRDefault="00203FE9" w:rsidP="006039FF">
            <w:pPr>
              <w:pStyle w:val="Tablelevel2"/>
              <w:rPr>
                <w:del w:id="2512" w:author="Jillian Carson-Jackson" w:date="2020-12-27T16:48:00Z"/>
                <w:rFonts w:ascii="Calibri" w:hAnsi="Calibri"/>
                <w:sz w:val="22"/>
                <w:szCs w:val="22"/>
              </w:rPr>
            </w:pPr>
            <w:del w:id="2513" w:author="Jillian Carson-Jackson" w:date="2020-12-27T16:48:00Z">
              <w:r w:rsidRPr="00203FE9" w:rsidDel="00803B93">
                <w:rPr>
                  <w:rFonts w:ascii="Calibri" w:hAnsi="Calibri"/>
                  <w:sz w:val="22"/>
                  <w:szCs w:val="22"/>
                </w:rPr>
                <w:delText>National frequency assignments to VTS</w:delText>
              </w:r>
            </w:del>
          </w:p>
        </w:tc>
        <w:tc>
          <w:tcPr>
            <w:tcW w:w="1843" w:type="dxa"/>
          </w:tcPr>
          <w:p w14:paraId="498D12BC" w14:textId="37DC161B" w:rsidR="00203FE9" w:rsidRPr="00203FE9" w:rsidDel="00803B93" w:rsidRDefault="00203FE9" w:rsidP="006039FF">
            <w:pPr>
              <w:pStyle w:val="Tablelevel1"/>
              <w:jc w:val="center"/>
              <w:rPr>
                <w:del w:id="2514" w:author="Jillian Carson-Jackson" w:date="2020-12-27T16:48:00Z"/>
                <w:rFonts w:ascii="Calibri" w:hAnsi="Calibri"/>
                <w:szCs w:val="22"/>
              </w:rPr>
            </w:pPr>
            <w:del w:id="2515" w:author="Jillian Carson-Jackson" w:date="2020-12-27T16:48:00Z">
              <w:r w:rsidRPr="00203FE9" w:rsidDel="00803B93">
                <w:rPr>
                  <w:rFonts w:ascii="Calibri" w:hAnsi="Calibri"/>
                  <w:szCs w:val="22"/>
                </w:rPr>
                <w:delText>Level 3</w:delText>
              </w:r>
            </w:del>
          </w:p>
        </w:tc>
        <w:tc>
          <w:tcPr>
            <w:tcW w:w="1623" w:type="dxa"/>
          </w:tcPr>
          <w:p w14:paraId="44149801" w14:textId="1148D890" w:rsidR="00203FE9" w:rsidRPr="00203FE9" w:rsidDel="00803B93" w:rsidRDefault="00203FE9" w:rsidP="006039FF">
            <w:pPr>
              <w:jc w:val="center"/>
              <w:rPr>
                <w:del w:id="2516" w:author="Jillian Carson-Jackson" w:date="2020-12-27T16:48:00Z"/>
                <w:rFonts w:ascii="Calibri" w:hAnsi="Calibri"/>
                <w:sz w:val="22"/>
                <w:szCs w:val="22"/>
              </w:rPr>
            </w:pPr>
          </w:p>
        </w:tc>
        <w:tc>
          <w:tcPr>
            <w:tcW w:w="1701" w:type="dxa"/>
          </w:tcPr>
          <w:p w14:paraId="651832CE" w14:textId="32A8BC1E" w:rsidR="00203FE9" w:rsidRPr="00203FE9" w:rsidDel="00803B93" w:rsidRDefault="00203FE9" w:rsidP="006039FF">
            <w:pPr>
              <w:jc w:val="center"/>
              <w:rPr>
                <w:del w:id="2517" w:author="Jillian Carson-Jackson" w:date="2020-12-27T16:48:00Z"/>
                <w:rFonts w:ascii="Calibri" w:hAnsi="Calibri"/>
                <w:sz w:val="22"/>
                <w:szCs w:val="22"/>
              </w:rPr>
            </w:pPr>
          </w:p>
        </w:tc>
      </w:tr>
      <w:tr w:rsidR="00203FE9" w:rsidRPr="00203FE9" w:rsidDel="00803B93" w14:paraId="206A58A6" w14:textId="2107449C" w:rsidTr="00203FE9">
        <w:trPr>
          <w:jc w:val="center"/>
          <w:del w:id="2518" w:author="Jillian Carson-Jackson" w:date="2020-12-27T16:48:00Z"/>
        </w:trPr>
        <w:tc>
          <w:tcPr>
            <w:tcW w:w="4602" w:type="dxa"/>
          </w:tcPr>
          <w:p w14:paraId="06554994" w14:textId="1331709D" w:rsidR="00203FE9" w:rsidRPr="00203FE9" w:rsidDel="00803B93" w:rsidRDefault="00203FE9" w:rsidP="006039FF">
            <w:pPr>
              <w:pStyle w:val="Tablelevel1bold"/>
              <w:rPr>
                <w:del w:id="2519" w:author="Jillian Carson-Jackson" w:date="2020-12-27T16:48:00Z"/>
                <w:rFonts w:ascii="Calibri" w:hAnsi="Calibri"/>
                <w:sz w:val="22"/>
                <w:szCs w:val="22"/>
              </w:rPr>
            </w:pPr>
            <w:del w:id="2520" w:author="Jillian Carson-Jackson" w:date="2020-12-27T16:48:00Z">
              <w:r w:rsidRPr="00203FE9" w:rsidDel="00803B93">
                <w:rPr>
                  <w:rFonts w:ascii="Calibri" w:hAnsi="Calibri"/>
                  <w:sz w:val="22"/>
                  <w:szCs w:val="22"/>
                </w:rPr>
                <w:delText>Operation of radio equipment</w:delText>
              </w:r>
            </w:del>
          </w:p>
          <w:p w14:paraId="10F46618" w14:textId="471B1B67" w:rsidR="00203FE9" w:rsidRPr="00203FE9" w:rsidDel="00803B93" w:rsidRDefault="00203FE9" w:rsidP="006039FF">
            <w:pPr>
              <w:pStyle w:val="Tablelevel2"/>
              <w:rPr>
                <w:del w:id="2521" w:author="Jillian Carson-Jackson" w:date="2020-12-27T16:48:00Z"/>
                <w:rFonts w:ascii="Calibri" w:hAnsi="Calibri"/>
                <w:sz w:val="22"/>
                <w:szCs w:val="22"/>
              </w:rPr>
            </w:pPr>
            <w:del w:id="2522" w:author="Jillian Carson-Jackson" w:date="2020-12-27T16:48:00Z">
              <w:r w:rsidRPr="00203FE9" w:rsidDel="00803B93">
                <w:rPr>
                  <w:rFonts w:ascii="Calibri" w:hAnsi="Calibri"/>
                  <w:sz w:val="22"/>
                  <w:szCs w:val="22"/>
                </w:rPr>
                <w:delText>Introduction to basic VTS VHF radiotelephone, DSC and AIS equipment</w:delText>
              </w:r>
            </w:del>
          </w:p>
          <w:p w14:paraId="0AFD6A75" w14:textId="256FD65F" w:rsidR="00203FE9" w:rsidRPr="00203FE9" w:rsidDel="00803B93" w:rsidRDefault="00203FE9" w:rsidP="006039FF">
            <w:pPr>
              <w:pStyle w:val="Tablelevel2"/>
              <w:rPr>
                <w:del w:id="2523" w:author="Jillian Carson-Jackson" w:date="2020-12-27T16:48:00Z"/>
                <w:rFonts w:ascii="Calibri" w:hAnsi="Calibri"/>
                <w:sz w:val="22"/>
                <w:szCs w:val="22"/>
              </w:rPr>
            </w:pPr>
            <w:del w:id="2524" w:author="Jillian Carson-Jackson" w:date="2020-12-27T16:48:00Z">
              <w:r w:rsidRPr="00203FE9" w:rsidDel="00803B93">
                <w:rPr>
                  <w:rFonts w:ascii="Calibri" w:hAnsi="Calibri"/>
                  <w:sz w:val="22"/>
                  <w:szCs w:val="22"/>
                </w:rPr>
                <w:delText>Controls and operation of VHF radiotelephone equipment</w:delText>
              </w:r>
            </w:del>
          </w:p>
          <w:p w14:paraId="36E9C5C6" w14:textId="17086922" w:rsidR="00203FE9" w:rsidRPr="00203FE9" w:rsidDel="00803B93" w:rsidRDefault="00203FE9" w:rsidP="006039FF">
            <w:pPr>
              <w:pStyle w:val="Tablelevel2"/>
              <w:rPr>
                <w:del w:id="2525" w:author="Jillian Carson-Jackson" w:date="2020-12-27T16:48:00Z"/>
                <w:rFonts w:ascii="Calibri" w:hAnsi="Calibri"/>
                <w:sz w:val="22"/>
                <w:szCs w:val="22"/>
              </w:rPr>
            </w:pPr>
            <w:del w:id="2526" w:author="Jillian Carson-Jackson" w:date="2020-12-27T16:48:00Z">
              <w:r w:rsidRPr="00203FE9" w:rsidDel="00803B93">
                <w:rPr>
                  <w:rFonts w:ascii="Calibri" w:hAnsi="Calibri"/>
                  <w:sz w:val="22"/>
                  <w:szCs w:val="22"/>
                </w:rPr>
                <w:delText>Controls and operation of VHF DSC equipment</w:delText>
              </w:r>
            </w:del>
          </w:p>
          <w:p w14:paraId="41550A68" w14:textId="36498DAC" w:rsidR="00203FE9" w:rsidRPr="00203FE9" w:rsidDel="00803B93" w:rsidRDefault="00203FE9" w:rsidP="006039FF">
            <w:pPr>
              <w:pStyle w:val="Tablelevel2"/>
              <w:rPr>
                <w:del w:id="2527" w:author="Jillian Carson-Jackson" w:date="2020-12-27T16:48:00Z"/>
                <w:rFonts w:ascii="Calibri" w:hAnsi="Calibri"/>
                <w:sz w:val="22"/>
                <w:szCs w:val="22"/>
              </w:rPr>
            </w:pPr>
            <w:del w:id="2528" w:author="Jillian Carson-Jackson" w:date="2020-12-27T16:48:00Z">
              <w:r w:rsidRPr="00203FE9" w:rsidDel="00803B93">
                <w:rPr>
                  <w:rFonts w:ascii="Calibri" w:hAnsi="Calibri"/>
                  <w:sz w:val="22"/>
                  <w:szCs w:val="22"/>
                </w:rPr>
                <w:delText>Controls and operation of VHF AIS equipment</w:delText>
              </w:r>
            </w:del>
          </w:p>
        </w:tc>
        <w:tc>
          <w:tcPr>
            <w:tcW w:w="1843" w:type="dxa"/>
          </w:tcPr>
          <w:p w14:paraId="767D0A93" w14:textId="5283A4CA" w:rsidR="00203FE9" w:rsidRPr="00203FE9" w:rsidDel="00803B93" w:rsidRDefault="00203FE9" w:rsidP="006039FF">
            <w:pPr>
              <w:pStyle w:val="Tablelevel1"/>
              <w:jc w:val="center"/>
              <w:rPr>
                <w:del w:id="2529" w:author="Jillian Carson-Jackson" w:date="2020-12-27T16:48:00Z"/>
                <w:rFonts w:ascii="Calibri" w:hAnsi="Calibri"/>
                <w:szCs w:val="22"/>
              </w:rPr>
            </w:pPr>
            <w:del w:id="2530" w:author="Jillian Carson-Jackson" w:date="2020-12-27T16:48:00Z">
              <w:r w:rsidRPr="00203FE9" w:rsidDel="00803B93">
                <w:rPr>
                  <w:rFonts w:ascii="Calibri" w:hAnsi="Calibri"/>
                  <w:szCs w:val="22"/>
                </w:rPr>
                <w:delText>Level 4</w:delText>
              </w:r>
            </w:del>
          </w:p>
        </w:tc>
        <w:tc>
          <w:tcPr>
            <w:tcW w:w="1623" w:type="dxa"/>
          </w:tcPr>
          <w:p w14:paraId="360B9E97" w14:textId="1F55C9DA" w:rsidR="00203FE9" w:rsidRPr="00203FE9" w:rsidDel="00803B93" w:rsidRDefault="00203FE9" w:rsidP="006039FF">
            <w:pPr>
              <w:jc w:val="center"/>
              <w:rPr>
                <w:del w:id="2531" w:author="Jillian Carson-Jackson" w:date="2020-12-27T16:48:00Z"/>
                <w:rFonts w:ascii="Calibri" w:hAnsi="Calibri"/>
                <w:sz w:val="22"/>
                <w:szCs w:val="22"/>
              </w:rPr>
            </w:pPr>
          </w:p>
        </w:tc>
        <w:tc>
          <w:tcPr>
            <w:tcW w:w="1701" w:type="dxa"/>
          </w:tcPr>
          <w:p w14:paraId="76CFE3FD" w14:textId="392D7C53" w:rsidR="00203FE9" w:rsidRPr="00203FE9" w:rsidDel="00803B93" w:rsidRDefault="00203FE9" w:rsidP="006039FF">
            <w:pPr>
              <w:jc w:val="center"/>
              <w:rPr>
                <w:del w:id="2532" w:author="Jillian Carson-Jackson" w:date="2020-12-27T16:48:00Z"/>
                <w:rFonts w:ascii="Calibri" w:hAnsi="Calibri"/>
                <w:sz w:val="22"/>
                <w:szCs w:val="22"/>
              </w:rPr>
            </w:pPr>
          </w:p>
        </w:tc>
      </w:tr>
      <w:tr w:rsidR="00203FE9" w:rsidRPr="00203FE9" w:rsidDel="00803B93" w14:paraId="5BF9557D" w14:textId="6715AE76" w:rsidTr="00203FE9">
        <w:trPr>
          <w:jc w:val="center"/>
          <w:del w:id="2533" w:author="Jillian Carson-Jackson" w:date="2020-12-27T16:48:00Z"/>
        </w:trPr>
        <w:tc>
          <w:tcPr>
            <w:tcW w:w="4602" w:type="dxa"/>
          </w:tcPr>
          <w:p w14:paraId="2AD795F9" w14:textId="5DC5A0AB" w:rsidR="00203FE9" w:rsidRPr="00203FE9" w:rsidDel="00803B93" w:rsidRDefault="00203FE9" w:rsidP="006039FF">
            <w:pPr>
              <w:pStyle w:val="Tablelevel1bold"/>
              <w:rPr>
                <w:del w:id="2534" w:author="Jillian Carson-Jackson" w:date="2020-12-27T16:48:00Z"/>
                <w:rFonts w:ascii="Calibri" w:hAnsi="Calibri"/>
                <w:sz w:val="22"/>
                <w:szCs w:val="22"/>
              </w:rPr>
            </w:pPr>
            <w:del w:id="2535" w:author="Jillian Carson-Jackson" w:date="2020-12-27T16:48:00Z">
              <w:r w:rsidRPr="00203FE9" w:rsidDel="00803B93">
                <w:rPr>
                  <w:rFonts w:ascii="Calibri" w:hAnsi="Calibri"/>
                  <w:sz w:val="22"/>
                  <w:szCs w:val="22"/>
                </w:rPr>
                <w:delText>Communication procedures, including SAR</w:delText>
              </w:r>
            </w:del>
          </w:p>
          <w:p w14:paraId="2BA137BE" w14:textId="284476DD" w:rsidR="00203FE9" w:rsidRPr="00203FE9" w:rsidDel="00803B93" w:rsidRDefault="00203FE9" w:rsidP="006039FF">
            <w:pPr>
              <w:pStyle w:val="Tablelevel2"/>
              <w:rPr>
                <w:del w:id="2536" w:author="Jillian Carson-Jackson" w:date="2020-12-27T16:48:00Z"/>
                <w:rFonts w:ascii="Calibri" w:hAnsi="Calibri"/>
                <w:sz w:val="22"/>
                <w:szCs w:val="22"/>
              </w:rPr>
            </w:pPr>
            <w:del w:id="2537" w:author="Jillian Carson-Jackson" w:date="2020-12-27T16:48:00Z">
              <w:r w:rsidRPr="00203FE9" w:rsidDel="00803B93">
                <w:rPr>
                  <w:rFonts w:ascii="Calibri" w:hAnsi="Calibri"/>
                  <w:sz w:val="22"/>
                  <w:szCs w:val="22"/>
                </w:rPr>
                <w:delText>VHF radiotelephone procedures</w:delText>
              </w:r>
            </w:del>
          </w:p>
          <w:p w14:paraId="62E43609" w14:textId="7D515F60" w:rsidR="00203FE9" w:rsidRPr="00203FE9" w:rsidDel="00803B93" w:rsidRDefault="00203FE9" w:rsidP="006039FF">
            <w:pPr>
              <w:pStyle w:val="Tablelevel2"/>
              <w:rPr>
                <w:del w:id="2538" w:author="Jillian Carson-Jackson" w:date="2020-12-27T16:48:00Z"/>
                <w:rFonts w:ascii="Calibri" w:hAnsi="Calibri"/>
                <w:sz w:val="22"/>
                <w:szCs w:val="22"/>
              </w:rPr>
            </w:pPr>
            <w:del w:id="2539" w:author="Jillian Carson-Jackson" w:date="2020-12-27T16:48:00Z">
              <w:r w:rsidRPr="00203FE9" w:rsidDel="00803B93">
                <w:rPr>
                  <w:rFonts w:ascii="Calibri" w:hAnsi="Calibri"/>
                  <w:sz w:val="22"/>
                  <w:szCs w:val="22"/>
                </w:rPr>
                <w:delText>VHF DSC communication procedures</w:delText>
              </w:r>
            </w:del>
          </w:p>
          <w:p w14:paraId="67F9D215" w14:textId="5D7F01CD" w:rsidR="00203FE9" w:rsidRPr="00203FE9" w:rsidDel="00803B93" w:rsidRDefault="00203FE9" w:rsidP="006039FF">
            <w:pPr>
              <w:pStyle w:val="Tablelevel2"/>
              <w:rPr>
                <w:del w:id="2540" w:author="Jillian Carson-Jackson" w:date="2020-12-27T16:48:00Z"/>
                <w:rFonts w:ascii="Calibri" w:hAnsi="Calibri"/>
                <w:sz w:val="22"/>
                <w:szCs w:val="22"/>
              </w:rPr>
            </w:pPr>
            <w:del w:id="2541" w:author="Jillian Carson-Jackson" w:date="2020-12-27T16:48:00Z">
              <w:r w:rsidRPr="00203FE9" w:rsidDel="00803B93">
                <w:rPr>
                  <w:rFonts w:ascii="Calibri" w:hAnsi="Calibri"/>
                  <w:sz w:val="22"/>
                  <w:szCs w:val="22"/>
                </w:rPr>
                <w:delText>VHF AIS communication procedures</w:delText>
              </w:r>
            </w:del>
          </w:p>
          <w:p w14:paraId="75FD4F29" w14:textId="608B9983" w:rsidR="00203FE9" w:rsidRPr="00203FE9" w:rsidDel="00803B93" w:rsidRDefault="00203FE9" w:rsidP="006039FF">
            <w:pPr>
              <w:pStyle w:val="Tablelevel2"/>
              <w:rPr>
                <w:del w:id="2542" w:author="Jillian Carson-Jackson" w:date="2020-12-27T16:48:00Z"/>
                <w:rFonts w:ascii="Calibri" w:hAnsi="Calibri"/>
                <w:sz w:val="22"/>
                <w:szCs w:val="22"/>
              </w:rPr>
            </w:pPr>
            <w:del w:id="2543" w:author="Jillian Carson-Jackson" w:date="2020-12-27T16:48:00Z">
              <w:r w:rsidRPr="00203FE9" w:rsidDel="00803B93">
                <w:rPr>
                  <w:rFonts w:ascii="Calibri" w:hAnsi="Calibri"/>
                  <w:sz w:val="22"/>
                  <w:szCs w:val="22"/>
                </w:rPr>
                <w:delText xml:space="preserve">Equipment failure and channel saturation </w:delText>
              </w:r>
            </w:del>
          </w:p>
        </w:tc>
        <w:tc>
          <w:tcPr>
            <w:tcW w:w="1843" w:type="dxa"/>
          </w:tcPr>
          <w:p w14:paraId="11D2C871" w14:textId="5014B718" w:rsidR="00203FE9" w:rsidRPr="00203FE9" w:rsidDel="00803B93" w:rsidRDefault="00203FE9" w:rsidP="006039FF">
            <w:pPr>
              <w:pStyle w:val="Tablelevel1"/>
              <w:jc w:val="center"/>
              <w:rPr>
                <w:del w:id="2544" w:author="Jillian Carson-Jackson" w:date="2020-12-27T16:48:00Z"/>
                <w:rFonts w:ascii="Calibri" w:hAnsi="Calibri"/>
                <w:szCs w:val="22"/>
              </w:rPr>
            </w:pPr>
            <w:del w:id="2545" w:author="Jillian Carson-Jackson" w:date="2020-12-27T16:48:00Z">
              <w:r w:rsidRPr="00203FE9" w:rsidDel="00803B93">
                <w:rPr>
                  <w:rFonts w:ascii="Calibri" w:hAnsi="Calibri"/>
                  <w:szCs w:val="22"/>
                </w:rPr>
                <w:delText>Level 3</w:delText>
              </w:r>
            </w:del>
          </w:p>
        </w:tc>
        <w:tc>
          <w:tcPr>
            <w:tcW w:w="1623" w:type="dxa"/>
          </w:tcPr>
          <w:p w14:paraId="5E6043EE" w14:textId="45C0ECA9" w:rsidR="00203FE9" w:rsidRPr="00203FE9" w:rsidDel="00803B93" w:rsidRDefault="00203FE9" w:rsidP="006039FF">
            <w:pPr>
              <w:jc w:val="center"/>
              <w:rPr>
                <w:del w:id="2546" w:author="Jillian Carson-Jackson" w:date="2020-12-27T16:48:00Z"/>
                <w:rFonts w:ascii="Calibri" w:hAnsi="Calibri"/>
                <w:sz w:val="22"/>
                <w:szCs w:val="22"/>
              </w:rPr>
            </w:pPr>
          </w:p>
        </w:tc>
        <w:tc>
          <w:tcPr>
            <w:tcW w:w="1701" w:type="dxa"/>
          </w:tcPr>
          <w:p w14:paraId="2E1AFA19" w14:textId="1543DA2D" w:rsidR="00203FE9" w:rsidRPr="00203FE9" w:rsidDel="00803B93" w:rsidRDefault="00203FE9" w:rsidP="006039FF">
            <w:pPr>
              <w:jc w:val="center"/>
              <w:rPr>
                <w:del w:id="2547" w:author="Jillian Carson-Jackson" w:date="2020-12-27T16:48:00Z"/>
                <w:rFonts w:ascii="Calibri" w:hAnsi="Calibri"/>
                <w:sz w:val="22"/>
                <w:szCs w:val="22"/>
              </w:rPr>
            </w:pPr>
          </w:p>
        </w:tc>
      </w:tr>
      <w:tr w:rsidR="00203FE9" w:rsidRPr="00203FE9" w:rsidDel="00803B93" w14:paraId="63F28252" w14:textId="552E7202" w:rsidTr="00203FE9">
        <w:trPr>
          <w:jc w:val="center"/>
          <w:del w:id="2548" w:author="Jillian Carson-Jackson" w:date="2020-12-27T16:48:00Z"/>
        </w:trPr>
        <w:tc>
          <w:tcPr>
            <w:tcW w:w="4602" w:type="dxa"/>
            <w:vAlign w:val="center"/>
          </w:tcPr>
          <w:p w14:paraId="07519666" w14:textId="45D2D4F6" w:rsidR="00203FE9" w:rsidRPr="00203FE9" w:rsidDel="00803B93" w:rsidRDefault="00203FE9" w:rsidP="006039FF">
            <w:pPr>
              <w:pStyle w:val="Tablelevel1bold"/>
              <w:jc w:val="center"/>
              <w:rPr>
                <w:del w:id="2549" w:author="Jillian Carson-Jackson" w:date="2020-12-27T16:48:00Z"/>
                <w:rFonts w:ascii="Calibri" w:hAnsi="Calibri"/>
                <w:sz w:val="22"/>
                <w:szCs w:val="22"/>
              </w:rPr>
            </w:pPr>
          </w:p>
        </w:tc>
        <w:tc>
          <w:tcPr>
            <w:tcW w:w="1843" w:type="dxa"/>
            <w:vAlign w:val="center"/>
          </w:tcPr>
          <w:p w14:paraId="60036F70" w14:textId="4440B104" w:rsidR="00203FE9" w:rsidRPr="00203FE9" w:rsidDel="00803B93" w:rsidRDefault="00203FE9" w:rsidP="006039FF">
            <w:pPr>
              <w:pStyle w:val="Tablelevel1"/>
              <w:jc w:val="center"/>
              <w:rPr>
                <w:del w:id="2550" w:author="Jillian Carson-Jackson" w:date="2020-12-27T16:48:00Z"/>
                <w:rFonts w:ascii="Calibri" w:hAnsi="Calibri"/>
                <w:szCs w:val="22"/>
              </w:rPr>
            </w:pPr>
          </w:p>
        </w:tc>
        <w:tc>
          <w:tcPr>
            <w:tcW w:w="1623" w:type="dxa"/>
            <w:vAlign w:val="center"/>
          </w:tcPr>
          <w:p w14:paraId="7ED71837" w14:textId="5700695B" w:rsidR="00203FE9" w:rsidRPr="00203FE9" w:rsidDel="00803B93" w:rsidRDefault="00203FE9" w:rsidP="006039FF">
            <w:pPr>
              <w:jc w:val="center"/>
              <w:rPr>
                <w:del w:id="2551" w:author="Jillian Carson-Jackson" w:date="2020-12-27T16:48:00Z"/>
                <w:rFonts w:ascii="Calibri" w:hAnsi="Calibri"/>
                <w:sz w:val="22"/>
                <w:szCs w:val="22"/>
              </w:rPr>
            </w:pPr>
            <w:del w:id="2552" w:author="Jillian Carson-Jackson" w:date="2020-12-27T16:48:00Z">
              <w:r w:rsidRPr="00203FE9" w:rsidDel="00803B93">
                <w:rPr>
                  <w:rFonts w:ascii="Calibri" w:hAnsi="Calibri"/>
                  <w:sz w:val="22"/>
                  <w:szCs w:val="22"/>
                </w:rPr>
                <w:delText>Total 15 hours</w:delText>
              </w:r>
            </w:del>
          </w:p>
        </w:tc>
        <w:tc>
          <w:tcPr>
            <w:tcW w:w="1701" w:type="dxa"/>
            <w:vAlign w:val="center"/>
          </w:tcPr>
          <w:p w14:paraId="1CC8F1D7" w14:textId="582D193F" w:rsidR="00203FE9" w:rsidRPr="00203FE9" w:rsidDel="00803B93" w:rsidRDefault="00203FE9" w:rsidP="006039FF">
            <w:pPr>
              <w:jc w:val="center"/>
              <w:rPr>
                <w:del w:id="2553" w:author="Jillian Carson-Jackson" w:date="2020-12-27T16:48:00Z"/>
                <w:rFonts w:ascii="Calibri" w:hAnsi="Calibri"/>
                <w:sz w:val="22"/>
                <w:szCs w:val="22"/>
              </w:rPr>
            </w:pPr>
            <w:del w:id="2554" w:author="Jillian Carson-Jackson" w:date="2020-12-27T16:48:00Z">
              <w:r w:rsidRPr="00203FE9" w:rsidDel="00803B93">
                <w:rPr>
                  <w:rFonts w:ascii="Calibri" w:hAnsi="Calibri"/>
                  <w:sz w:val="22"/>
                  <w:szCs w:val="22"/>
                </w:rPr>
                <w:delText>Total 42 hours</w:delText>
              </w:r>
            </w:del>
          </w:p>
        </w:tc>
      </w:tr>
    </w:tbl>
    <w:p w14:paraId="697E6CFC" w14:textId="71D894AF" w:rsidR="00203FE9" w:rsidRPr="00C50983" w:rsidDel="00803B93" w:rsidRDefault="00203FE9" w:rsidP="00203FE9">
      <w:pPr>
        <w:pStyle w:val="BodyText"/>
        <w:rPr>
          <w:del w:id="2555" w:author="Jillian Carson-Jackson" w:date="2020-12-27T16:48:00Z"/>
        </w:rPr>
      </w:pPr>
    </w:p>
    <w:p w14:paraId="3232C496" w14:textId="1CCCF53D" w:rsidR="008A0F75" w:rsidRPr="00C50983" w:rsidDel="00803B93" w:rsidRDefault="008A0F75" w:rsidP="008A0F75">
      <w:pPr>
        <w:pStyle w:val="BodyText"/>
        <w:rPr>
          <w:del w:id="2556" w:author="Jillian Carson-Jackson" w:date="2020-12-27T16:48:00Z"/>
        </w:rPr>
        <w:sectPr w:rsidR="008A0F75" w:rsidRPr="00C50983" w:rsidDel="00803B93" w:rsidSect="006039FF">
          <w:headerReference w:type="default" r:id="rId40"/>
          <w:pgSz w:w="11906" w:h="16838"/>
          <w:pgMar w:top="1134" w:right="1134" w:bottom="1134" w:left="1134" w:header="708" w:footer="708" w:gutter="0"/>
          <w:cols w:space="708"/>
          <w:docGrid w:linePitch="360"/>
        </w:sectPr>
      </w:pPr>
    </w:p>
    <w:p w14:paraId="60AC8508" w14:textId="04679B22" w:rsidR="008A0F75" w:rsidDel="00803B93" w:rsidRDefault="008A0F75" w:rsidP="00F64B31">
      <w:pPr>
        <w:pStyle w:val="ModuleHeading1"/>
        <w:rPr>
          <w:del w:id="2557" w:author="Jillian Carson-Jackson" w:date="2020-12-27T16:48:00Z"/>
        </w:rPr>
      </w:pPr>
      <w:bookmarkStart w:id="2558" w:name="_Toc446917604"/>
      <w:bookmarkStart w:id="2559" w:name="_Toc111617497"/>
      <w:bookmarkStart w:id="2560" w:name="_Toc245254454"/>
      <w:bookmarkStart w:id="2561" w:name="_Toc6299053"/>
      <w:del w:id="2562" w:author="Jillian Carson-Jackson" w:date="2020-12-27T16:48:00Z">
        <w:r w:rsidRPr="00C50983" w:rsidDel="00803B93">
          <w:delText>DETAILED TEACHING SYLL</w:delText>
        </w:r>
        <w:bookmarkEnd w:id="2558"/>
        <w:r w:rsidRPr="00C50983" w:rsidDel="00803B93">
          <w:delText>ABUS</w:delText>
        </w:r>
        <w:bookmarkEnd w:id="2559"/>
        <w:r w:rsidRPr="00C50983" w:rsidDel="00803B93">
          <w:delText xml:space="preserve"> OF MODULE 6</w:delText>
        </w:r>
        <w:bookmarkEnd w:id="2560"/>
        <w:bookmarkEnd w:id="2561"/>
      </w:del>
    </w:p>
    <w:p w14:paraId="3581D411" w14:textId="15B72C70" w:rsidR="008A0F75" w:rsidRPr="008A0F75" w:rsidDel="00803B93" w:rsidRDefault="008A0F75" w:rsidP="008A0F75">
      <w:pPr>
        <w:pStyle w:val="Heading1separatationline"/>
        <w:rPr>
          <w:del w:id="2563" w:author="Jillian Carson-Jackson" w:date="2020-12-27T16:48:00Z"/>
        </w:rPr>
      </w:pPr>
    </w:p>
    <w:p w14:paraId="55787C3D" w14:textId="1C01AEB6" w:rsidR="008A0F75" w:rsidRPr="00C50983" w:rsidDel="00803B93" w:rsidRDefault="008A0F75" w:rsidP="008A0F75">
      <w:pPr>
        <w:pStyle w:val="Tablecaption"/>
        <w:rPr>
          <w:del w:id="2564" w:author="Jillian Carson-Jackson" w:date="2020-12-27T16:48:00Z"/>
        </w:rPr>
      </w:pPr>
      <w:bookmarkStart w:id="2565" w:name="_Toc245254480"/>
      <w:bookmarkStart w:id="2566" w:name="_Toc531423240"/>
      <w:del w:id="2567" w:author="Jillian Carson-Jackson" w:date="2020-12-27T16:48:00Z">
        <w:r w:rsidRPr="00C50983" w:rsidDel="00803B93">
          <w:delText>Detailed teaching syllabus – VHF radio</w:delText>
        </w:r>
        <w:bookmarkEnd w:id="2565"/>
        <w:bookmarkEnd w:id="2566"/>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410"/>
        <w:gridCol w:w="2976"/>
      </w:tblGrid>
      <w:tr w:rsidR="008A0F75" w:rsidRPr="008A0F75" w:rsidDel="00803B93" w14:paraId="5E6717D0" w14:textId="7912BA38" w:rsidTr="006039FF">
        <w:trPr>
          <w:cantSplit/>
          <w:tblHeader/>
          <w:jc w:val="center"/>
          <w:del w:id="2568" w:author="Jillian Carson-Jackson" w:date="2020-12-27T16:48:00Z"/>
        </w:trPr>
        <w:tc>
          <w:tcPr>
            <w:tcW w:w="8897" w:type="dxa"/>
            <w:tcBorders>
              <w:bottom w:val="single" w:sz="12" w:space="0" w:color="auto"/>
            </w:tcBorders>
            <w:vAlign w:val="center"/>
          </w:tcPr>
          <w:p w14:paraId="0A43256D" w14:textId="78C1F9B6" w:rsidR="008A0F75" w:rsidRPr="008A0F75" w:rsidDel="00803B93" w:rsidRDefault="008A0F75" w:rsidP="008A0F75">
            <w:pPr>
              <w:pStyle w:val="Tableheading"/>
              <w:rPr>
                <w:del w:id="2569" w:author="Jillian Carson-Jackson" w:date="2020-12-27T16:48:00Z"/>
              </w:rPr>
            </w:pPr>
            <w:del w:id="2570" w:author="Jillian Carson-Jackson" w:date="2020-12-27T16:48:00Z">
              <w:r w:rsidRPr="008A0F75" w:rsidDel="00803B93">
                <w:delText>Subjects / Learning Objectives</w:delText>
              </w:r>
            </w:del>
          </w:p>
        </w:tc>
        <w:tc>
          <w:tcPr>
            <w:tcW w:w="2410" w:type="dxa"/>
            <w:tcBorders>
              <w:bottom w:val="single" w:sz="12" w:space="0" w:color="auto"/>
            </w:tcBorders>
            <w:vAlign w:val="center"/>
          </w:tcPr>
          <w:p w14:paraId="4CFF8457" w14:textId="3B467851" w:rsidR="008A0F75" w:rsidRPr="008A0F75" w:rsidDel="00803B93" w:rsidRDefault="008A0F75" w:rsidP="008A0F75">
            <w:pPr>
              <w:pStyle w:val="Tableheading"/>
              <w:rPr>
                <w:del w:id="2571" w:author="Jillian Carson-Jackson" w:date="2020-12-27T16:48:00Z"/>
              </w:rPr>
            </w:pPr>
            <w:del w:id="2572" w:author="Jillian Carson-Jackson" w:date="2020-12-27T16:48:00Z">
              <w:r w:rsidRPr="008A0F75" w:rsidDel="00803B93">
                <w:delText>Reference</w:delText>
              </w:r>
            </w:del>
          </w:p>
        </w:tc>
        <w:tc>
          <w:tcPr>
            <w:tcW w:w="2976" w:type="dxa"/>
            <w:tcBorders>
              <w:bottom w:val="single" w:sz="12" w:space="0" w:color="auto"/>
            </w:tcBorders>
            <w:vAlign w:val="center"/>
          </w:tcPr>
          <w:p w14:paraId="0184CADC" w14:textId="42C77650" w:rsidR="008A0F75" w:rsidRPr="008A0F75" w:rsidDel="00803B93" w:rsidRDefault="008A0F75" w:rsidP="008A0F75">
            <w:pPr>
              <w:pStyle w:val="Tableheading"/>
              <w:rPr>
                <w:del w:id="2573" w:author="Jillian Carson-Jackson" w:date="2020-12-27T16:48:00Z"/>
              </w:rPr>
            </w:pPr>
            <w:del w:id="2574" w:author="Jillian Carson-Jackson" w:date="2020-12-27T16:48:00Z">
              <w:r w:rsidRPr="008A0F75" w:rsidDel="00803B93">
                <w:delText>Teaching Aid</w:delText>
              </w:r>
            </w:del>
          </w:p>
        </w:tc>
      </w:tr>
      <w:tr w:rsidR="008A0F75" w:rsidRPr="008A0F75" w:rsidDel="00803B93" w14:paraId="1A048289" w14:textId="6431F16B" w:rsidTr="006039FF">
        <w:trPr>
          <w:cantSplit/>
          <w:trHeight w:hRule="exact" w:val="505"/>
          <w:jc w:val="center"/>
          <w:del w:id="2575" w:author="Jillian Carson-Jackson" w:date="2020-12-27T16:48:00Z"/>
        </w:trPr>
        <w:tc>
          <w:tcPr>
            <w:tcW w:w="8897" w:type="dxa"/>
            <w:tcBorders>
              <w:top w:val="single" w:sz="12" w:space="0" w:color="auto"/>
            </w:tcBorders>
            <w:vAlign w:val="center"/>
          </w:tcPr>
          <w:p w14:paraId="340961C1" w14:textId="45F37F8F" w:rsidR="008A0F75" w:rsidRPr="008A0F75" w:rsidDel="00803B93" w:rsidRDefault="008A0F75" w:rsidP="006039FF">
            <w:pPr>
              <w:pStyle w:val="Tablelevel1bold"/>
              <w:rPr>
                <w:del w:id="2576" w:author="Jillian Carson-Jackson" w:date="2020-12-27T16:48:00Z"/>
                <w:rFonts w:ascii="Calibri" w:hAnsi="Calibri"/>
                <w:sz w:val="22"/>
                <w:szCs w:val="22"/>
              </w:rPr>
            </w:pPr>
            <w:del w:id="2577" w:author="Jillian Carson-Jackson" w:date="2020-12-27T16:48:00Z">
              <w:r w:rsidRPr="008A0F75" w:rsidDel="00803B93">
                <w:rPr>
                  <w:rFonts w:ascii="Calibri" w:hAnsi="Calibri"/>
                  <w:sz w:val="22"/>
                  <w:szCs w:val="22"/>
                </w:rPr>
                <w:delText>Radio operator practices and procedures</w:delText>
              </w:r>
            </w:del>
          </w:p>
        </w:tc>
        <w:tc>
          <w:tcPr>
            <w:tcW w:w="2410" w:type="dxa"/>
            <w:tcBorders>
              <w:top w:val="single" w:sz="12" w:space="0" w:color="auto"/>
            </w:tcBorders>
          </w:tcPr>
          <w:p w14:paraId="66F7EA39" w14:textId="29715A61" w:rsidR="008A0F75" w:rsidRPr="008A0F75" w:rsidDel="00803B93" w:rsidRDefault="008A0F75" w:rsidP="006039FF">
            <w:pPr>
              <w:pStyle w:val="BodyText"/>
              <w:jc w:val="center"/>
              <w:rPr>
                <w:del w:id="2578" w:author="Jillian Carson-Jackson" w:date="2020-12-27T16:48:00Z"/>
                <w:rFonts w:ascii="Calibri" w:hAnsi="Calibri"/>
                <w:szCs w:val="22"/>
              </w:rPr>
            </w:pPr>
          </w:p>
        </w:tc>
        <w:tc>
          <w:tcPr>
            <w:tcW w:w="2976" w:type="dxa"/>
            <w:tcBorders>
              <w:top w:val="single" w:sz="12" w:space="0" w:color="auto"/>
            </w:tcBorders>
          </w:tcPr>
          <w:p w14:paraId="4FE186FD" w14:textId="7CA51560" w:rsidR="008A0F75" w:rsidRPr="008A0F75" w:rsidDel="00803B93" w:rsidRDefault="008A0F75" w:rsidP="006039FF">
            <w:pPr>
              <w:pStyle w:val="BodyText"/>
              <w:jc w:val="center"/>
              <w:rPr>
                <w:del w:id="2579" w:author="Jillian Carson-Jackson" w:date="2020-12-27T16:48:00Z"/>
                <w:rFonts w:ascii="Calibri" w:hAnsi="Calibri"/>
                <w:szCs w:val="22"/>
              </w:rPr>
            </w:pPr>
          </w:p>
        </w:tc>
      </w:tr>
      <w:tr w:rsidR="008A0F75" w:rsidRPr="008A0F75" w:rsidDel="00803B93" w14:paraId="0C75DF1B" w14:textId="0A4AABB9" w:rsidTr="006039FF">
        <w:trPr>
          <w:cantSplit/>
          <w:trHeight w:hRule="exact" w:val="407"/>
          <w:jc w:val="center"/>
          <w:del w:id="2580" w:author="Jillian Carson-Jackson" w:date="2020-12-27T16:48:00Z"/>
        </w:trPr>
        <w:tc>
          <w:tcPr>
            <w:tcW w:w="8897" w:type="dxa"/>
          </w:tcPr>
          <w:p w14:paraId="3A108774" w14:textId="70749100" w:rsidR="008A0F75" w:rsidRPr="008A0F75" w:rsidDel="00803B93" w:rsidRDefault="008A0F75" w:rsidP="006039FF">
            <w:pPr>
              <w:pStyle w:val="Tablelevel1"/>
              <w:rPr>
                <w:del w:id="2581" w:author="Jillian Carson-Jackson" w:date="2020-12-27T16:48:00Z"/>
                <w:rFonts w:ascii="Calibri" w:hAnsi="Calibri"/>
                <w:i/>
                <w:szCs w:val="22"/>
              </w:rPr>
            </w:pPr>
            <w:bookmarkStart w:id="2582" w:name="_Toc446917605"/>
            <w:bookmarkStart w:id="2583" w:name="_Toc111617498"/>
            <w:del w:id="2584" w:author="Jillian Carson-Jackson" w:date="2020-12-27T16:48:00Z">
              <w:r w:rsidRPr="008A0F75" w:rsidDel="00803B93">
                <w:rPr>
                  <w:rFonts w:ascii="Calibri" w:hAnsi="Calibri"/>
                  <w:i/>
                  <w:szCs w:val="22"/>
                </w:rPr>
                <w:delText>Describe and perform exercises on radio operator practices and procedures</w:delText>
              </w:r>
              <w:bookmarkEnd w:id="2582"/>
              <w:bookmarkEnd w:id="2583"/>
            </w:del>
          </w:p>
        </w:tc>
        <w:tc>
          <w:tcPr>
            <w:tcW w:w="2410" w:type="dxa"/>
          </w:tcPr>
          <w:p w14:paraId="27294422" w14:textId="42EB9BF8" w:rsidR="008A0F75" w:rsidRPr="008A0F75" w:rsidDel="00803B93" w:rsidRDefault="008A0F75" w:rsidP="006039FF">
            <w:pPr>
              <w:pStyle w:val="Tablelevel2"/>
              <w:ind w:left="0"/>
              <w:jc w:val="center"/>
              <w:rPr>
                <w:del w:id="2585" w:author="Jillian Carson-Jackson" w:date="2020-12-27T16:48:00Z"/>
                <w:rFonts w:ascii="Calibri" w:hAnsi="Calibri"/>
                <w:i/>
                <w:sz w:val="22"/>
                <w:szCs w:val="22"/>
              </w:rPr>
            </w:pPr>
          </w:p>
        </w:tc>
        <w:tc>
          <w:tcPr>
            <w:tcW w:w="2976" w:type="dxa"/>
          </w:tcPr>
          <w:p w14:paraId="7527A1C4" w14:textId="63CB5361" w:rsidR="008A0F75" w:rsidRPr="008A0F75" w:rsidDel="00803B93" w:rsidRDefault="008A0F75" w:rsidP="006039FF">
            <w:pPr>
              <w:pStyle w:val="Tablelevel1"/>
              <w:rPr>
                <w:del w:id="2586" w:author="Jillian Carson-Jackson" w:date="2020-12-27T16:48:00Z"/>
                <w:rFonts w:ascii="Calibri" w:hAnsi="Calibri"/>
                <w:i/>
                <w:szCs w:val="22"/>
              </w:rPr>
            </w:pPr>
          </w:p>
        </w:tc>
      </w:tr>
      <w:tr w:rsidR="008A0F75" w:rsidRPr="008A0F75" w:rsidDel="00803B93" w14:paraId="1FC356DF" w14:textId="4AA65C82" w:rsidTr="006039FF">
        <w:trPr>
          <w:cantSplit/>
          <w:trHeight w:hRule="exact" w:val="707"/>
          <w:jc w:val="center"/>
          <w:del w:id="2587" w:author="Jillian Carson-Jackson" w:date="2020-12-27T16:48:00Z"/>
        </w:trPr>
        <w:tc>
          <w:tcPr>
            <w:tcW w:w="8897" w:type="dxa"/>
          </w:tcPr>
          <w:p w14:paraId="20FCCEE0" w14:textId="4CD6392F" w:rsidR="008A0F75" w:rsidRPr="008A0F75" w:rsidDel="00803B93" w:rsidRDefault="008A0F75" w:rsidP="006039FF">
            <w:pPr>
              <w:pStyle w:val="Tablelevel1"/>
              <w:rPr>
                <w:del w:id="2588" w:author="Jillian Carson-Jackson" w:date="2020-12-27T16:48:00Z"/>
                <w:rFonts w:ascii="Calibri" w:hAnsi="Calibri"/>
                <w:b/>
                <w:i/>
                <w:szCs w:val="22"/>
              </w:rPr>
            </w:pPr>
            <w:bookmarkStart w:id="2589" w:name="_Toc446917606"/>
            <w:bookmarkStart w:id="2590" w:name="_Toc111617499"/>
            <w:del w:id="2591" w:author="Jillian Carson-Jackson" w:date="2020-12-27T16:48:00Z">
              <w:r w:rsidRPr="008A0F75" w:rsidDel="00803B93">
                <w:rPr>
                  <w:rFonts w:ascii="Calibri" w:hAnsi="Calibri"/>
                  <w:szCs w:val="22"/>
                </w:rPr>
                <w:delText>GMDSS Restricted Operator’s Certificate (ROC)</w:delText>
              </w:r>
              <w:r w:rsidRPr="008A0F75" w:rsidDel="00803B93">
                <w:rPr>
                  <w:rFonts w:ascii="Calibri" w:hAnsi="Calibri"/>
                  <w:b/>
                  <w:i/>
                  <w:szCs w:val="22"/>
                </w:rPr>
                <w:delText xml:space="preserve"> </w:delText>
              </w:r>
            </w:del>
          </w:p>
          <w:p w14:paraId="1D992678" w14:textId="527D9182" w:rsidR="008A0F75" w:rsidRPr="008A0F75" w:rsidDel="00803B93" w:rsidRDefault="008A0F75" w:rsidP="006039FF">
            <w:pPr>
              <w:pStyle w:val="Tablelevel1"/>
              <w:rPr>
                <w:del w:id="2592" w:author="Jillian Carson-Jackson" w:date="2020-12-27T16:48:00Z"/>
                <w:rFonts w:ascii="Calibri" w:hAnsi="Calibri"/>
                <w:szCs w:val="22"/>
              </w:rPr>
            </w:pPr>
            <w:del w:id="2593" w:author="Jillian Carson-Jackson" w:date="2020-12-27T16:48:00Z">
              <w:r w:rsidRPr="008A0F75" w:rsidDel="00803B93">
                <w:rPr>
                  <w:rFonts w:ascii="Calibri" w:hAnsi="Calibri"/>
                  <w:szCs w:val="22"/>
                </w:rPr>
                <w:delText>Internationally recognised radio certification</w:delText>
              </w:r>
              <w:r w:rsidRPr="008A0F75" w:rsidDel="00803B93">
                <w:rPr>
                  <w:rFonts w:ascii="Calibri" w:hAnsi="Calibri"/>
                  <w:b/>
                  <w:i/>
                  <w:szCs w:val="22"/>
                </w:rPr>
                <w:delText xml:space="preserve"> </w:delText>
              </w:r>
              <w:bookmarkEnd w:id="2589"/>
              <w:bookmarkEnd w:id="2590"/>
            </w:del>
          </w:p>
        </w:tc>
        <w:tc>
          <w:tcPr>
            <w:tcW w:w="2410" w:type="dxa"/>
          </w:tcPr>
          <w:p w14:paraId="17657AD3" w14:textId="6B43AA02" w:rsidR="008A0F75" w:rsidRPr="008A0F75" w:rsidDel="00803B93" w:rsidRDefault="008A0F75" w:rsidP="006039FF">
            <w:pPr>
              <w:pStyle w:val="Tablelevel2"/>
              <w:ind w:left="0"/>
              <w:jc w:val="center"/>
              <w:rPr>
                <w:del w:id="2594" w:author="Jillian Carson-Jackson" w:date="2020-12-27T16:48:00Z"/>
                <w:rFonts w:ascii="Calibri" w:hAnsi="Calibri"/>
                <w:sz w:val="22"/>
                <w:szCs w:val="22"/>
              </w:rPr>
            </w:pPr>
            <w:del w:id="2595" w:author="Jillian Carson-Jackson" w:date="2020-12-27T16:48:00Z">
              <w:r w:rsidRPr="008A0F75" w:rsidDel="00803B93">
                <w:rPr>
                  <w:rFonts w:ascii="Calibri" w:hAnsi="Calibri"/>
                  <w:sz w:val="22"/>
                  <w:szCs w:val="22"/>
                </w:rPr>
                <w:delText>R10, R33, R28, R29, R30, R31</w:delText>
              </w:r>
            </w:del>
          </w:p>
        </w:tc>
        <w:tc>
          <w:tcPr>
            <w:tcW w:w="2976" w:type="dxa"/>
          </w:tcPr>
          <w:p w14:paraId="2B25B118" w14:textId="680713A0" w:rsidR="008A0F75" w:rsidRPr="008A0F75" w:rsidDel="00803B93" w:rsidRDefault="008A0F75" w:rsidP="006039FF">
            <w:pPr>
              <w:pStyle w:val="Tablelevel1"/>
              <w:rPr>
                <w:del w:id="2596" w:author="Jillian Carson-Jackson" w:date="2020-12-27T16:48:00Z"/>
                <w:rFonts w:ascii="Calibri" w:hAnsi="Calibri"/>
                <w:szCs w:val="22"/>
              </w:rPr>
            </w:pPr>
            <w:del w:id="2597" w:author="Jillian Carson-Jackson" w:date="2020-12-27T16:48:00Z">
              <w:r w:rsidRPr="008A0F75" w:rsidDel="00803B93">
                <w:rPr>
                  <w:rFonts w:ascii="Calibri" w:hAnsi="Calibri"/>
                  <w:szCs w:val="22"/>
                </w:rPr>
                <w:delText xml:space="preserve">A12 or A13, </w:delText>
              </w:r>
            </w:del>
          </w:p>
          <w:p w14:paraId="6007A149" w14:textId="072251BC" w:rsidR="008A0F75" w:rsidRPr="008A0F75" w:rsidDel="00803B93" w:rsidRDefault="008A0F75" w:rsidP="006039FF">
            <w:pPr>
              <w:pStyle w:val="Tablelevel1"/>
              <w:rPr>
                <w:del w:id="2598" w:author="Jillian Carson-Jackson" w:date="2020-12-27T16:48:00Z"/>
                <w:rFonts w:ascii="Calibri" w:hAnsi="Calibri"/>
                <w:szCs w:val="22"/>
              </w:rPr>
            </w:pPr>
            <w:del w:id="2599" w:author="Jillian Carson-Jackson" w:date="2020-12-27T16:48:00Z">
              <w:r w:rsidRPr="008A0F75" w:rsidDel="00803B93">
                <w:rPr>
                  <w:rFonts w:ascii="Calibri" w:hAnsi="Calibri"/>
                  <w:szCs w:val="22"/>
                </w:rPr>
                <w:delText>E1, E5</w:delText>
              </w:r>
            </w:del>
          </w:p>
        </w:tc>
      </w:tr>
      <w:tr w:rsidR="008A0F75" w:rsidRPr="008A0F75" w:rsidDel="00803B93" w14:paraId="3605BA31" w14:textId="606FBCB3" w:rsidTr="006039FF">
        <w:trPr>
          <w:cantSplit/>
          <w:trHeight w:hRule="exact" w:val="365"/>
          <w:jc w:val="center"/>
          <w:del w:id="2600" w:author="Jillian Carson-Jackson" w:date="2020-12-27T16:48:00Z"/>
        </w:trPr>
        <w:tc>
          <w:tcPr>
            <w:tcW w:w="8897" w:type="dxa"/>
          </w:tcPr>
          <w:p w14:paraId="23E86B53" w14:textId="5491DF60" w:rsidR="008A0F75" w:rsidRPr="008A0F75" w:rsidDel="00803B93" w:rsidRDefault="008A0F75" w:rsidP="006039FF">
            <w:pPr>
              <w:pStyle w:val="Tablelevel1bold"/>
              <w:rPr>
                <w:del w:id="2601" w:author="Jillian Carson-Jackson" w:date="2020-12-27T16:48:00Z"/>
                <w:rFonts w:ascii="Calibri" w:hAnsi="Calibri"/>
                <w:sz w:val="22"/>
                <w:szCs w:val="22"/>
              </w:rPr>
            </w:pPr>
            <w:del w:id="2602" w:author="Jillian Carson-Jackson" w:date="2020-12-27T16:48:00Z">
              <w:r w:rsidRPr="008A0F75" w:rsidDel="00803B93">
                <w:rPr>
                  <w:rFonts w:ascii="Calibri" w:hAnsi="Calibri"/>
                  <w:sz w:val="22"/>
                  <w:szCs w:val="22"/>
                </w:rPr>
                <w:delText>VHF radio systems and their use in VTS</w:delText>
              </w:r>
            </w:del>
          </w:p>
        </w:tc>
        <w:tc>
          <w:tcPr>
            <w:tcW w:w="2410" w:type="dxa"/>
          </w:tcPr>
          <w:p w14:paraId="266A1F7A" w14:textId="7B33361F" w:rsidR="008A0F75" w:rsidRPr="008A0F75" w:rsidDel="00803B93" w:rsidRDefault="008A0F75" w:rsidP="006039FF">
            <w:pPr>
              <w:pStyle w:val="BodyText"/>
              <w:jc w:val="center"/>
              <w:rPr>
                <w:del w:id="2603" w:author="Jillian Carson-Jackson" w:date="2020-12-27T16:48:00Z"/>
                <w:rFonts w:ascii="Calibri" w:hAnsi="Calibri"/>
                <w:szCs w:val="22"/>
              </w:rPr>
            </w:pPr>
          </w:p>
        </w:tc>
        <w:tc>
          <w:tcPr>
            <w:tcW w:w="2976" w:type="dxa"/>
          </w:tcPr>
          <w:p w14:paraId="50465A5E" w14:textId="76B031B4" w:rsidR="008A0F75" w:rsidRPr="008A0F75" w:rsidDel="00803B93" w:rsidRDefault="008A0F75" w:rsidP="006039FF">
            <w:pPr>
              <w:pStyle w:val="BodyText"/>
              <w:jc w:val="center"/>
              <w:rPr>
                <w:del w:id="2604" w:author="Jillian Carson-Jackson" w:date="2020-12-27T16:48:00Z"/>
                <w:rFonts w:ascii="Calibri" w:hAnsi="Calibri"/>
                <w:szCs w:val="22"/>
              </w:rPr>
            </w:pPr>
          </w:p>
        </w:tc>
      </w:tr>
      <w:tr w:rsidR="008A0F75" w:rsidRPr="008A0F75" w:rsidDel="00803B93" w14:paraId="522A156F" w14:textId="36DC692F" w:rsidTr="006039FF">
        <w:trPr>
          <w:cantSplit/>
          <w:trHeight w:hRule="exact" w:val="365"/>
          <w:jc w:val="center"/>
          <w:del w:id="2605" w:author="Jillian Carson-Jackson" w:date="2020-12-27T16:48:00Z"/>
        </w:trPr>
        <w:tc>
          <w:tcPr>
            <w:tcW w:w="8897" w:type="dxa"/>
          </w:tcPr>
          <w:p w14:paraId="14C4AED0" w14:textId="11EDD95F" w:rsidR="008A0F75" w:rsidRPr="008A0F75" w:rsidDel="00803B93" w:rsidRDefault="008A0F75" w:rsidP="006039FF">
            <w:pPr>
              <w:pStyle w:val="Tablelevel1bold"/>
              <w:rPr>
                <w:del w:id="2606" w:author="Jillian Carson-Jackson" w:date="2020-12-27T16:48:00Z"/>
                <w:rFonts w:ascii="Calibri" w:hAnsi="Calibri"/>
                <w:b w:val="0"/>
                <w:i/>
                <w:sz w:val="22"/>
                <w:szCs w:val="22"/>
              </w:rPr>
            </w:pPr>
            <w:bookmarkStart w:id="2607" w:name="_Toc446917607"/>
            <w:bookmarkStart w:id="2608" w:name="_Toc111617500"/>
            <w:del w:id="2609" w:author="Jillian Carson-Jackson" w:date="2020-12-27T16:48:00Z">
              <w:r w:rsidRPr="008A0F75" w:rsidDel="00803B93">
                <w:rPr>
                  <w:rFonts w:ascii="Calibri" w:hAnsi="Calibri"/>
                  <w:b w:val="0"/>
                  <w:i/>
                  <w:sz w:val="22"/>
                  <w:szCs w:val="22"/>
                </w:rPr>
                <w:delText>Describe VHF radio systems and their use in VTS</w:delText>
              </w:r>
              <w:bookmarkEnd w:id="2607"/>
              <w:bookmarkEnd w:id="2608"/>
            </w:del>
          </w:p>
        </w:tc>
        <w:tc>
          <w:tcPr>
            <w:tcW w:w="2410" w:type="dxa"/>
          </w:tcPr>
          <w:p w14:paraId="58732034" w14:textId="6CB8D7B8" w:rsidR="008A0F75" w:rsidRPr="008A0F75" w:rsidDel="00803B93" w:rsidRDefault="008A0F75" w:rsidP="006039FF">
            <w:pPr>
              <w:pStyle w:val="BodyText"/>
              <w:jc w:val="center"/>
              <w:rPr>
                <w:del w:id="2610" w:author="Jillian Carson-Jackson" w:date="2020-12-27T16:48:00Z"/>
                <w:rFonts w:ascii="Calibri" w:hAnsi="Calibri"/>
                <w:i/>
                <w:szCs w:val="22"/>
              </w:rPr>
            </w:pPr>
          </w:p>
        </w:tc>
        <w:tc>
          <w:tcPr>
            <w:tcW w:w="2976" w:type="dxa"/>
          </w:tcPr>
          <w:p w14:paraId="53A73F09" w14:textId="0A388F41" w:rsidR="008A0F75" w:rsidRPr="008A0F75" w:rsidDel="00803B93" w:rsidRDefault="008A0F75" w:rsidP="006039FF">
            <w:pPr>
              <w:pStyle w:val="BodyText"/>
              <w:jc w:val="center"/>
              <w:rPr>
                <w:del w:id="2611" w:author="Jillian Carson-Jackson" w:date="2020-12-27T16:48:00Z"/>
                <w:rFonts w:ascii="Calibri" w:hAnsi="Calibri"/>
                <w:i/>
                <w:szCs w:val="22"/>
              </w:rPr>
            </w:pPr>
          </w:p>
        </w:tc>
      </w:tr>
      <w:tr w:rsidR="008A0F75" w:rsidRPr="008A0F75" w:rsidDel="00803B93" w14:paraId="43E61C5A" w14:textId="3163D9E7" w:rsidTr="006039FF">
        <w:trPr>
          <w:cantSplit/>
          <w:trHeight w:hRule="exact" w:val="3121"/>
          <w:jc w:val="center"/>
          <w:del w:id="2612" w:author="Jillian Carson-Jackson" w:date="2020-12-27T16:48:00Z"/>
        </w:trPr>
        <w:tc>
          <w:tcPr>
            <w:tcW w:w="8897" w:type="dxa"/>
          </w:tcPr>
          <w:p w14:paraId="33852302" w14:textId="70C52924" w:rsidR="008A0F75" w:rsidRPr="008A0F75" w:rsidDel="00803B93" w:rsidRDefault="008A0F75" w:rsidP="006039FF">
            <w:pPr>
              <w:pStyle w:val="Tablelevel1bold"/>
              <w:rPr>
                <w:del w:id="2613" w:author="Jillian Carson-Jackson" w:date="2020-12-27T16:48:00Z"/>
                <w:rFonts w:ascii="Calibri" w:hAnsi="Calibri"/>
                <w:b w:val="0"/>
                <w:sz w:val="22"/>
                <w:szCs w:val="22"/>
              </w:rPr>
            </w:pPr>
            <w:bookmarkStart w:id="2614" w:name="_Toc446917608"/>
            <w:bookmarkStart w:id="2615" w:name="_Toc111617501"/>
            <w:del w:id="2616" w:author="Jillian Carson-Jackson" w:date="2020-12-27T16:48:00Z">
              <w:r w:rsidRPr="008A0F75" w:rsidDel="00803B93">
                <w:rPr>
                  <w:rFonts w:ascii="Calibri" w:hAnsi="Calibri"/>
                  <w:b w:val="0"/>
                  <w:sz w:val="22"/>
                  <w:szCs w:val="22"/>
                </w:rPr>
                <w:delText>Frequencies in the international VHF maritime mobile band</w:delText>
              </w:r>
              <w:bookmarkEnd w:id="2614"/>
              <w:bookmarkEnd w:id="2615"/>
            </w:del>
          </w:p>
          <w:p w14:paraId="159CDBD8" w14:textId="5855D1D6" w:rsidR="008A0F75" w:rsidRPr="008A0F75" w:rsidDel="00803B93" w:rsidRDefault="008A0F75" w:rsidP="006039FF">
            <w:pPr>
              <w:pStyle w:val="Tablelevel2"/>
              <w:rPr>
                <w:del w:id="2617" w:author="Jillian Carson-Jackson" w:date="2020-12-27T16:48:00Z"/>
                <w:rFonts w:ascii="Calibri" w:hAnsi="Calibri"/>
                <w:sz w:val="22"/>
                <w:szCs w:val="22"/>
              </w:rPr>
            </w:pPr>
            <w:del w:id="2618" w:author="Jillian Carson-Jackson" w:date="2020-12-27T16:48:00Z">
              <w:r w:rsidRPr="008A0F75" w:rsidDel="00803B93">
                <w:rPr>
                  <w:rFonts w:ascii="Calibri" w:hAnsi="Calibri"/>
                  <w:sz w:val="22"/>
                  <w:szCs w:val="22"/>
                </w:rPr>
                <w:delText>Single frequency and two frequency channels</w:delText>
              </w:r>
            </w:del>
          </w:p>
          <w:p w14:paraId="3DAAB853" w14:textId="4D7A217A" w:rsidR="008A0F75" w:rsidRPr="008A0F75" w:rsidDel="00803B93" w:rsidRDefault="008A0F75" w:rsidP="006039FF">
            <w:pPr>
              <w:pStyle w:val="Tablelevel3"/>
              <w:rPr>
                <w:del w:id="2619" w:author="Jillian Carson-Jackson" w:date="2020-12-27T16:48:00Z"/>
                <w:rFonts w:ascii="Calibri" w:hAnsi="Calibri"/>
                <w:sz w:val="22"/>
                <w:szCs w:val="22"/>
              </w:rPr>
            </w:pPr>
            <w:del w:id="2620" w:author="Jillian Carson-Jackson" w:date="2020-12-27T16:48:00Z">
              <w:r w:rsidRPr="008A0F75" w:rsidDel="00803B93">
                <w:rPr>
                  <w:rFonts w:ascii="Calibri" w:hAnsi="Calibri"/>
                  <w:sz w:val="22"/>
                  <w:szCs w:val="22"/>
                </w:rPr>
                <w:delText>Simplex working</w:delText>
              </w:r>
            </w:del>
          </w:p>
          <w:p w14:paraId="596E0D3C" w14:textId="355B5ACA" w:rsidR="008A0F75" w:rsidRPr="008A0F75" w:rsidDel="00803B93" w:rsidRDefault="008A0F75" w:rsidP="006039FF">
            <w:pPr>
              <w:pStyle w:val="Tablelevel3"/>
              <w:rPr>
                <w:del w:id="2621" w:author="Jillian Carson-Jackson" w:date="2020-12-27T16:48:00Z"/>
                <w:rFonts w:ascii="Calibri" w:hAnsi="Calibri"/>
                <w:sz w:val="22"/>
                <w:szCs w:val="22"/>
              </w:rPr>
            </w:pPr>
            <w:del w:id="2622" w:author="Jillian Carson-Jackson" w:date="2020-12-27T16:48:00Z">
              <w:r w:rsidRPr="008A0F75" w:rsidDel="00803B93">
                <w:rPr>
                  <w:rFonts w:ascii="Calibri" w:hAnsi="Calibri"/>
                  <w:sz w:val="22"/>
                  <w:szCs w:val="22"/>
                </w:rPr>
                <w:delText>Semi duplex</w:delText>
              </w:r>
            </w:del>
          </w:p>
          <w:p w14:paraId="6DFEA2C4" w14:textId="59326FA8" w:rsidR="008A0F75" w:rsidRPr="008A0F75" w:rsidDel="00803B93" w:rsidRDefault="008A0F75" w:rsidP="006039FF">
            <w:pPr>
              <w:pStyle w:val="Tablelevel3"/>
              <w:rPr>
                <w:del w:id="2623" w:author="Jillian Carson-Jackson" w:date="2020-12-27T16:48:00Z"/>
                <w:rFonts w:ascii="Calibri" w:hAnsi="Calibri"/>
                <w:sz w:val="22"/>
                <w:szCs w:val="22"/>
              </w:rPr>
            </w:pPr>
            <w:del w:id="2624" w:author="Jillian Carson-Jackson" w:date="2020-12-27T16:48:00Z">
              <w:r w:rsidRPr="008A0F75" w:rsidDel="00803B93">
                <w:rPr>
                  <w:rFonts w:ascii="Calibri" w:hAnsi="Calibri"/>
                  <w:sz w:val="22"/>
                  <w:szCs w:val="22"/>
                </w:rPr>
                <w:delText>Duplex working</w:delText>
              </w:r>
            </w:del>
          </w:p>
          <w:p w14:paraId="5CB72F97" w14:textId="36F21DB2" w:rsidR="008A0F75" w:rsidRPr="008A0F75" w:rsidDel="00803B93" w:rsidRDefault="008A0F75" w:rsidP="006039FF">
            <w:pPr>
              <w:pStyle w:val="Tablelevel2"/>
              <w:rPr>
                <w:del w:id="2625" w:author="Jillian Carson-Jackson" w:date="2020-12-27T16:48:00Z"/>
                <w:rFonts w:ascii="Calibri" w:hAnsi="Calibri"/>
                <w:sz w:val="22"/>
                <w:szCs w:val="22"/>
              </w:rPr>
            </w:pPr>
            <w:del w:id="2626" w:author="Jillian Carson-Jackson" w:date="2020-12-27T16:48:00Z">
              <w:r w:rsidRPr="008A0F75" w:rsidDel="00803B93">
                <w:rPr>
                  <w:rFonts w:ascii="Calibri" w:hAnsi="Calibri"/>
                  <w:sz w:val="22"/>
                  <w:szCs w:val="22"/>
                </w:rPr>
                <w:delText>Port operation and ship movement frequencies</w:delText>
              </w:r>
            </w:del>
          </w:p>
          <w:p w14:paraId="7AA98D64" w14:textId="5BC22677" w:rsidR="008A0F75" w:rsidRPr="008A0F75" w:rsidDel="00803B93" w:rsidRDefault="008A0F75" w:rsidP="006039FF">
            <w:pPr>
              <w:pStyle w:val="Tablelevel2"/>
              <w:rPr>
                <w:del w:id="2627" w:author="Jillian Carson-Jackson" w:date="2020-12-27T16:48:00Z"/>
                <w:rFonts w:ascii="Calibri" w:hAnsi="Calibri"/>
                <w:sz w:val="22"/>
                <w:szCs w:val="22"/>
              </w:rPr>
            </w:pPr>
            <w:del w:id="2628" w:author="Jillian Carson-Jackson" w:date="2020-12-27T16:48:00Z">
              <w:r w:rsidRPr="008A0F75" w:rsidDel="00803B93">
                <w:rPr>
                  <w:rFonts w:ascii="Calibri" w:hAnsi="Calibri"/>
                  <w:sz w:val="22"/>
                  <w:szCs w:val="22"/>
                </w:rPr>
                <w:delText>Distress, safety and calling frequencies</w:delText>
              </w:r>
            </w:del>
          </w:p>
          <w:p w14:paraId="55A237DA" w14:textId="42E0084F" w:rsidR="008A0F75" w:rsidRPr="008A0F75" w:rsidDel="00803B93" w:rsidRDefault="008A0F75" w:rsidP="006039FF">
            <w:pPr>
              <w:pStyle w:val="Tablelevel3"/>
              <w:rPr>
                <w:del w:id="2629" w:author="Jillian Carson-Jackson" w:date="2020-12-27T16:48:00Z"/>
                <w:rFonts w:ascii="Calibri" w:hAnsi="Calibri"/>
                <w:sz w:val="22"/>
                <w:szCs w:val="22"/>
              </w:rPr>
            </w:pPr>
            <w:del w:id="2630" w:author="Jillian Carson-Jackson" w:date="2020-12-27T16:48:00Z">
              <w:r w:rsidRPr="008A0F75" w:rsidDel="00803B93">
                <w:rPr>
                  <w:rFonts w:ascii="Calibri" w:hAnsi="Calibri"/>
                  <w:sz w:val="22"/>
                  <w:szCs w:val="22"/>
                </w:rPr>
                <w:delText>Radiotelephone</w:delText>
              </w:r>
            </w:del>
          </w:p>
          <w:p w14:paraId="4B459038" w14:textId="7AC0320E" w:rsidR="008A0F75" w:rsidRPr="008A0F75" w:rsidDel="00803B93" w:rsidRDefault="008A0F75" w:rsidP="006039FF">
            <w:pPr>
              <w:pStyle w:val="Tablelevel3"/>
              <w:rPr>
                <w:del w:id="2631" w:author="Jillian Carson-Jackson" w:date="2020-12-27T16:48:00Z"/>
                <w:rFonts w:ascii="Calibri" w:hAnsi="Calibri"/>
                <w:sz w:val="22"/>
                <w:szCs w:val="22"/>
              </w:rPr>
            </w:pPr>
            <w:del w:id="2632" w:author="Jillian Carson-Jackson" w:date="2020-12-27T16:48:00Z">
              <w:r w:rsidRPr="008A0F75" w:rsidDel="00803B93">
                <w:rPr>
                  <w:rFonts w:ascii="Calibri" w:hAnsi="Calibri"/>
                  <w:sz w:val="22"/>
                  <w:szCs w:val="22"/>
                </w:rPr>
                <w:delText>DSC</w:delText>
              </w:r>
            </w:del>
          </w:p>
          <w:p w14:paraId="46BA8F02" w14:textId="3FED6D49" w:rsidR="008A0F75" w:rsidRPr="008A0F75" w:rsidDel="00803B93" w:rsidRDefault="008A0F75" w:rsidP="006039FF">
            <w:pPr>
              <w:pStyle w:val="Tablelevel2"/>
              <w:rPr>
                <w:del w:id="2633" w:author="Jillian Carson-Jackson" w:date="2020-12-27T16:48:00Z"/>
                <w:rFonts w:ascii="Calibri" w:hAnsi="Calibri"/>
                <w:sz w:val="22"/>
                <w:szCs w:val="22"/>
              </w:rPr>
            </w:pPr>
            <w:del w:id="2634" w:author="Jillian Carson-Jackson" w:date="2020-12-27T16:48:00Z">
              <w:r w:rsidRPr="008A0F75" w:rsidDel="00803B93">
                <w:rPr>
                  <w:rFonts w:ascii="Calibri" w:hAnsi="Calibri"/>
                  <w:sz w:val="22"/>
                  <w:szCs w:val="22"/>
                </w:rPr>
                <w:delText xml:space="preserve">Automatic Identification Systems (AIS) </w:delText>
              </w:r>
            </w:del>
          </w:p>
          <w:p w14:paraId="7E0D1152" w14:textId="467F4A89" w:rsidR="008A0F75" w:rsidRPr="008A0F75" w:rsidDel="00803B93" w:rsidRDefault="008A0F75" w:rsidP="006039FF">
            <w:pPr>
              <w:pStyle w:val="Tablelevel3"/>
              <w:rPr>
                <w:del w:id="2635" w:author="Jillian Carson-Jackson" w:date="2020-12-27T16:48:00Z"/>
                <w:rFonts w:ascii="Calibri" w:hAnsi="Calibri"/>
                <w:sz w:val="22"/>
                <w:szCs w:val="22"/>
              </w:rPr>
            </w:pPr>
            <w:del w:id="2636" w:author="Jillian Carson-Jackson" w:date="2020-12-27T16:48:00Z">
              <w:r w:rsidRPr="008A0F75" w:rsidDel="00803B93">
                <w:rPr>
                  <w:rFonts w:ascii="Calibri" w:hAnsi="Calibri"/>
                  <w:sz w:val="22"/>
                  <w:szCs w:val="22"/>
                </w:rPr>
                <w:delText>Introduction to AIS</w:delText>
              </w:r>
            </w:del>
          </w:p>
          <w:p w14:paraId="565E6F93" w14:textId="75E9D612" w:rsidR="008A0F75" w:rsidRPr="008A0F75" w:rsidDel="00803B93" w:rsidRDefault="008A0F75" w:rsidP="006039FF">
            <w:pPr>
              <w:pStyle w:val="Tablelevel3"/>
              <w:rPr>
                <w:del w:id="2637" w:author="Jillian Carson-Jackson" w:date="2020-12-27T16:48:00Z"/>
                <w:rFonts w:ascii="Calibri" w:hAnsi="Calibri"/>
                <w:sz w:val="22"/>
                <w:szCs w:val="22"/>
              </w:rPr>
            </w:pPr>
            <w:del w:id="2638" w:author="Jillian Carson-Jackson" w:date="2020-12-27T16:48:00Z">
              <w:r w:rsidRPr="008A0F75" w:rsidDel="00803B93">
                <w:rPr>
                  <w:rFonts w:ascii="Calibri" w:hAnsi="Calibri"/>
                  <w:sz w:val="22"/>
                  <w:szCs w:val="22"/>
                </w:rPr>
                <w:delText>Application of AIS to VTS</w:delText>
              </w:r>
            </w:del>
          </w:p>
        </w:tc>
        <w:tc>
          <w:tcPr>
            <w:tcW w:w="2410" w:type="dxa"/>
          </w:tcPr>
          <w:p w14:paraId="7FEB2CBF" w14:textId="25C61C03" w:rsidR="008A0F75" w:rsidRPr="008A0F75" w:rsidDel="00803B93" w:rsidRDefault="008A0F75" w:rsidP="006039FF">
            <w:pPr>
              <w:pStyle w:val="Tablelevel2"/>
              <w:ind w:left="0"/>
              <w:jc w:val="center"/>
              <w:rPr>
                <w:del w:id="2639" w:author="Jillian Carson-Jackson" w:date="2020-12-27T16:48:00Z"/>
                <w:rFonts w:ascii="Calibri" w:hAnsi="Calibri"/>
                <w:sz w:val="22"/>
                <w:szCs w:val="22"/>
              </w:rPr>
            </w:pPr>
            <w:del w:id="2640" w:author="Jillian Carson-Jackson" w:date="2020-12-27T16:48:00Z">
              <w:r w:rsidRPr="008A0F75" w:rsidDel="00803B93">
                <w:rPr>
                  <w:rFonts w:ascii="Calibri" w:hAnsi="Calibri"/>
                  <w:sz w:val="22"/>
                  <w:szCs w:val="22"/>
                </w:rPr>
                <w:delText>R10, Appendix S18</w:delText>
              </w:r>
            </w:del>
          </w:p>
          <w:p w14:paraId="7C208D20" w14:textId="3C2D5EC8" w:rsidR="008A0F75" w:rsidRPr="008A0F75" w:rsidDel="00803B93" w:rsidRDefault="008A0F75" w:rsidP="006039FF">
            <w:pPr>
              <w:pStyle w:val="Tablelevel2"/>
              <w:ind w:left="0"/>
              <w:jc w:val="center"/>
              <w:rPr>
                <w:del w:id="2641" w:author="Jillian Carson-Jackson" w:date="2020-12-27T16:48:00Z"/>
                <w:rFonts w:ascii="Calibri" w:hAnsi="Calibri"/>
                <w:sz w:val="22"/>
                <w:szCs w:val="22"/>
              </w:rPr>
            </w:pPr>
          </w:p>
        </w:tc>
        <w:tc>
          <w:tcPr>
            <w:tcW w:w="2976" w:type="dxa"/>
          </w:tcPr>
          <w:p w14:paraId="07D2FAA4" w14:textId="3399E145" w:rsidR="008A0F75" w:rsidRPr="008A0F75" w:rsidDel="00803B93" w:rsidRDefault="008A0F75" w:rsidP="006039FF">
            <w:pPr>
              <w:pStyle w:val="BodyText"/>
              <w:jc w:val="center"/>
              <w:rPr>
                <w:del w:id="2642" w:author="Jillian Carson-Jackson" w:date="2020-12-27T16:48:00Z"/>
                <w:rFonts w:ascii="Calibri" w:hAnsi="Calibri"/>
                <w:szCs w:val="22"/>
              </w:rPr>
            </w:pPr>
          </w:p>
        </w:tc>
      </w:tr>
      <w:tr w:rsidR="008A0F75" w:rsidRPr="008A0F75" w:rsidDel="00803B93" w14:paraId="3FAB494F" w14:textId="4AC55AA9" w:rsidTr="006039FF">
        <w:trPr>
          <w:cantSplit/>
          <w:trHeight w:val="322"/>
          <w:jc w:val="center"/>
          <w:del w:id="2643" w:author="Jillian Carson-Jackson" w:date="2020-12-27T16:48:00Z"/>
        </w:trPr>
        <w:tc>
          <w:tcPr>
            <w:tcW w:w="8897" w:type="dxa"/>
          </w:tcPr>
          <w:p w14:paraId="6DDA7A11" w14:textId="68962F39" w:rsidR="008A0F75" w:rsidRPr="008A0F75" w:rsidDel="00803B93" w:rsidRDefault="008A0F75" w:rsidP="006039FF">
            <w:pPr>
              <w:pStyle w:val="BodyText"/>
              <w:spacing w:before="60"/>
              <w:rPr>
                <w:del w:id="2644" w:author="Jillian Carson-Jackson" w:date="2020-12-27T16:48:00Z"/>
                <w:rFonts w:ascii="Calibri" w:hAnsi="Calibri"/>
                <w:szCs w:val="22"/>
              </w:rPr>
            </w:pPr>
            <w:del w:id="2645" w:author="Jillian Carson-Jackson" w:date="2020-12-27T16:48:00Z">
              <w:r w:rsidRPr="008A0F75" w:rsidDel="00803B93">
                <w:rPr>
                  <w:rFonts w:ascii="Calibri" w:hAnsi="Calibri"/>
                  <w:szCs w:val="22"/>
                </w:rPr>
                <w:delText>Restrictions on the use of Radio Regulations (RR) Appendix S18 frequencies</w:delText>
              </w:r>
            </w:del>
          </w:p>
        </w:tc>
        <w:tc>
          <w:tcPr>
            <w:tcW w:w="2410" w:type="dxa"/>
          </w:tcPr>
          <w:p w14:paraId="7189C20D" w14:textId="2EE14195" w:rsidR="008A0F75" w:rsidRPr="008A0F75" w:rsidDel="00803B93" w:rsidRDefault="008A0F75" w:rsidP="006039FF">
            <w:pPr>
              <w:pStyle w:val="Tablelevel2"/>
              <w:spacing w:before="60"/>
              <w:ind w:left="0"/>
              <w:jc w:val="center"/>
              <w:rPr>
                <w:del w:id="2646" w:author="Jillian Carson-Jackson" w:date="2020-12-27T16:48:00Z"/>
                <w:rFonts w:ascii="Calibri" w:hAnsi="Calibri"/>
                <w:sz w:val="22"/>
                <w:szCs w:val="22"/>
              </w:rPr>
            </w:pPr>
            <w:del w:id="2647" w:author="Jillian Carson-Jackson" w:date="2020-12-27T16:48:00Z">
              <w:r w:rsidRPr="008A0F75" w:rsidDel="00803B93">
                <w:rPr>
                  <w:rFonts w:ascii="Calibri" w:hAnsi="Calibri"/>
                  <w:sz w:val="22"/>
                  <w:szCs w:val="22"/>
                </w:rPr>
                <w:delText>R10, Appendix S18</w:delText>
              </w:r>
            </w:del>
          </w:p>
        </w:tc>
        <w:tc>
          <w:tcPr>
            <w:tcW w:w="2976" w:type="dxa"/>
          </w:tcPr>
          <w:p w14:paraId="4CE671DF" w14:textId="129DCCC5" w:rsidR="008A0F75" w:rsidRPr="008A0F75" w:rsidDel="00803B93" w:rsidRDefault="008A0F75" w:rsidP="006039FF">
            <w:pPr>
              <w:pStyle w:val="Tablelevel2"/>
              <w:spacing w:before="60"/>
              <w:ind w:left="0"/>
              <w:jc w:val="center"/>
              <w:rPr>
                <w:del w:id="2648" w:author="Jillian Carson-Jackson" w:date="2020-12-27T16:48:00Z"/>
                <w:rFonts w:ascii="Calibri" w:hAnsi="Calibri"/>
                <w:sz w:val="22"/>
                <w:szCs w:val="22"/>
              </w:rPr>
            </w:pPr>
          </w:p>
        </w:tc>
      </w:tr>
      <w:tr w:rsidR="008A0F75" w:rsidRPr="008A0F75" w:rsidDel="00803B93" w14:paraId="051394EE" w14:textId="4BDF220C" w:rsidTr="006039FF">
        <w:trPr>
          <w:cantSplit/>
          <w:jc w:val="center"/>
          <w:del w:id="2649" w:author="Jillian Carson-Jackson" w:date="2020-12-27T16:48:00Z"/>
        </w:trPr>
        <w:tc>
          <w:tcPr>
            <w:tcW w:w="8897" w:type="dxa"/>
          </w:tcPr>
          <w:p w14:paraId="2928389D" w14:textId="7CF0DB2D" w:rsidR="008A0F75" w:rsidRPr="008A0F75" w:rsidDel="00803B93" w:rsidRDefault="008A0F75" w:rsidP="006039FF">
            <w:pPr>
              <w:pStyle w:val="Tablelevel1bold"/>
              <w:rPr>
                <w:del w:id="2650" w:author="Jillian Carson-Jackson" w:date="2020-12-27T16:48:00Z"/>
                <w:rFonts w:ascii="Calibri" w:hAnsi="Calibri"/>
                <w:b w:val="0"/>
                <w:sz w:val="22"/>
                <w:szCs w:val="22"/>
              </w:rPr>
            </w:pPr>
            <w:bookmarkStart w:id="2651" w:name="_Toc446917609"/>
            <w:bookmarkStart w:id="2652" w:name="_Toc111617502"/>
            <w:del w:id="2653" w:author="Jillian Carson-Jackson" w:date="2020-12-27T16:48:00Z">
              <w:r w:rsidRPr="008A0F75" w:rsidDel="00803B93">
                <w:rPr>
                  <w:rFonts w:ascii="Calibri" w:hAnsi="Calibri"/>
                  <w:b w:val="0"/>
                  <w:sz w:val="22"/>
                  <w:szCs w:val="22"/>
                </w:rPr>
                <w:delText>National frequencies assigned to VTS</w:delText>
              </w:r>
              <w:bookmarkEnd w:id="2651"/>
              <w:bookmarkEnd w:id="2652"/>
            </w:del>
          </w:p>
          <w:p w14:paraId="07109B82" w14:textId="2EDFB0E3" w:rsidR="008A0F75" w:rsidRPr="008A0F75" w:rsidDel="00803B93" w:rsidRDefault="008A0F75" w:rsidP="006039FF">
            <w:pPr>
              <w:pStyle w:val="Tablelevel2"/>
              <w:rPr>
                <w:del w:id="2654" w:author="Jillian Carson-Jackson" w:date="2020-12-27T16:48:00Z"/>
                <w:rFonts w:ascii="Calibri" w:hAnsi="Calibri"/>
                <w:sz w:val="22"/>
                <w:szCs w:val="22"/>
              </w:rPr>
            </w:pPr>
            <w:del w:id="2655" w:author="Jillian Carson-Jackson" w:date="2020-12-27T16:48:00Z">
              <w:r w:rsidRPr="008A0F75" w:rsidDel="00803B93">
                <w:rPr>
                  <w:rFonts w:ascii="Calibri" w:hAnsi="Calibri"/>
                  <w:sz w:val="22"/>
                  <w:szCs w:val="22"/>
                </w:rPr>
                <w:delText>Assignment and use of single and two frequency channels for VTS purposes</w:delText>
              </w:r>
            </w:del>
          </w:p>
          <w:p w14:paraId="232A6DBF" w14:textId="2E57698A" w:rsidR="008A0F75" w:rsidRPr="008A0F75" w:rsidDel="00803B93" w:rsidRDefault="008A0F75" w:rsidP="006039FF">
            <w:pPr>
              <w:pStyle w:val="Tablelevel2"/>
              <w:rPr>
                <w:del w:id="2656" w:author="Jillian Carson-Jackson" w:date="2020-12-27T16:48:00Z"/>
                <w:rFonts w:ascii="Calibri" w:hAnsi="Calibri"/>
                <w:sz w:val="22"/>
                <w:szCs w:val="22"/>
              </w:rPr>
            </w:pPr>
            <w:del w:id="2657" w:author="Jillian Carson-Jackson" w:date="2020-12-27T16:48:00Z">
              <w:r w:rsidRPr="008A0F75" w:rsidDel="00803B93">
                <w:rPr>
                  <w:rFonts w:ascii="Calibri" w:hAnsi="Calibri"/>
                  <w:sz w:val="22"/>
                  <w:szCs w:val="22"/>
                </w:rPr>
                <w:delText>National restrictions on the use of RR Appendix S18 frequencies</w:delText>
              </w:r>
            </w:del>
          </w:p>
        </w:tc>
        <w:tc>
          <w:tcPr>
            <w:tcW w:w="2410" w:type="dxa"/>
          </w:tcPr>
          <w:p w14:paraId="2DC0EF9C" w14:textId="33513577" w:rsidR="008A0F75" w:rsidRPr="008A0F75" w:rsidDel="00803B93" w:rsidRDefault="008A0F75" w:rsidP="006039FF">
            <w:pPr>
              <w:pStyle w:val="Tablelevel2"/>
              <w:spacing w:before="60"/>
              <w:ind w:left="0"/>
              <w:jc w:val="center"/>
              <w:rPr>
                <w:del w:id="2658" w:author="Jillian Carson-Jackson" w:date="2020-12-27T16:48:00Z"/>
                <w:rFonts w:ascii="Calibri" w:hAnsi="Calibri"/>
                <w:sz w:val="22"/>
                <w:szCs w:val="22"/>
              </w:rPr>
            </w:pPr>
            <w:del w:id="2659" w:author="Jillian Carson-Jackson" w:date="2020-12-27T16:48:00Z">
              <w:r w:rsidRPr="008A0F75" w:rsidDel="00803B93">
                <w:rPr>
                  <w:rFonts w:ascii="Calibri" w:hAnsi="Calibri"/>
                  <w:sz w:val="22"/>
                  <w:szCs w:val="22"/>
                </w:rPr>
                <w:delText>R37</w:delText>
              </w:r>
            </w:del>
          </w:p>
        </w:tc>
        <w:tc>
          <w:tcPr>
            <w:tcW w:w="2976" w:type="dxa"/>
          </w:tcPr>
          <w:p w14:paraId="5DB5087D" w14:textId="4D7CE80D" w:rsidR="008A0F75" w:rsidRPr="008A0F75" w:rsidDel="00803B93" w:rsidRDefault="008A0F75" w:rsidP="006039FF">
            <w:pPr>
              <w:pStyle w:val="Tablelevel2"/>
              <w:ind w:left="0"/>
              <w:jc w:val="center"/>
              <w:rPr>
                <w:del w:id="2660" w:author="Jillian Carson-Jackson" w:date="2020-12-27T16:48:00Z"/>
                <w:rFonts w:ascii="Calibri" w:hAnsi="Calibri"/>
                <w:sz w:val="22"/>
                <w:szCs w:val="22"/>
              </w:rPr>
            </w:pPr>
          </w:p>
        </w:tc>
      </w:tr>
    </w:tbl>
    <w:p w14:paraId="5B45290E" w14:textId="4B1C7641" w:rsidR="008A0F75" w:rsidDel="00803B93" w:rsidRDefault="008A0F75" w:rsidP="008A0F75">
      <w:pPr>
        <w:rPr>
          <w:del w:id="2661" w:author="Jillian Carson-Jackson" w:date="2020-12-27T16:48:00Z"/>
        </w:rPr>
      </w:pPr>
      <w:del w:id="2662" w:author="Jillian Carson-Jackson" w:date="2020-12-27T16:48:00Z">
        <w:r w:rsidDel="00803B93">
          <w:rPr>
            <w:b/>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726"/>
        <w:gridCol w:w="2709"/>
      </w:tblGrid>
      <w:tr w:rsidR="008A0F75" w:rsidRPr="008A0F75" w:rsidDel="00803B93" w14:paraId="201C7FC4" w14:textId="42FCA490" w:rsidTr="006039FF">
        <w:trPr>
          <w:cantSplit/>
          <w:tblHeader/>
          <w:jc w:val="center"/>
          <w:del w:id="2663" w:author="Jillian Carson-Jackson" w:date="2020-12-27T16:48:00Z"/>
        </w:trPr>
        <w:tc>
          <w:tcPr>
            <w:tcW w:w="8897" w:type="dxa"/>
            <w:tcBorders>
              <w:bottom w:val="single" w:sz="12" w:space="0" w:color="auto"/>
            </w:tcBorders>
            <w:vAlign w:val="center"/>
          </w:tcPr>
          <w:p w14:paraId="0744D994" w14:textId="55D176AE" w:rsidR="008A0F75" w:rsidRPr="008A0F75" w:rsidDel="00803B93" w:rsidRDefault="008A0F75" w:rsidP="008A0F75">
            <w:pPr>
              <w:pStyle w:val="Tableheading"/>
              <w:rPr>
                <w:del w:id="2664" w:author="Jillian Carson-Jackson" w:date="2020-12-27T16:48:00Z"/>
              </w:rPr>
            </w:pPr>
            <w:del w:id="2665" w:author="Jillian Carson-Jackson" w:date="2020-12-27T16:48:00Z">
              <w:r w:rsidRPr="008A0F75" w:rsidDel="00803B93">
                <w:delText>Subjects / Learning Objectives</w:delText>
              </w:r>
            </w:del>
          </w:p>
        </w:tc>
        <w:tc>
          <w:tcPr>
            <w:tcW w:w="2726" w:type="dxa"/>
            <w:tcBorders>
              <w:bottom w:val="single" w:sz="12" w:space="0" w:color="auto"/>
            </w:tcBorders>
            <w:vAlign w:val="center"/>
          </w:tcPr>
          <w:p w14:paraId="775BADEC" w14:textId="4EB8261C" w:rsidR="008A0F75" w:rsidRPr="008A0F75" w:rsidDel="00803B93" w:rsidRDefault="008A0F75" w:rsidP="008A0F75">
            <w:pPr>
              <w:pStyle w:val="Tableheading"/>
              <w:rPr>
                <w:del w:id="2666" w:author="Jillian Carson-Jackson" w:date="2020-12-27T16:48:00Z"/>
              </w:rPr>
            </w:pPr>
            <w:del w:id="2667" w:author="Jillian Carson-Jackson" w:date="2020-12-27T16:48:00Z">
              <w:r w:rsidRPr="008A0F75" w:rsidDel="00803B93">
                <w:delText>Reference</w:delText>
              </w:r>
            </w:del>
          </w:p>
        </w:tc>
        <w:tc>
          <w:tcPr>
            <w:tcW w:w="2709" w:type="dxa"/>
            <w:tcBorders>
              <w:bottom w:val="single" w:sz="12" w:space="0" w:color="auto"/>
            </w:tcBorders>
            <w:vAlign w:val="center"/>
          </w:tcPr>
          <w:p w14:paraId="132C288E" w14:textId="1611C699" w:rsidR="008A0F75" w:rsidRPr="008A0F75" w:rsidDel="00803B93" w:rsidRDefault="008A0F75" w:rsidP="008A0F75">
            <w:pPr>
              <w:pStyle w:val="Tableheading"/>
              <w:rPr>
                <w:del w:id="2668" w:author="Jillian Carson-Jackson" w:date="2020-12-27T16:48:00Z"/>
              </w:rPr>
            </w:pPr>
            <w:del w:id="2669" w:author="Jillian Carson-Jackson" w:date="2020-12-27T16:48:00Z">
              <w:r w:rsidRPr="008A0F75" w:rsidDel="00803B93">
                <w:delText>Teaching Aid</w:delText>
              </w:r>
            </w:del>
          </w:p>
        </w:tc>
      </w:tr>
      <w:tr w:rsidR="008A0F75" w:rsidRPr="008A0F75" w:rsidDel="00803B93" w14:paraId="16B1C8EA" w14:textId="10126C0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del w:id="2670" w:author="Jillian Carson-Jackson" w:date="2020-12-27T16:48:00Z"/>
        </w:trPr>
        <w:tc>
          <w:tcPr>
            <w:tcW w:w="8897" w:type="dxa"/>
            <w:tcBorders>
              <w:top w:val="single" w:sz="4" w:space="0" w:color="auto"/>
              <w:left w:val="single" w:sz="4" w:space="0" w:color="auto"/>
              <w:bottom w:val="single" w:sz="4" w:space="0" w:color="auto"/>
              <w:right w:val="single" w:sz="4" w:space="0" w:color="auto"/>
            </w:tcBorders>
            <w:vAlign w:val="center"/>
          </w:tcPr>
          <w:p w14:paraId="005E542E" w14:textId="0BE0A946" w:rsidR="008A0F75" w:rsidRPr="008A0F75" w:rsidDel="00803B93" w:rsidRDefault="008A0F75" w:rsidP="006039FF">
            <w:pPr>
              <w:pStyle w:val="Tablelevel1bold"/>
              <w:rPr>
                <w:del w:id="2671" w:author="Jillian Carson-Jackson" w:date="2020-12-27T16:48:00Z"/>
                <w:rFonts w:ascii="Calibri" w:hAnsi="Calibri"/>
                <w:sz w:val="22"/>
                <w:szCs w:val="22"/>
              </w:rPr>
            </w:pPr>
            <w:del w:id="2672" w:author="Jillian Carson-Jackson" w:date="2020-12-27T16:48:00Z">
              <w:r w:rsidRPr="008A0F75" w:rsidDel="00803B93">
                <w:rPr>
                  <w:rFonts w:ascii="Calibri" w:hAnsi="Calibri"/>
                  <w:sz w:val="22"/>
                  <w:szCs w:val="22"/>
                </w:rPr>
                <w:delText>Operation of radio equipment</w:delText>
              </w:r>
            </w:del>
          </w:p>
        </w:tc>
        <w:tc>
          <w:tcPr>
            <w:tcW w:w="2726" w:type="dxa"/>
            <w:tcBorders>
              <w:top w:val="single" w:sz="4" w:space="0" w:color="auto"/>
              <w:left w:val="single" w:sz="4" w:space="0" w:color="auto"/>
              <w:bottom w:val="single" w:sz="4" w:space="0" w:color="auto"/>
              <w:right w:val="single" w:sz="4" w:space="0" w:color="auto"/>
            </w:tcBorders>
          </w:tcPr>
          <w:p w14:paraId="3DD0113F" w14:textId="44CAA916" w:rsidR="008A0F75" w:rsidRPr="008A0F75" w:rsidDel="00803B93" w:rsidRDefault="008A0F75" w:rsidP="006039FF">
            <w:pPr>
              <w:jc w:val="center"/>
              <w:rPr>
                <w:del w:id="2673" w:author="Jillian Carson-Jackson" w:date="2020-12-27T16:48:00Z"/>
                <w:rFonts w:ascii="Calibri" w:hAnsi="Calibr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723281FD" w14:textId="2DC595D9" w:rsidR="008A0F75" w:rsidRPr="008A0F75" w:rsidDel="00803B93" w:rsidRDefault="008A0F75" w:rsidP="006039FF">
            <w:pPr>
              <w:jc w:val="center"/>
              <w:rPr>
                <w:del w:id="2674" w:author="Jillian Carson-Jackson" w:date="2020-12-27T16:48:00Z"/>
                <w:rFonts w:ascii="Calibri" w:hAnsi="Calibri"/>
                <w:sz w:val="22"/>
                <w:szCs w:val="22"/>
              </w:rPr>
            </w:pPr>
          </w:p>
        </w:tc>
      </w:tr>
      <w:tr w:rsidR="008A0F75" w:rsidRPr="008A0F75" w:rsidDel="00803B93" w14:paraId="7B15096E" w14:textId="2D32E7FA"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del w:id="2675" w:author="Jillian Carson-Jackson" w:date="2020-12-27T16:48:00Z"/>
        </w:trPr>
        <w:tc>
          <w:tcPr>
            <w:tcW w:w="8897" w:type="dxa"/>
            <w:tcBorders>
              <w:top w:val="single" w:sz="4" w:space="0" w:color="auto"/>
              <w:left w:val="single" w:sz="4" w:space="0" w:color="auto"/>
              <w:bottom w:val="single" w:sz="4" w:space="0" w:color="auto"/>
              <w:right w:val="single" w:sz="4" w:space="0" w:color="auto"/>
            </w:tcBorders>
          </w:tcPr>
          <w:p w14:paraId="3D75722E" w14:textId="5965872D" w:rsidR="008A0F75" w:rsidRPr="008A0F75" w:rsidDel="00803B93" w:rsidRDefault="008A0F75" w:rsidP="006039FF">
            <w:pPr>
              <w:pStyle w:val="Tablelevel1bold"/>
              <w:rPr>
                <w:del w:id="2676" w:author="Jillian Carson-Jackson" w:date="2020-12-27T16:48:00Z"/>
                <w:rFonts w:ascii="Calibri" w:hAnsi="Calibri"/>
                <w:b w:val="0"/>
                <w:i/>
                <w:sz w:val="22"/>
                <w:szCs w:val="22"/>
              </w:rPr>
            </w:pPr>
            <w:bookmarkStart w:id="2677" w:name="_Toc446917610"/>
            <w:bookmarkStart w:id="2678" w:name="_Toc111617503"/>
            <w:del w:id="2679" w:author="Jillian Carson-Jackson" w:date="2020-12-27T16:48:00Z">
              <w:r w:rsidRPr="008A0F75" w:rsidDel="00803B93">
                <w:rPr>
                  <w:rFonts w:ascii="Calibri" w:hAnsi="Calibri"/>
                  <w:b w:val="0"/>
                  <w:i/>
                  <w:sz w:val="22"/>
                  <w:szCs w:val="22"/>
                </w:rPr>
                <w:delText>Describe and demonstrate the operation of radio equipmen</w:delText>
              </w:r>
              <w:bookmarkEnd w:id="2677"/>
              <w:bookmarkEnd w:id="2678"/>
              <w:r w:rsidRPr="008A0F75" w:rsidDel="00803B93">
                <w:rPr>
                  <w:rFonts w:ascii="Calibri" w:hAnsi="Calibri"/>
                  <w:b w:val="0"/>
                  <w:i/>
                  <w:sz w:val="22"/>
                  <w:szCs w:val="22"/>
                </w:rPr>
                <w:delText>t</w:delText>
              </w:r>
            </w:del>
          </w:p>
        </w:tc>
        <w:tc>
          <w:tcPr>
            <w:tcW w:w="2726" w:type="dxa"/>
            <w:tcBorders>
              <w:top w:val="single" w:sz="4" w:space="0" w:color="auto"/>
              <w:left w:val="single" w:sz="4" w:space="0" w:color="auto"/>
              <w:bottom w:val="single" w:sz="4" w:space="0" w:color="auto"/>
              <w:right w:val="single" w:sz="4" w:space="0" w:color="auto"/>
            </w:tcBorders>
          </w:tcPr>
          <w:p w14:paraId="5DAA18E3" w14:textId="26FFB4B9" w:rsidR="008A0F75" w:rsidRPr="008A0F75" w:rsidDel="00803B93" w:rsidRDefault="008A0F75" w:rsidP="006039FF">
            <w:pPr>
              <w:jc w:val="center"/>
              <w:rPr>
                <w:del w:id="2680" w:author="Jillian Carson-Jackson" w:date="2020-12-27T16:48:00Z"/>
                <w:rFonts w:ascii="Calibri" w:hAnsi="Calibri"/>
                <w: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6189B5EC" w14:textId="3AC4DBD9" w:rsidR="008A0F75" w:rsidRPr="008A0F75" w:rsidDel="00803B93" w:rsidRDefault="008A0F75" w:rsidP="006039FF">
            <w:pPr>
              <w:jc w:val="center"/>
              <w:rPr>
                <w:del w:id="2681" w:author="Jillian Carson-Jackson" w:date="2020-12-27T16:48:00Z"/>
                <w:rFonts w:ascii="Calibri" w:hAnsi="Calibri"/>
                <w:i/>
                <w:sz w:val="22"/>
                <w:szCs w:val="22"/>
              </w:rPr>
            </w:pPr>
          </w:p>
        </w:tc>
      </w:tr>
      <w:tr w:rsidR="008A0F75" w:rsidRPr="008A0F75" w:rsidDel="00803B93" w14:paraId="13FE272A" w14:textId="5986E77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2682" w:author="Jillian Carson-Jackson" w:date="2020-12-27T16:48:00Z"/>
        </w:trPr>
        <w:tc>
          <w:tcPr>
            <w:tcW w:w="8897" w:type="dxa"/>
            <w:tcBorders>
              <w:top w:val="single" w:sz="4" w:space="0" w:color="auto"/>
              <w:left w:val="single" w:sz="6" w:space="0" w:color="auto"/>
              <w:bottom w:val="single" w:sz="6" w:space="0" w:color="auto"/>
              <w:right w:val="single" w:sz="6" w:space="0" w:color="auto"/>
            </w:tcBorders>
          </w:tcPr>
          <w:p w14:paraId="7117B3F9" w14:textId="101F753E" w:rsidR="008A0F75" w:rsidRPr="008A0F75" w:rsidDel="00803B93" w:rsidRDefault="008A0F75" w:rsidP="006039FF">
            <w:pPr>
              <w:pStyle w:val="Tablelevel1bold"/>
              <w:rPr>
                <w:del w:id="2683" w:author="Jillian Carson-Jackson" w:date="2020-12-27T16:48:00Z"/>
                <w:rFonts w:ascii="Calibri" w:hAnsi="Calibri"/>
                <w:b w:val="0"/>
                <w:sz w:val="22"/>
                <w:szCs w:val="22"/>
              </w:rPr>
            </w:pPr>
            <w:bookmarkStart w:id="2684" w:name="_Toc446917611"/>
            <w:bookmarkStart w:id="2685" w:name="_Toc111617504"/>
            <w:del w:id="2686" w:author="Jillian Carson-Jackson" w:date="2020-12-27T16:48:00Z">
              <w:r w:rsidRPr="008A0F75" w:rsidDel="00803B93">
                <w:rPr>
                  <w:rFonts w:ascii="Calibri" w:hAnsi="Calibri"/>
                  <w:b w:val="0"/>
                  <w:sz w:val="22"/>
                  <w:szCs w:val="22"/>
                </w:rPr>
                <w:delText>Introduction to basic VTS VHF radiotelephone, DSC and AIS equipment</w:delText>
              </w:r>
              <w:bookmarkEnd w:id="2684"/>
              <w:bookmarkEnd w:id="2685"/>
            </w:del>
          </w:p>
          <w:p w14:paraId="356050C4" w14:textId="63AF4AB6" w:rsidR="008A0F75" w:rsidRPr="008A0F75" w:rsidDel="00803B93" w:rsidRDefault="008A0F75" w:rsidP="006039FF">
            <w:pPr>
              <w:pStyle w:val="Tablelevel2"/>
              <w:rPr>
                <w:del w:id="2687" w:author="Jillian Carson-Jackson" w:date="2020-12-27T16:48:00Z"/>
                <w:rFonts w:ascii="Calibri" w:hAnsi="Calibri"/>
                <w:sz w:val="22"/>
                <w:szCs w:val="22"/>
              </w:rPr>
            </w:pPr>
            <w:del w:id="2688" w:author="Jillian Carson-Jackson" w:date="2020-12-27T16:48:00Z">
              <w:r w:rsidRPr="008A0F75" w:rsidDel="00803B93">
                <w:rPr>
                  <w:rFonts w:ascii="Calibri" w:hAnsi="Calibri"/>
                  <w:sz w:val="22"/>
                  <w:szCs w:val="22"/>
                </w:rPr>
                <w:delText>Principles, controls and operation of VHF</w:delText>
              </w:r>
            </w:del>
          </w:p>
          <w:p w14:paraId="4B074C0A" w14:textId="55C0D636" w:rsidR="008A0F75" w:rsidRPr="008A0F75" w:rsidDel="00803B93" w:rsidRDefault="008A0F75" w:rsidP="006039FF">
            <w:pPr>
              <w:pStyle w:val="Tablelevel3"/>
              <w:rPr>
                <w:del w:id="2689" w:author="Jillian Carson-Jackson" w:date="2020-12-27T16:48:00Z"/>
                <w:rFonts w:ascii="Calibri" w:hAnsi="Calibri"/>
                <w:sz w:val="22"/>
                <w:szCs w:val="22"/>
              </w:rPr>
            </w:pPr>
            <w:del w:id="2690" w:author="Jillian Carson-Jackson" w:date="2020-12-27T16:48:00Z">
              <w:r w:rsidRPr="008A0F75" w:rsidDel="00803B93">
                <w:rPr>
                  <w:rFonts w:ascii="Calibri" w:hAnsi="Calibri"/>
                  <w:sz w:val="22"/>
                  <w:szCs w:val="22"/>
                </w:rPr>
                <w:delText>Channel spacing</w:delText>
              </w:r>
            </w:del>
          </w:p>
          <w:p w14:paraId="71FCF77E" w14:textId="6D24A7CC" w:rsidR="008A0F75" w:rsidRPr="008A0F75" w:rsidDel="00803B93" w:rsidRDefault="008A0F75" w:rsidP="006039FF">
            <w:pPr>
              <w:pStyle w:val="Tablelevel3"/>
              <w:rPr>
                <w:del w:id="2691" w:author="Jillian Carson-Jackson" w:date="2020-12-27T16:48:00Z"/>
                <w:rFonts w:ascii="Calibri" w:hAnsi="Calibri"/>
                <w:sz w:val="22"/>
                <w:szCs w:val="22"/>
              </w:rPr>
            </w:pPr>
            <w:del w:id="2692" w:author="Jillian Carson-Jackson" w:date="2020-12-27T16:48:00Z">
              <w:r w:rsidRPr="008A0F75" w:rsidDel="00803B93">
                <w:rPr>
                  <w:rFonts w:ascii="Calibri" w:hAnsi="Calibri"/>
                  <w:sz w:val="22"/>
                  <w:szCs w:val="22"/>
                </w:rPr>
                <w:delText>Modulation</w:delText>
              </w:r>
            </w:del>
          </w:p>
          <w:p w14:paraId="10AF9124" w14:textId="4B579BA2" w:rsidR="008A0F75" w:rsidRPr="008A0F75" w:rsidDel="00803B93" w:rsidRDefault="008A0F75" w:rsidP="006039FF">
            <w:pPr>
              <w:pStyle w:val="Tablelevel3"/>
              <w:rPr>
                <w:del w:id="2693" w:author="Jillian Carson-Jackson" w:date="2020-12-27T16:48:00Z"/>
                <w:rFonts w:ascii="Calibri" w:hAnsi="Calibri"/>
                <w:sz w:val="22"/>
                <w:szCs w:val="22"/>
              </w:rPr>
            </w:pPr>
            <w:del w:id="2694" w:author="Jillian Carson-Jackson" w:date="2020-12-27T16:48:00Z">
              <w:r w:rsidRPr="008A0F75" w:rsidDel="00803B93">
                <w:rPr>
                  <w:rFonts w:ascii="Calibri" w:hAnsi="Calibri"/>
                  <w:sz w:val="22"/>
                  <w:szCs w:val="22"/>
                </w:rPr>
                <w:delText>Range</w:delText>
              </w:r>
            </w:del>
          </w:p>
        </w:tc>
        <w:tc>
          <w:tcPr>
            <w:tcW w:w="2726" w:type="dxa"/>
            <w:tcBorders>
              <w:top w:val="single" w:sz="4" w:space="0" w:color="auto"/>
              <w:bottom w:val="single" w:sz="6" w:space="0" w:color="auto"/>
            </w:tcBorders>
          </w:tcPr>
          <w:p w14:paraId="3A5FC900" w14:textId="7AFA8198" w:rsidR="008A0F75" w:rsidRPr="008A0F75" w:rsidDel="00803B93" w:rsidRDefault="008A0F75" w:rsidP="006039FF">
            <w:pPr>
              <w:pStyle w:val="Tablelevel2"/>
              <w:spacing w:before="60"/>
              <w:ind w:left="0"/>
              <w:jc w:val="center"/>
              <w:rPr>
                <w:del w:id="2695" w:author="Jillian Carson-Jackson" w:date="2020-12-27T16:48:00Z"/>
                <w:rFonts w:ascii="Calibri" w:hAnsi="Calibri"/>
                <w:sz w:val="22"/>
                <w:szCs w:val="22"/>
              </w:rPr>
            </w:pPr>
          </w:p>
          <w:p w14:paraId="07AEE450" w14:textId="774AAC10" w:rsidR="008A0F75" w:rsidRPr="008A0F75" w:rsidDel="00803B93" w:rsidRDefault="008A0F75" w:rsidP="006039FF">
            <w:pPr>
              <w:pStyle w:val="Tablelevel2"/>
              <w:spacing w:before="60"/>
              <w:ind w:left="0"/>
              <w:jc w:val="center"/>
              <w:rPr>
                <w:del w:id="2696" w:author="Jillian Carson-Jackson" w:date="2020-12-27T16:48:00Z"/>
                <w:rFonts w:ascii="Calibri" w:hAnsi="Calibri"/>
                <w:sz w:val="22"/>
                <w:szCs w:val="22"/>
              </w:rPr>
            </w:pPr>
          </w:p>
          <w:p w14:paraId="5B798656" w14:textId="53787277" w:rsidR="008A0F75" w:rsidRPr="008A0F75" w:rsidDel="00803B93" w:rsidRDefault="008A0F75" w:rsidP="006039FF">
            <w:pPr>
              <w:pStyle w:val="Tablelevel2"/>
              <w:spacing w:before="60"/>
              <w:ind w:left="0"/>
              <w:jc w:val="center"/>
              <w:rPr>
                <w:del w:id="2697" w:author="Jillian Carson-Jackson" w:date="2020-12-27T16:48:00Z"/>
                <w:rFonts w:ascii="Calibri" w:hAnsi="Calibri"/>
                <w:sz w:val="22"/>
                <w:szCs w:val="22"/>
              </w:rPr>
            </w:pPr>
            <w:del w:id="2698" w:author="Jillian Carson-Jackson" w:date="2020-12-27T16:48:00Z">
              <w:r w:rsidRPr="008A0F75" w:rsidDel="00803B93">
                <w:rPr>
                  <w:rFonts w:ascii="Calibri" w:hAnsi="Calibri"/>
                  <w:sz w:val="22"/>
                  <w:szCs w:val="22"/>
                </w:rPr>
                <w:delText>R35</w:delText>
              </w:r>
            </w:del>
          </w:p>
        </w:tc>
        <w:tc>
          <w:tcPr>
            <w:tcW w:w="2709" w:type="dxa"/>
            <w:tcBorders>
              <w:top w:val="single" w:sz="4" w:space="0" w:color="auto"/>
              <w:left w:val="single" w:sz="6" w:space="0" w:color="auto"/>
              <w:bottom w:val="single" w:sz="6" w:space="0" w:color="auto"/>
              <w:right w:val="single" w:sz="6" w:space="0" w:color="auto"/>
            </w:tcBorders>
          </w:tcPr>
          <w:p w14:paraId="602370B3" w14:textId="0594889B" w:rsidR="008A0F75" w:rsidRPr="008A0F75" w:rsidDel="00803B93" w:rsidRDefault="008A0F75" w:rsidP="006039FF">
            <w:pPr>
              <w:pStyle w:val="Tablelevel2"/>
              <w:spacing w:before="60"/>
              <w:ind w:left="0"/>
              <w:jc w:val="center"/>
              <w:rPr>
                <w:del w:id="2699" w:author="Jillian Carson-Jackson" w:date="2020-12-27T16:48:00Z"/>
                <w:rFonts w:ascii="Calibri" w:hAnsi="Calibri"/>
                <w:sz w:val="22"/>
                <w:szCs w:val="22"/>
              </w:rPr>
            </w:pPr>
            <w:del w:id="2700" w:author="Jillian Carson-Jackson" w:date="2020-12-27T16:48:00Z">
              <w:r w:rsidRPr="008A0F75" w:rsidDel="00803B93">
                <w:rPr>
                  <w:rFonts w:ascii="Calibri" w:hAnsi="Calibri"/>
                  <w:sz w:val="22"/>
                  <w:szCs w:val="22"/>
                </w:rPr>
                <w:delText xml:space="preserve">A12 or A13, </w:delText>
              </w:r>
            </w:del>
          </w:p>
          <w:p w14:paraId="4AA76C9A" w14:textId="4D1C80D2" w:rsidR="008A0F75" w:rsidRPr="008A0F75" w:rsidDel="00803B93" w:rsidRDefault="008A0F75" w:rsidP="006039FF">
            <w:pPr>
              <w:pStyle w:val="Tablelevel2"/>
              <w:spacing w:before="60"/>
              <w:ind w:left="0"/>
              <w:jc w:val="center"/>
              <w:rPr>
                <w:del w:id="2701" w:author="Jillian Carson-Jackson" w:date="2020-12-27T16:48:00Z"/>
                <w:rFonts w:ascii="Calibri" w:hAnsi="Calibri"/>
                <w:sz w:val="22"/>
                <w:szCs w:val="22"/>
              </w:rPr>
            </w:pPr>
            <w:del w:id="2702" w:author="Jillian Carson-Jackson" w:date="2020-12-27T16:48:00Z">
              <w:r w:rsidRPr="008A0F75" w:rsidDel="00803B93">
                <w:rPr>
                  <w:rFonts w:ascii="Calibri" w:hAnsi="Calibri"/>
                  <w:sz w:val="22"/>
                  <w:szCs w:val="22"/>
                </w:rPr>
                <w:delText>E1, E5</w:delText>
              </w:r>
            </w:del>
          </w:p>
        </w:tc>
      </w:tr>
      <w:tr w:rsidR="008A0F75" w:rsidRPr="008A0F75" w:rsidDel="00803B93" w14:paraId="2AFD87B4" w14:textId="2781F26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2703"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18313A38" w14:textId="53216808" w:rsidR="008A0F75" w:rsidRPr="008A0F75" w:rsidDel="00803B93" w:rsidRDefault="008A0F75" w:rsidP="006039FF">
            <w:pPr>
              <w:pStyle w:val="Tablelevel1"/>
              <w:rPr>
                <w:del w:id="2704" w:author="Jillian Carson-Jackson" w:date="2020-12-27T16:48:00Z"/>
                <w:rFonts w:ascii="Calibri" w:hAnsi="Calibri"/>
                <w:szCs w:val="22"/>
              </w:rPr>
            </w:pPr>
            <w:del w:id="2705" w:author="Jillian Carson-Jackson" w:date="2020-12-27T16:48:00Z">
              <w:r w:rsidRPr="008A0F75" w:rsidDel="00803B93">
                <w:rPr>
                  <w:rFonts w:ascii="Calibri" w:hAnsi="Calibri"/>
                  <w:szCs w:val="22"/>
                </w:rPr>
                <w:delText>Principles, controls and operation of DSC</w:delText>
              </w:r>
            </w:del>
          </w:p>
          <w:p w14:paraId="33934685" w14:textId="0EC335E5" w:rsidR="008A0F75" w:rsidRPr="008A0F75" w:rsidDel="00803B93" w:rsidRDefault="008A0F75" w:rsidP="006039FF">
            <w:pPr>
              <w:pStyle w:val="Tablelevel2"/>
              <w:rPr>
                <w:del w:id="2706" w:author="Jillian Carson-Jackson" w:date="2020-12-27T16:48:00Z"/>
                <w:rFonts w:ascii="Calibri" w:hAnsi="Calibri"/>
                <w:sz w:val="22"/>
                <w:szCs w:val="22"/>
              </w:rPr>
            </w:pPr>
            <w:del w:id="2707" w:author="Jillian Carson-Jackson" w:date="2020-12-27T16:48:00Z">
              <w:r w:rsidRPr="008A0F75" w:rsidDel="00803B93">
                <w:rPr>
                  <w:rFonts w:ascii="Calibri" w:hAnsi="Calibri"/>
                  <w:sz w:val="22"/>
                  <w:szCs w:val="22"/>
                </w:rPr>
                <w:delText>Format of a transmission sequence</w:delText>
              </w:r>
            </w:del>
          </w:p>
          <w:p w14:paraId="34051D6E" w14:textId="36CB1C33" w:rsidR="008A0F75" w:rsidRPr="008A0F75" w:rsidDel="00803B93" w:rsidRDefault="008A0F75" w:rsidP="006039FF">
            <w:pPr>
              <w:pStyle w:val="Tablelevel2"/>
              <w:rPr>
                <w:del w:id="2708" w:author="Jillian Carson-Jackson" w:date="2020-12-27T16:48:00Z"/>
                <w:rFonts w:ascii="Calibri" w:hAnsi="Calibri"/>
                <w:sz w:val="22"/>
                <w:szCs w:val="22"/>
              </w:rPr>
            </w:pPr>
            <w:del w:id="2709" w:author="Jillian Carson-Jackson" w:date="2020-12-27T16:48:00Z">
              <w:r w:rsidRPr="008A0F75" w:rsidDel="00803B93">
                <w:rPr>
                  <w:rFonts w:ascii="Calibri" w:hAnsi="Calibri"/>
                  <w:sz w:val="22"/>
                  <w:szCs w:val="22"/>
                </w:rPr>
                <w:delText>Message composition</w:delText>
              </w:r>
            </w:del>
          </w:p>
          <w:p w14:paraId="4346D8E1" w14:textId="56970A27" w:rsidR="008A0F75" w:rsidRPr="008A0F75" w:rsidDel="00803B93" w:rsidRDefault="008A0F75" w:rsidP="006039FF">
            <w:pPr>
              <w:pStyle w:val="Tablelevel2"/>
              <w:rPr>
                <w:del w:id="2710" w:author="Jillian Carson-Jackson" w:date="2020-12-27T16:48:00Z"/>
                <w:rFonts w:ascii="Calibri" w:hAnsi="Calibri"/>
                <w:sz w:val="22"/>
                <w:szCs w:val="22"/>
              </w:rPr>
            </w:pPr>
            <w:del w:id="2711" w:author="Jillian Carson-Jackson" w:date="2020-12-27T16:48:00Z">
              <w:r w:rsidRPr="008A0F75" w:rsidDel="00803B93">
                <w:rPr>
                  <w:rFonts w:ascii="Calibri" w:hAnsi="Calibri"/>
                  <w:sz w:val="22"/>
                  <w:szCs w:val="22"/>
                </w:rPr>
                <w:delText>Error checks</w:delText>
              </w:r>
            </w:del>
          </w:p>
          <w:p w14:paraId="0FFB1A5D" w14:textId="2B56ACBF" w:rsidR="008A0F75" w:rsidRPr="008A0F75" w:rsidDel="00803B93" w:rsidRDefault="008A0F75" w:rsidP="006039FF">
            <w:pPr>
              <w:pStyle w:val="Tablelevel1"/>
              <w:rPr>
                <w:del w:id="2712" w:author="Jillian Carson-Jackson" w:date="2020-12-27T16:48:00Z"/>
                <w:rFonts w:ascii="Calibri" w:hAnsi="Calibri"/>
                <w:szCs w:val="22"/>
              </w:rPr>
            </w:pPr>
            <w:del w:id="2713" w:author="Jillian Carson-Jackson" w:date="2020-12-27T16:48:00Z">
              <w:r w:rsidRPr="008A0F75" w:rsidDel="00803B93">
                <w:rPr>
                  <w:rFonts w:ascii="Calibri" w:hAnsi="Calibri"/>
                  <w:szCs w:val="22"/>
                </w:rPr>
                <w:delText>Principles, controls and operation of AIS</w:delText>
              </w:r>
            </w:del>
          </w:p>
          <w:p w14:paraId="2F2F2778" w14:textId="76C41F28" w:rsidR="008A0F75" w:rsidRPr="008A0F75" w:rsidDel="00803B93" w:rsidRDefault="008A0F75" w:rsidP="006039FF">
            <w:pPr>
              <w:pStyle w:val="Tablelevel2"/>
              <w:rPr>
                <w:del w:id="2714" w:author="Jillian Carson-Jackson" w:date="2020-12-27T16:48:00Z"/>
                <w:rFonts w:ascii="Calibri" w:hAnsi="Calibri"/>
                <w:sz w:val="22"/>
                <w:szCs w:val="22"/>
              </w:rPr>
            </w:pPr>
            <w:del w:id="2715" w:author="Jillian Carson-Jackson" w:date="2020-12-27T16:48:00Z">
              <w:r w:rsidRPr="008A0F75" w:rsidDel="00803B93">
                <w:rPr>
                  <w:rFonts w:ascii="Calibri" w:hAnsi="Calibri"/>
                  <w:sz w:val="22"/>
                  <w:szCs w:val="22"/>
                </w:rPr>
                <w:delText xml:space="preserve">Format of a transmission sequence </w:delText>
              </w:r>
            </w:del>
          </w:p>
          <w:p w14:paraId="3F09FD96" w14:textId="6D43EAD2" w:rsidR="008A0F75" w:rsidRPr="008A0F75" w:rsidDel="00803B93" w:rsidRDefault="008A0F75" w:rsidP="006039FF">
            <w:pPr>
              <w:pStyle w:val="Tablelevel2"/>
              <w:rPr>
                <w:del w:id="2716" w:author="Jillian Carson-Jackson" w:date="2020-12-27T16:48:00Z"/>
                <w:rFonts w:ascii="Calibri" w:hAnsi="Calibri"/>
                <w:sz w:val="22"/>
                <w:szCs w:val="22"/>
              </w:rPr>
            </w:pPr>
            <w:del w:id="2717" w:author="Jillian Carson-Jackson" w:date="2020-12-27T16:48:00Z">
              <w:r w:rsidRPr="008A0F75" w:rsidDel="00803B93">
                <w:rPr>
                  <w:rFonts w:ascii="Calibri" w:hAnsi="Calibri"/>
                  <w:sz w:val="22"/>
                  <w:szCs w:val="22"/>
                </w:rPr>
                <w:delText>Message composition</w:delText>
              </w:r>
            </w:del>
          </w:p>
          <w:p w14:paraId="7D5238E8" w14:textId="1401956E" w:rsidR="008A0F75" w:rsidRPr="008A0F75" w:rsidDel="00803B93" w:rsidRDefault="008A0F75" w:rsidP="006039FF">
            <w:pPr>
              <w:pStyle w:val="Tablelevel2"/>
              <w:rPr>
                <w:del w:id="2718" w:author="Jillian Carson-Jackson" w:date="2020-12-27T16:48:00Z"/>
                <w:rFonts w:ascii="Calibri" w:hAnsi="Calibri"/>
                <w:sz w:val="22"/>
                <w:szCs w:val="22"/>
              </w:rPr>
            </w:pPr>
            <w:del w:id="2719" w:author="Jillian Carson-Jackson" w:date="2020-12-27T16:48:00Z">
              <w:r w:rsidRPr="008A0F75" w:rsidDel="00803B93">
                <w:rPr>
                  <w:rFonts w:ascii="Calibri" w:hAnsi="Calibri"/>
                  <w:sz w:val="22"/>
                  <w:szCs w:val="22"/>
                </w:rPr>
                <w:delText xml:space="preserve">Automatic and manual modes </w:delText>
              </w:r>
            </w:del>
          </w:p>
        </w:tc>
        <w:tc>
          <w:tcPr>
            <w:tcW w:w="2726" w:type="dxa"/>
            <w:tcBorders>
              <w:top w:val="single" w:sz="6" w:space="0" w:color="auto"/>
              <w:bottom w:val="single" w:sz="6" w:space="0" w:color="auto"/>
              <w:right w:val="single" w:sz="6" w:space="0" w:color="auto"/>
            </w:tcBorders>
          </w:tcPr>
          <w:p w14:paraId="565E1F2E" w14:textId="1BCE4A5F" w:rsidR="008A0F75" w:rsidRPr="008A0F75" w:rsidDel="00803B93" w:rsidRDefault="008A0F75" w:rsidP="006039FF">
            <w:pPr>
              <w:pStyle w:val="Tablelevel2"/>
              <w:spacing w:before="60"/>
              <w:ind w:left="0"/>
              <w:jc w:val="center"/>
              <w:rPr>
                <w:del w:id="2720" w:author="Jillian Carson-Jackson" w:date="2020-12-27T16:48:00Z"/>
                <w:rFonts w:ascii="Calibri" w:hAnsi="Calibri"/>
                <w:sz w:val="22"/>
                <w:szCs w:val="22"/>
              </w:rPr>
            </w:pPr>
          </w:p>
          <w:p w14:paraId="73DF0E23" w14:textId="4B7CE3AB" w:rsidR="008A0F75" w:rsidRPr="008A0F75" w:rsidDel="00803B93" w:rsidRDefault="008A0F75" w:rsidP="006039FF">
            <w:pPr>
              <w:pStyle w:val="Tablelevel2"/>
              <w:ind w:left="0"/>
              <w:jc w:val="center"/>
              <w:rPr>
                <w:del w:id="2721" w:author="Jillian Carson-Jackson" w:date="2020-12-27T16:48:00Z"/>
                <w:rFonts w:ascii="Calibri" w:hAnsi="Calibri"/>
                <w:sz w:val="22"/>
                <w:szCs w:val="22"/>
              </w:rPr>
            </w:pPr>
            <w:del w:id="2722" w:author="Jillian Carson-Jackson" w:date="2020-12-27T16:48:00Z">
              <w:r w:rsidRPr="008A0F75" w:rsidDel="00803B93">
                <w:rPr>
                  <w:rFonts w:ascii="Calibri" w:hAnsi="Calibri"/>
                  <w:sz w:val="22"/>
                  <w:szCs w:val="22"/>
                </w:rPr>
                <w:delText>R34</w:delText>
              </w:r>
            </w:del>
          </w:p>
          <w:p w14:paraId="4F2E3A2B" w14:textId="033CE540" w:rsidR="008A0F75" w:rsidRPr="008A0F75" w:rsidDel="00803B93" w:rsidRDefault="008A0F75" w:rsidP="006039FF">
            <w:pPr>
              <w:pStyle w:val="Tablelevel2"/>
              <w:ind w:left="0"/>
              <w:jc w:val="center"/>
              <w:rPr>
                <w:del w:id="2723" w:author="Jillian Carson-Jackson" w:date="2020-12-27T16:48:00Z"/>
                <w:rFonts w:ascii="Calibri" w:hAnsi="Calibri"/>
                <w:sz w:val="22"/>
                <w:szCs w:val="22"/>
              </w:rPr>
            </w:pPr>
            <w:del w:id="2724" w:author="Jillian Carson-Jackson" w:date="2020-12-27T16:48:00Z">
              <w:r w:rsidRPr="008A0F75" w:rsidDel="00803B93">
                <w:rPr>
                  <w:rFonts w:ascii="Calibri" w:hAnsi="Calibri"/>
                  <w:sz w:val="22"/>
                  <w:szCs w:val="22"/>
                </w:rPr>
                <w:delText>R29</w:delText>
              </w:r>
            </w:del>
          </w:p>
          <w:p w14:paraId="3B7A5B5D" w14:textId="1CF316AD" w:rsidR="008A0F75" w:rsidRPr="008A0F75" w:rsidDel="00803B93" w:rsidRDefault="008A0F75" w:rsidP="006039FF">
            <w:pPr>
              <w:pStyle w:val="Tablelevel2"/>
              <w:ind w:left="0"/>
              <w:jc w:val="center"/>
              <w:rPr>
                <w:del w:id="2725" w:author="Jillian Carson-Jackson" w:date="2020-12-27T16:48:00Z"/>
                <w:rFonts w:ascii="Calibri" w:hAnsi="Calibri"/>
                <w:sz w:val="22"/>
                <w:szCs w:val="22"/>
              </w:rPr>
            </w:pPr>
            <w:del w:id="2726" w:author="Jillian Carson-Jackson" w:date="2020-12-27T16:48:00Z">
              <w:r w:rsidRPr="008A0F75" w:rsidDel="00803B93">
                <w:rPr>
                  <w:rFonts w:ascii="Calibri" w:hAnsi="Calibri"/>
                  <w:sz w:val="22"/>
                  <w:szCs w:val="22"/>
                </w:rPr>
                <w:delText>R30</w:delText>
              </w:r>
            </w:del>
          </w:p>
          <w:p w14:paraId="600FCD29" w14:textId="34B9B6D3" w:rsidR="008A0F75" w:rsidRPr="008A0F75" w:rsidDel="00803B93" w:rsidRDefault="008A0F75" w:rsidP="006039FF">
            <w:pPr>
              <w:pStyle w:val="Tablelevel2"/>
              <w:spacing w:before="60"/>
              <w:ind w:left="0"/>
              <w:jc w:val="center"/>
              <w:rPr>
                <w:del w:id="2727" w:author="Jillian Carson-Jackson" w:date="2020-12-27T16:48:00Z"/>
                <w:rFonts w:ascii="Calibri" w:hAnsi="Calibri"/>
                <w:sz w:val="22"/>
                <w:szCs w:val="22"/>
              </w:rPr>
            </w:pPr>
          </w:p>
          <w:p w14:paraId="593E7795" w14:textId="7A619D86" w:rsidR="008A0F75" w:rsidRPr="008A0F75" w:rsidDel="00803B93" w:rsidRDefault="008A0F75" w:rsidP="006039FF">
            <w:pPr>
              <w:pStyle w:val="Tablelevel2"/>
              <w:spacing w:before="60"/>
              <w:ind w:left="0"/>
              <w:jc w:val="center"/>
              <w:rPr>
                <w:del w:id="2728" w:author="Jillian Carson-Jackson" w:date="2020-12-27T16:48:00Z"/>
                <w:rFonts w:ascii="Calibri" w:hAnsi="Calibri"/>
                <w:sz w:val="22"/>
                <w:szCs w:val="22"/>
              </w:rPr>
            </w:pPr>
            <w:del w:id="2729" w:author="Jillian Carson-Jackson" w:date="2020-12-27T16:48:00Z">
              <w:r w:rsidRPr="008A0F75" w:rsidDel="00803B93">
                <w:rPr>
                  <w:rFonts w:ascii="Calibri" w:hAnsi="Calibri"/>
                  <w:sz w:val="22"/>
                  <w:szCs w:val="22"/>
                </w:rPr>
                <w:delText>R18, R25, R34, R31, R47, R51, R53</w:delText>
              </w:r>
            </w:del>
          </w:p>
        </w:tc>
        <w:tc>
          <w:tcPr>
            <w:tcW w:w="2709" w:type="dxa"/>
            <w:tcBorders>
              <w:top w:val="single" w:sz="6" w:space="0" w:color="auto"/>
              <w:bottom w:val="single" w:sz="6" w:space="0" w:color="auto"/>
              <w:right w:val="single" w:sz="6" w:space="0" w:color="auto"/>
            </w:tcBorders>
          </w:tcPr>
          <w:p w14:paraId="4C7E793A" w14:textId="0DE50F20" w:rsidR="008A0F75" w:rsidRPr="008A0F75" w:rsidDel="00803B93" w:rsidRDefault="008A0F75" w:rsidP="006039FF">
            <w:pPr>
              <w:rPr>
                <w:del w:id="2730" w:author="Jillian Carson-Jackson" w:date="2020-12-27T16:48:00Z"/>
                <w:rFonts w:ascii="Calibri" w:hAnsi="Calibri"/>
                <w:sz w:val="22"/>
                <w:szCs w:val="22"/>
              </w:rPr>
            </w:pPr>
          </w:p>
        </w:tc>
      </w:tr>
      <w:tr w:rsidR="008A0F75" w:rsidRPr="008A0F75" w:rsidDel="00803B93" w14:paraId="32B7F94C" w14:textId="27B93AC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del w:id="2731"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5B4BD1DD" w14:textId="27187CDA" w:rsidR="008A0F75" w:rsidRPr="008A0F75" w:rsidDel="00803B93" w:rsidRDefault="008A0F75" w:rsidP="006039FF">
            <w:pPr>
              <w:pStyle w:val="Tablelevel1bold"/>
              <w:rPr>
                <w:del w:id="2732" w:author="Jillian Carson-Jackson" w:date="2020-12-27T16:48:00Z"/>
                <w:rFonts w:ascii="Calibri" w:hAnsi="Calibri"/>
                <w:sz w:val="22"/>
                <w:szCs w:val="22"/>
              </w:rPr>
            </w:pPr>
            <w:del w:id="2733" w:author="Jillian Carson-Jackson" w:date="2020-12-27T16:48:00Z">
              <w:r w:rsidRPr="008A0F75" w:rsidDel="00803B93">
                <w:rPr>
                  <w:rFonts w:ascii="Calibri" w:hAnsi="Calibri"/>
                  <w:sz w:val="22"/>
                  <w:szCs w:val="22"/>
                </w:rPr>
                <w:delText>Communication procedures, including SAR</w:delText>
              </w:r>
            </w:del>
          </w:p>
        </w:tc>
        <w:tc>
          <w:tcPr>
            <w:tcW w:w="2726" w:type="dxa"/>
            <w:tcBorders>
              <w:top w:val="single" w:sz="6" w:space="0" w:color="auto"/>
              <w:bottom w:val="single" w:sz="6" w:space="0" w:color="auto"/>
              <w:right w:val="single" w:sz="6" w:space="0" w:color="auto"/>
            </w:tcBorders>
          </w:tcPr>
          <w:p w14:paraId="06BF0473" w14:textId="717A86EB" w:rsidR="008A0F75" w:rsidRPr="008A0F75" w:rsidDel="00803B93" w:rsidRDefault="008A0F75" w:rsidP="006039FF">
            <w:pPr>
              <w:pStyle w:val="Tablelevel2"/>
              <w:spacing w:before="60"/>
              <w:ind w:left="0"/>
              <w:jc w:val="center"/>
              <w:rPr>
                <w:del w:id="2734" w:author="Jillian Carson-Jackson" w:date="2020-12-27T16:48:00Z"/>
                <w:rFonts w:ascii="Calibri" w:hAnsi="Calibri"/>
                <w:sz w:val="22"/>
                <w:szCs w:val="22"/>
              </w:rPr>
            </w:pPr>
          </w:p>
        </w:tc>
        <w:tc>
          <w:tcPr>
            <w:tcW w:w="2709" w:type="dxa"/>
            <w:tcBorders>
              <w:top w:val="single" w:sz="6" w:space="0" w:color="auto"/>
              <w:bottom w:val="single" w:sz="6" w:space="0" w:color="auto"/>
              <w:right w:val="single" w:sz="6" w:space="0" w:color="auto"/>
            </w:tcBorders>
          </w:tcPr>
          <w:p w14:paraId="691A583D" w14:textId="0496C968" w:rsidR="008A0F75" w:rsidRPr="008A0F75" w:rsidDel="00803B93" w:rsidRDefault="008A0F75" w:rsidP="006039FF">
            <w:pPr>
              <w:rPr>
                <w:del w:id="2735" w:author="Jillian Carson-Jackson" w:date="2020-12-27T16:48:00Z"/>
                <w:rFonts w:ascii="Calibri" w:hAnsi="Calibri"/>
                <w:sz w:val="22"/>
                <w:szCs w:val="22"/>
              </w:rPr>
            </w:pPr>
          </w:p>
        </w:tc>
      </w:tr>
      <w:tr w:rsidR="008A0F75" w:rsidRPr="008A0F75" w:rsidDel="00803B93" w14:paraId="702328EE" w14:textId="320C40E9"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del w:id="2736"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56E3A9FB" w14:textId="1AFFE0A4" w:rsidR="008A0F75" w:rsidRPr="008A0F75" w:rsidDel="00803B93" w:rsidRDefault="008A0F75" w:rsidP="006039FF">
            <w:pPr>
              <w:pStyle w:val="Tablelevel1bold"/>
              <w:rPr>
                <w:del w:id="2737" w:author="Jillian Carson-Jackson" w:date="2020-12-27T16:48:00Z"/>
                <w:rFonts w:ascii="Calibri" w:hAnsi="Calibri"/>
                <w:b w:val="0"/>
                <w:i/>
                <w:sz w:val="22"/>
                <w:szCs w:val="22"/>
              </w:rPr>
            </w:pPr>
            <w:bookmarkStart w:id="2738" w:name="_Toc446917612"/>
            <w:bookmarkStart w:id="2739" w:name="_Toc111617505"/>
            <w:del w:id="2740" w:author="Jillian Carson-Jackson" w:date="2020-12-27T16:48:00Z">
              <w:r w:rsidRPr="008A0F75" w:rsidDel="00803B93">
                <w:rPr>
                  <w:rFonts w:ascii="Calibri" w:hAnsi="Calibri"/>
                  <w:b w:val="0"/>
                  <w:i/>
                  <w:sz w:val="22"/>
                  <w:szCs w:val="22"/>
                </w:rPr>
                <w:delText>Describe and demonstrate the communication procedures, including SAR</w:delText>
              </w:r>
              <w:bookmarkEnd w:id="2738"/>
              <w:bookmarkEnd w:id="2739"/>
            </w:del>
          </w:p>
        </w:tc>
        <w:tc>
          <w:tcPr>
            <w:tcW w:w="2726" w:type="dxa"/>
            <w:tcBorders>
              <w:top w:val="single" w:sz="6" w:space="0" w:color="auto"/>
              <w:bottom w:val="single" w:sz="6" w:space="0" w:color="auto"/>
              <w:right w:val="single" w:sz="6" w:space="0" w:color="auto"/>
            </w:tcBorders>
          </w:tcPr>
          <w:p w14:paraId="76FCE60F" w14:textId="6559A5C8" w:rsidR="008A0F75" w:rsidRPr="008A0F75" w:rsidDel="00803B93" w:rsidRDefault="008A0F75" w:rsidP="006039FF">
            <w:pPr>
              <w:pStyle w:val="Tablelevel2"/>
              <w:spacing w:before="60"/>
              <w:ind w:left="0"/>
              <w:jc w:val="center"/>
              <w:rPr>
                <w:del w:id="2741" w:author="Jillian Carson-Jackson" w:date="2020-12-27T16:48:00Z"/>
                <w:rFonts w:ascii="Calibri" w:hAnsi="Calibri"/>
                <w:i/>
                <w:sz w:val="22"/>
                <w:szCs w:val="22"/>
              </w:rPr>
            </w:pPr>
          </w:p>
        </w:tc>
        <w:tc>
          <w:tcPr>
            <w:tcW w:w="2709" w:type="dxa"/>
            <w:tcBorders>
              <w:top w:val="single" w:sz="6" w:space="0" w:color="auto"/>
              <w:bottom w:val="single" w:sz="6" w:space="0" w:color="auto"/>
              <w:right w:val="single" w:sz="6" w:space="0" w:color="auto"/>
            </w:tcBorders>
          </w:tcPr>
          <w:p w14:paraId="5F12D285" w14:textId="3B39C375" w:rsidR="008A0F75" w:rsidRPr="008A0F75" w:rsidDel="00803B93" w:rsidRDefault="008A0F75" w:rsidP="006039FF">
            <w:pPr>
              <w:rPr>
                <w:del w:id="2742" w:author="Jillian Carson-Jackson" w:date="2020-12-27T16:48:00Z"/>
                <w:rFonts w:ascii="Calibri" w:hAnsi="Calibri"/>
                <w:i/>
                <w:sz w:val="22"/>
                <w:szCs w:val="22"/>
              </w:rPr>
            </w:pPr>
          </w:p>
        </w:tc>
      </w:tr>
      <w:tr w:rsidR="008A0F75" w:rsidRPr="008A0F75" w:rsidDel="00803B93" w14:paraId="1BDCCD02" w14:textId="59588A5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2348"/>
          <w:jc w:val="center"/>
          <w:del w:id="2743"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0FE632E4" w14:textId="6C5BBE6C" w:rsidR="008A0F75" w:rsidRPr="008A0F75" w:rsidDel="00803B93" w:rsidRDefault="008A0F75" w:rsidP="006039FF">
            <w:pPr>
              <w:pStyle w:val="Tablelevel1"/>
              <w:rPr>
                <w:del w:id="2744" w:author="Jillian Carson-Jackson" w:date="2020-12-27T16:48:00Z"/>
                <w:rFonts w:ascii="Calibri" w:hAnsi="Calibri"/>
                <w:szCs w:val="22"/>
              </w:rPr>
            </w:pPr>
            <w:bookmarkStart w:id="2745" w:name="_Toc446917613"/>
            <w:bookmarkStart w:id="2746" w:name="_Toc111617506"/>
            <w:del w:id="2747" w:author="Jillian Carson-Jackson" w:date="2020-12-27T16:48:00Z">
              <w:r w:rsidRPr="008A0F75" w:rsidDel="00803B93">
                <w:rPr>
                  <w:rFonts w:ascii="Calibri" w:hAnsi="Calibri"/>
                  <w:szCs w:val="22"/>
                </w:rPr>
                <w:delText>VHF Radiotelephone procedures</w:delText>
              </w:r>
              <w:bookmarkEnd w:id="2745"/>
              <w:bookmarkEnd w:id="2746"/>
            </w:del>
          </w:p>
          <w:p w14:paraId="0D3B1532" w14:textId="57DDDF71" w:rsidR="008A0F75" w:rsidRPr="008A0F75" w:rsidDel="00803B93" w:rsidRDefault="008A0F75" w:rsidP="006039FF">
            <w:pPr>
              <w:pStyle w:val="Tablelevel2"/>
              <w:rPr>
                <w:del w:id="2748" w:author="Jillian Carson-Jackson" w:date="2020-12-27T16:48:00Z"/>
                <w:rFonts w:ascii="Calibri" w:hAnsi="Calibri"/>
                <w:sz w:val="22"/>
                <w:szCs w:val="22"/>
              </w:rPr>
            </w:pPr>
            <w:del w:id="2749" w:author="Jillian Carson-Jackson" w:date="2020-12-27T16:48:00Z">
              <w:r w:rsidRPr="008A0F75" w:rsidDel="00803B93">
                <w:rPr>
                  <w:rFonts w:ascii="Calibri" w:hAnsi="Calibri"/>
                  <w:sz w:val="22"/>
                  <w:szCs w:val="22"/>
                </w:rPr>
                <w:delText>Distress, urgency, safety and calling</w:delText>
              </w:r>
            </w:del>
          </w:p>
          <w:p w14:paraId="2EA8D3C4" w14:textId="5BA3AECC" w:rsidR="008A0F75" w:rsidRPr="008A0F75" w:rsidDel="00803B93" w:rsidRDefault="008A0F75" w:rsidP="006039FF">
            <w:pPr>
              <w:pStyle w:val="Tablelevel1"/>
              <w:rPr>
                <w:del w:id="2750" w:author="Jillian Carson-Jackson" w:date="2020-12-27T16:48:00Z"/>
                <w:rFonts w:ascii="Calibri" w:hAnsi="Calibri"/>
                <w:szCs w:val="22"/>
              </w:rPr>
            </w:pPr>
            <w:bookmarkStart w:id="2751" w:name="_Toc446917614"/>
            <w:bookmarkStart w:id="2752" w:name="_Toc111617507"/>
            <w:del w:id="2753" w:author="Jillian Carson-Jackson" w:date="2020-12-27T16:48:00Z">
              <w:r w:rsidRPr="008A0F75" w:rsidDel="00803B93">
                <w:rPr>
                  <w:rFonts w:ascii="Calibri" w:hAnsi="Calibri"/>
                  <w:szCs w:val="22"/>
                </w:rPr>
                <w:delText>DSC communication procedures using VHF</w:delText>
              </w:r>
              <w:bookmarkEnd w:id="2751"/>
              <w:bookmarkEnd w:id="2752"/>
            </w:del>
          </w:p>
          <w:p w14:paraId="1DD0CD50" w14:textId="3A430DAC" w:rsidR="008A0F75" w:rsidRPr="008A0F75" w:rsidDel="00803B93" w:rsidRDefault="008A0F75" w:rsidP="006039FF">
            <w:pPr>
              <w:pStyle w:val="Tablelevel2"/>
              <w:rPr>
                <w:del w:id="2754" w:author="Jillian Carson-Jackson" w:date="2020-12-27T16:48:00Z"/>
                <w:rFonts w:ascii="Calibri" w:hAnsi="Calibri"/>
                <w:sz w:val="22"/>
                <w:szCs w:val="22"/>
              </w:rPr>
            </w:pPr>
            <w:del w:id="2755" w:author="Jillian Carson-Jackson" w:date="2020-12-27T16:48:00Z">
              <w:r w:rsidRPr="008A0F75" w:rsidDel="00803B93">
                <w:rPr>
                  <w:rFonts w:ascii="Calibri" w:hAnsi="Calibri"/>
                  <w:sz w:val="22"/>
                  <w:szCs w:val="22"/>
                </w:rPr>
                <w:delText>Distress, urgency, safety and calling</w:delText>
              </w:r>
            </w:del>
          </w:p>
          <w:p w14:paraId="6E6137FF" w14:textId="4590E14A" w:rsidR="008A0F75" w:rsidRPr="008A0F75" w:rsidDel="00803B93" w:rsidRDefault="008A0F75" w:rsidP="006039FF">
            <w:pPr>
              <w:pStyle w:val="Tablelevel1"/>
              <w:rPr>
                <w:del w:id="2756" w:author="Jillian Carson-Jackson" w:date="2020-12-27T16:48:00Z"/>
                <w:rFonts w:ascii="Calibri" w:hAnsi="Calibri"/>
                <w:szCs w:val="22"/>
              </w:rPr>
            </w:pPr>
            <w:bookmarkStart w:id="2757" w:name="_Toc446917615"/>
            <w:bookmarkStart w:id="2758" w:name="_Toc111617508"/>
            <w:del w:id="2759" w:author="Jillian Carson-Jackson" w:date="2020-12-27T16:48:00Z">
              <w:r w:rsidRPr="008A0F75" w:rsidDel="00803B93">
                <w:rPr>
                  <w:rFonts w:ascii="Calibri" w:hAnsi="Calibri"/>
                  <w:szCs w:val="22"/>
                </w:rPr>
                <w:delText>AIS communication procedures using VHF</w:delText>
              </w:r>
              <w:bookmarkEnd w:id="2757"/>
              <w:bookmarkEnd w:id="2758"/>
              <w:r w:rsidRPr="008A0F75" w:rsidDel="00803B93">
                <w:rPr>
                  <w:rFonts w:ascii="Calibri" w:hAnsi="Calibri"/>
                  <w:szCs w:val="22"/>
                </w:rPr>
                <w:delText xml:space="preserve"> </w:delText>
              </w:r>
            </w:del>
          </w:p>
          <w:p w14:paraId="22AE2BD9" w14:textId="76A5A95D" w:rsidR="008A0F75" w:rsidRPr="008A0F75" w:rsidDel="00803B93" w:rsidRDefault="008A0F75" w:rsidP="006039FF">
            <w:pPr>
              <w:pStyle w:val="Tablelevel2"/>
              <w:rPr>
                <w:del w:id="2760" w:author="Jillian Carson-Jackson" w:date="2020-12-27T16:48:00Z"/>
                <w:rFonts w:ascii="Calibri" w:hAnsi="Calibri"/>
                <w:sz w:val="22"/>
                <w:szCs w:val="22"/>
              </w:rPr>
            </w:pPr>
            <w:del w:id="2761" w:author="Jillian Carson-Jackson" w:date="2020-12-27T16:48:00Z">
              <w:r w:rsidRPr="008A0F75" w:rsidDel="00803B93">
                <w:rPr>
                  <w:rFonts w:ascii="Calibri" w:hAnsi="Calibri"/>
                  <w:sz w:val="22"/>
                  <w:szCs w:val="22"/>
                </w:rPr>
                <w:delText>Distress, urgency, safety and calling</w:delText>
              </w:r>
            </w:del>
          </w:p>
          <w:p w14:paraId="0ED4E134" w14:textId="7FD764B4" w:rsidR="008A0F75" w:rsidRPr="008A0F75" w:rsidDel="00803B93" w:rsidRDefault="008A0F75" w:rsidP="006039FF">
            <w:pPr>
              <w:pStyle w:val="Tablelevel1"/>
              <w:rPr>
                <w:del w:id="2762" w:author="Jillian Carson-Jackson" w:date="2020-12-27T16:48:00Z"/>
                <w:rFonts w:ascii="Calibri" w:hAnsi="Calibri"/>
                <w:szCs w:val="22"/>
              </w:rPr>
            </w:pPr>
            <w:bookmarkStart w:id="2763" w:name="_Toc446917616"/>
            <w:bookmarkStart w:id="2764" w:name="_Toc111617509"/>
            <w:del w:id="2765" w:author="Jillian Carson-Jackson" w:date="2020-12-27T16:48:00Z">
              <w:r w:rsidRPr="008A0F75" w:rsidDel="00803B93">
                <w:rPr>
                  <w:rFonts w:ascii="Calibri" w:hAnsi="Calibri"/>
                  <w:szCs w:val="22"/>
                </w:rPr>
                <w:delText>Equipment failure and channel saturation</w:delText>
              </w:r>
              <w:bookmarkEnd w:id="2763"/>
              <w:bookmarkEnd w:id="2764"/>
            </w:del>
          </w:p>
        </w:tc>
        <w:tc>
          <w:tcPr>
            <w:tcW w:w="2726" w:type="dxa"/>
            <w:tcBorders>
              <w:top w:val="single" w:sz="6" w:space="0" w:color="auto"/>
              <w:bottom w:val="single" w:sz="6" w:space="0" w:color="auto"/>
              <w:right w:val="single" w:sz="6" w:space="0" w:color="auto"/>
            </w:tcBorders>
          </w:tcPr>
          <w:p w14:paraId="17D0324E" w14:textId="689651B4" w:rsidR="008A0F75" w:rsidRPr="008A0F75" w:rsidDel="00803B93" w:rsidRDefault="008A0F75" w:rsidP="006039FF">
            <w:pPr>
              <w:pStyle w:val="Tablelevel1"/>
              <w:jc w:val="center"/>
              <w:rPr>
                <w:del w:id="2766" w:author="Jillian Carson-Jackson" w:date="2020-12-27T16:48:00Z"/>
                <w:rFonts w:ascii="Calibri" w:hAnsi="Calibri"/>
                <w:szCs w:val="22"/>
              </w:rPr>
            </w:pPr>
            <w:del w:id="2767" w:author="Jillian Carson-Jackson" w:date="2020-12-27T16:48:00Z">
              <w:r w:rsidRPr="008A0F75" w:rsidDel="00803B93">
                <w:rPr>
                  <w:rFonts w:ascii="Calibri" w:hAnsi="Calibri"/>
                  <w:szCs w:val="22"/>
                </w:rPr>
                <w:delText>R13, R21, R28, R29, R34</w:delText>
              </w:r>
            </w:del>
          </w:p>
          <w:p w14:paraId="29268678" w14:textId="69C964DE" w:rsidR="008A0F75" w:rsidRPr="008A0F75" w:rsidDel="00803B93" w:rsidRDefault="008A0F75" w:rsidP="006039FF">
            <w:pPr>
              <w:pStyle w:val="Tablelevel2"/>
              <w:ind w:left="0"/>
              <w:jc w:val="center"/>
              <w:rPr>
                <w:del w:id="2768" w:author="Jillian Carson-Jackson" w:date="2020-12-27T16:48:00Z"/>
                <w:rFonts w:ascii="Calibri" w:hAnsi="Calibri"/>
                <w:sz w:val="22"/>
                <w:szCs w:val="22"/>
              </w:rPr>
            </w:pPr>
          </w:p>
          <w:p w14:paraId="460182E9" w14:textId="30C8CEBC" w:rsidR="008A0F75" w:rsidRPr="008A0F75" w:rsidDel="00803B93" w:rsidRDefault="008A0F75" w:rsidP="006039FF">
            <w:pPr>
              <w:pStyle w:val="Tablelevel1"/>
              <w:jc w:val="center"/>
              <w:rPr>
                <w:del w:id="2769" w:author="Jillian Carson-Jackson" w:date="2020-12-27T16:48:00Z"/>
                <w:rFonts w:ascii="Calibri" w:hAnsi="Calibri"/>
                <w:szCs w:val="22"/>
              </w:rPr>
            </w:pPr>
            <w:del w:id="2770" w:author="Jillian Carson-Jackson" w:date="2020-12-27T16:48:00Z">
              <w:r w:rsidRPr="008A0F75" w:rsidDel="00803B93">
                <w:rPr>
                  <w:rFonts w:ascii="Calibri" w:hAnsi="Calibri"/>
                  <w:szCs w:val="22"/>
                </w:rPr>
                <w:delText>R29, R30</w:delText>
              </w:r>
            </w:del>
          </w:p>
          <w:p w14:paraId="4307EBE7" w14:textId="22AFC80F" w:rsidR="008A0F75" w:rsidRPr="008A0F75" w:rsidDel="00803B93" w:rsidRDefault="008A0F75" w:rsidP="006039FF">
            <w:pPr>
              <w:pStyle w:val="Tablelevel2"/>
              <w:ind w:left="0"/>
              <w:jc w:val="center"/>
              <w:rPr>
                <w:del w:id="2771" w:author="Jillian Carson-Jackson" w:date="2020-12-27T16:48:00Z"/>
                <w:rFonts w:ascii="Calibri" w:hAnsi="Calibri"/>
                <w:sz w:val="22"/>
                <w:szCs w:val="22"/>
              </w:rPr>
            </w:pPr>
          </w:p>
          <w:p w14:paraId="21F1CCCB" w14:textId="62D460A8" w:rsidR="008A0F75" w:rsidRPr="008A0F75" w:rsidDel="00803B93" w:rsidRDefault="008A0F75" w:rsidP="006039FF">
            <w:pPr>
              <w:pStyle w:val="Tablelevel1"/>
              <w:jc w:val="center"/>
              <w:rPr>
                <w:del w:id="2772" w:author="Jillian Carson-Jackson" w:date="2020-12-27T16:48:00Z"/>
                <w:rFonts w:ascii="Calibri" w:hAnsi="Calibri"/>
                <w:szCs w:val="22"/>
              </w:rPr>
            </w:pPr>
            <w:del w:id="2773" w:author="Jillian Carson-Jackson" w:date="2020-12-27T16:48:00Z">
              <w:r w:rsidRPr="008A0F75" w:rsidDel="00803B93">
                <w:rPr>
                  <w:rFonts w:ascii="Calibri" w:hAnsi="Calibri"/>
                  <w:szCs w:val="22"/>
                </w:rPr>
                <w:delText>R18, R25, R34, R31, R47, R51, R53</w:delText>
              </w:r>
            </w:del>
          </w:p>
          <w:p w14:paraId="544A5359" w14:textId="20F7A562" w:rsidR="008A0F75" w:rsidRPr="008A0F75" w:rsidDel="00803B93" w:rsidRDefault="008A0F75" w:rsidP="006039FF">
            <w:pPr>
              <w:pStyle w:val="Tablelevel1"/>
              <w:jc w:val="center"/>
              <w:rPr>
                <w:del w:id="2774" w:author="Jillian Carson-Jackson" w:date="2020-12-27T16:48:00Z"/>
                <w:rFonts w:ascii="Calibri" w:hAnsi="Calibri"/>
                <w:szCs w:val="22"/>
              </w:rPr>
            </w:pPr>
            <w:del w:id="2775" w:author="Jillian Carson-Jackson" w:date="2020-12-27T16:48:00Z">
              <w:r w:rsidRPr="008A0F75" w:rsidDel="00803B93">
                <w:rPr>
                  <w:rFonts w:ascii="Calibri" w:hAnsi="Calibri"/>
                  <w:szCs w:val="22"/>
                </w:rPr>
                <w:delText>R34</w:delText>
              </w:r>
            </w:del>
          </w:p>
        </w:tc>
        <w:tc>
          <w:tcPr>
            <w:tcW w:w="2709" w:type="dxa"/>
            <w:tcBorders>
              <w:top w:val="single" w:sz="6" w:space="0" w:color="auto"/>
              <w:bottom w:val="single" w:sz="6" w:space="0" w:color="auto"/>
              <w:right w:val="single" w:sz="6" w:space="0" w:color="auto"/>
            </w:tcBorders>
          </w:tcPr>
          <w:p w14:paraId="426C61BC" w14:textId="5A51CE45" w:rsidR="008A0F75" w:rsidRPr="008A0F75" w:rsidDel="00803B93" w:rsidRDefault="008A0F75" w:rsidP="006039FF">
            <w:pPr>
              <w:pStyle w:val="Tablelevel2"/>
              <w:spacing w:before="60"/>
              <w:ind w:left="0"/>
              <w:jc w:val="center"/>
              <w:rPr>
                <w:del w:id="2776" w:author="Jillian Carson-Jackson" w:date="2020-12-27T16:48:00Z"/>
                <w:rFonts w:ascii="Calibri" w:hAnsi="Calibri"/>
                <w:sz w:val="22"/>
                <w:szCs w:val="22"/>
              </w:rPr>
            </w:pPr>
            <w:del w:id="2777" w:author="Jillian Carson-Jackson" w:date="2020-12-27T16:48:00Z">
              <w:r w:rsidRPr="008A0F75" w:rsidDel="00803B93">
                <w:rPr>
                  <w:rFonts w:ascii="Calibri" w:hAnsi="Calibri"/>
                  <w:sz w:val="22"/>
                  <w:szCs w:val="22"/>
                </w:rPr>
                <w:delText xml:space="preserve">A12 or A13, </w:delText>
              </w:r>
            </w:del>
          </w:p>
          <w:p w14:paraId="52EE526C" w14:textId="644C2C9E" w:rsidR="008A0F75" w:rsidRPr="008A0F75" w:rsidDel="00803B93" w:rsidRDefault="008A0F75" w:rsidP="006039FF">
            <w:pPr>
              <w:pStyle w:val="Tablelevel2"/>
              <w:spacing w:before="60"/>
              <w:ind w:left="0"/>
              <w:jc w:val="center"/>
              <w:rPr>
                <w:del w:id="2778" w:author="Jillian Carson-Jackson" w:date="2020-12-27T16:48:00Z"/>
                <w:rFonts w:ascii="Calibri" w:hAnsi="Calibri"/>
                <w:sz w:val="22"/>
                <w:szCs w:val="22"/>
              </w:rPr>
            </w:pPr>
            <w:del w:id="2779" w:author="Jillian Carson-Jackson" w:date="2020-12-27T16:48:00Z">
              <w:r w:rsidRPr="008A0F75" w:rsidDel="00803B93">
                <w:rPr>
                  <w:rFonts w:ascii="Calibri" w:hAnsi="Calibri"/>
                  <w:sz w:val="22"/>
                  <w:szCs w:val="22"/>
                </w:rPr>
                <w:delText>E1, E5</w:delText>
              </w:r>
            </w:del>
          </w:p>
        </w:tc>
      </w:tr>
    </w:tbl>
    <w:p w14:paraId="00B17C0E" w14:textId="34C0A08C" w:rsidR="008A0F75" w:rsidRPr="00C50983" w:rsidDel="00803B93" w:rsidRDefault="008A0F75" w:rsidP="00272E98">
      <w:pPr>
        <w:pStyle w:val="Heading1"/>
        <w:keepLines w:val="0"/>
        <w:numPr>
          <w:ilvl w:val="0"/>
          <w:numId w:val="33"/>
        </w:numPr>
        <w:spacing w:after="120" w:line="240" w:lineRule="auto"/>
        <w:ind w:left="993"/>
        <w:rPr>
          <w:del w:id="2780" w:author="Jillian Carson-Jackson" w:date="2020-12-27T16:48:00Z"/>
        </w:rPr>
        <w:sectPr w:rsidR="008A0F75" w:rsidRPr="00C50983" w:rsidDel="00803B93" w:rsidSect="006039FF">
          <w:headerReference w:type="default" r:id="rId41"/>
          <w:pgSz w:w="16838" w:h="11906" w:orient="landscape"/>
          <w:pgMar w:top="1134" w:right="1134" w:bottom="1134" w:left="1134" w:header="706" w:footer="706" w:gutter="0"/>
          <w:cols w:space="708"/>
          <w:docGrid w:linePitch="360"/>
        </w:sectPr>
      </w:pPr>
    </w:p>
    <w:p w14:paraId="73626C5A" w14:textId="6F212537" w:rsidR="00AD3510" w:rsidRPr="00C50983" w:rsidRDefault="00AD3510" w:rsidP="00AD3510">
      <w:pPr>
        <w:pStyle w:val="Module"/>
        <w:rPr>
          <w:caps/>
        </w:rPr>
      </w:pPr>
      <w:bookmarkStart w:id="2781" w:name="_Toc111617510"/>
      <w:bookmarkStart w:id="2782" w:name="_Toc245254455"/>
      <w:bookmarkStart w:id="2783" w:name="_Toc6299054"/>
      <w:r w:rsidRPr="00C50983">
        <w:t>PERSONAL ATTRIBUTES</w:t>
      </w:r>
      <w:bookmarkEnd w:id="2781"/>
      <w:bookmarkEnd w:id="2782"/>
      <w:bookmarkEnd w:id="2783"/>
    </w:p>
    <w:p w14:paraId="21E3B095" w14:textId="77777777" w:rsidR="00AD3510" w:rsidRDefault="00AD3510" w:rsidP="00F64B31">
      <w:pPr>
        <w:pStyle w:val="ModuleHeading1"/>
      </w:pPr>
      <w:bookmarkStart w:id="2784" w:name="_Toc446917662"/>
      <w:bookmarkStart w:id="2785" w:name="_Toc111617511"/>
      <w:bookmarkStart w:id="2786" w:name="_Toc245254456"/>
      <w:bookmarkStart w:id="2787" w:name="_Toc6299055"/>
      <w:r w:rsidRPr="00C50983">
        <w:t>INTRODUCTION</w:t>
      </w:r>
      <w:bookmarkEnd w:id="2784"/>
      <w:bookmarkEnd w:id="2785"/>
      <w:bookmarkEnd w:id="2786"/>
      <w:bookmarkEnd w:id="2787"/>
    </w:p>
    <w:p w14:paraId="0B8299AA" w14:textId="77777777" w:rsidR="00BA2BD0" w:rsidRPr="00BA2BD0" w:rsidRDefault="00BA2BD0" w:rsidP="00BA2BD0">
      <w:pPr>
        <w:pStyle w:val="Heading1separatationline"/>
      </w:pPr>
    </w:p>
    <w:p w14:paraId="36FA0F95" w14:textId="77777777" w:rsidR="00AD3510" w:rsidRPr="00C50983" w:rsidRDefault="00AD3510" w:rsidP="00AD3510">
      <w:pPr>
        <w:pStyle w:val="BodyText"/>
      </w:pPr>
      <w:r w:rsidRPr="00C50983">
        <w:t>Instructors for this module should have experience of human relationships in the VTS field.  If this cannot be achieved, then an appropriate expert should cover certain sections of this module.</w:t>
      </w:r>
    </w:p>
    <w:p w14:paraId="32349D99" w14:textId="77777777" w:rsidR="00AD3510" w:rsidRPr="00C50983" w:rsidRDefault="00AD3510" w:rsidP="00AD3510">
      <w:pPr>
        <w:pStyle w:val="BodyText"/>
      </w:pPr>
      <w:r w:rsidRPr="00C50983">
        <w:t>In addition, instructors of other modules should continuously monitor the personal attributes of trainees and, when appropriate, draw their attention to the need to meet the learning objectives of this module.</w:t>
      </w:r>
    </w:p>
    <w:p w14:paraId="278EC196" w14:textId="77777777" w:rsidR="00AD3510" w:rsidRDefault="00AD3510" w:rsidP="00F64B31">
      <w:pPr>
        <w:pStyle w:val="ModuleHeading1"/>
      </w:pPr>
      <w:bookmarkStart w:id="2788" w:name="_Toc446917663"/>
      <w:bookmarkStart w:id="2789" w:name="_Toc111617512"/>
      <w:bookmarkStart w:id="2790" w:name="_Toc245254457"/>
      <w:bookmarkStart w:id="2791" w:name="_Toc6299056"/>
      <w:r w:rsidRPr="00C50983">
        <w:t>SUBJECT FRAMEW</w:t>
      </w:r>
      <w:bookmarkEnd w:id="2788"/>
      <w:r w:rsidRPr="00C50983">
        <w:t>ORK</w:t>
      </w:r>
      <w:bookmarkEnd w:id="2789"/>
      <w:bookmarkEnd w:id="2790"/>
      <w:bookmarkEnd w:id="2791"/>
    </w:p>
    <w:p w14:paraId="7BB4D022" w14:textId="77777777" w:rsidR="00BA2BD0" w:rsidRPr="00BA2BD0" w:rsidRDefault="00BA2BD0" w:rsidP="00BA2BD0">
      <w:pPr>
        <w:pStyle w:val="Heading1separatationline"/>
      </w:pPr>
    </w:p>
    <w:p w14:paraId="2AA56A84" w14:textId="77777777" w:rsidR="00AD3510" w:rsidRPr="00C50983" w:rsidRDefault="00AD3510" w:rsidP="00F64B31">
      <w:pPr>
        <w:pStyle w:val="ModuleHeading2"/>
      </w:pPr>
      <w:bookmarkStart w:id="2792" w:name="_Toc446917664"/>
      <w:bookmarkStart w:id="2793" w:name="_Toc111617513"/>
      <w:r w:rsidRPr="00C50983">
        <w:t>Scope</w:t>
      </w:r>
      <w:bookmarkEnd w:id="2792"/>
      <w:bookmarkEnd w:id="2793"/>
    </w:p>
    <w:p w14:paraId="26F40752" w14:textId="77777777" w:rsidR="00AD3510" w:rsidRPr="00C50983" w:rsidRDefault="00AD3510" w:rsidP="00AD3510">
      <w:pPr>
        <w:pStyle w:val="BodyText"/>
      </w:pPr>
      <w:r w:rsidRPr="00C50983">
        <w:t>This syllabus addresses the requirement for VTS Operators to perform their duties properly under all conditions including emergencies and stressful situations.  It is recommended that the contents of this module be presented to the trainees in the early stages of the course.</w:t>
      </w:r>
    </w:p>
    <w:p w14:paraId="7AC9A58F" w14:textId="77777777" w:rsidR="00AD3510" w:rsidRPr="00C50983" w:rsidRDefault="00AD3510" w:rsidP="00F64B31">
      <w:pPr>
        <w:pStyle w:val="ModuleHeading2"/>
      </w:pPr>
      <w:r w:rsidRPr="00C50983">
        <w:t>Aims</w:t>
      </w:r>
    </w:p>
    <w:p w14:paraId="24E157CF" w14:textId="77777777" w:rsidR="00AD3510" w:rsidRPr="00C50983" w:rsidRDefault="00AD3510" w:rsidP="00AD3510">
      <w:pPr>
        <w:pStyle w:val="BodyText"/>
      </w:pPr>
      <w:r w:rsidRPr="00C50983">
        <w:t xml:space="preserve">On completion of the course trainees will have the knowledge and ability to conduct their duties in a manner which conforms to accepted principles and procedures established by the </w:t>
      </w:r>
      <w:r>
        <w:t>Competent Authority</w:t>
      </w:r>
      <w:r w:rsidRPr="00C50983">
        <w:t xml:space="preserve"> concerned.</w:t>
      </w:r>
    </w:p>
    <w:p w14:paraId="73F27996" w14:textId="798E3E70" w:rsidR="00AD3510" w:rsidRDefault="00AD3510" w:rsidP="00F64B31">
      <w:pPr>
        <w:pStyle w:val="ModuleHeading1"/>
      </w:pPr>
      <w:r w:rsidRPr="00C50983">
        <w:br w:type="page"/>
      </w:r>
      <w:bookmarkStart w:id="2794" w:name="_Toc446917666"/>
      <w:bookmarkStart w:id="2795" w:name="_Toc111617515"/>
      <w:bookmarkStart w:id="2796" w:name="_Toc245254458"/>
      <w:bookmarkStart w:id="2797" w:name="_Toc6299057"/>
      <w:r w:rsidRPr="00C50983">
        <w:t>SUBJECT OUTLINE</w:t>
      </w:r>
      <w:bookmarkEnd w:id="2794"/>
      <w:bookmarkEnd w:id="2795"/>
      <w:r w:rsidRPr="00C50983">
        <w:t xml:space="preserve"> OF MODULE </w:t>
      </w:r>
      <w:del w:id="2798" w:author="Jillian Carson-Jackson" w:date="2020-12-27T16:54:00Z">
        <w:r w:rsidRPr="00C50983" w:rsidDel="00A43780">
          <w:delText>7</w:delText>
        </w:r>
      </w:del>
      <w:bookmarkEnd w:id="2796"/>
      <w:bookmarkEnd w:id="2797"/>
      <w:ins w:id="2799" w:author="Jillian Carson-Jackson" w:date="2020-12-27T16:54:00Z">
        <w:r w:rsidR="00A43780">
          <w:t>6</w:t>
        </w:r>
      </w:ins>
    </w:p>
    <w:p w14:paraId="402F8FBB" w14:textId="77777777" w:rsidR="00BA2BD0" w:rsidRPr="00BA2BD0" w:rsidRDefault="00BA2BD0" w:rsidP="00BA2BD0">
      <w:pPr>
        <w:pStyle w:val="Heading1separatationline"/>
      </w:pPr>
    </w:p>
    <w:p w14:paraId="382F6415" w14:textId="77777777" w:rsidR="00AD3510" w:rsidRPr="00C50983" w:rsidRDefault="00AD3510" w:rsidP="00BA2BD0">
      <w:pPr>
        <w:pStyle w:val="Tablecaption"/>
      </w:pPr>
      <w:bookmarkStart w:id="2800" w:name="_Toc245254481"/>
      <w:bookmarkStart w:id="2801" w:name="_Toc531423241"/>
      <w:r w:rsidRPr="00C50983">
        <w:t>Subject outline – Personal attributes</w:t>
      </w:r>
      <w:bookmarkEnd w:id="2800"/>
      <w:bookmarkEnd w:id="2801"/>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1917"/>
        <w:gridCol w:w="1701"/>
        <w:gridCol w:w="1701"/>
      </w:tblGrid>
      <w:tr w:rsidR="00AD3510" w:rsidRPr="00BA2BD0" w14:paraId="10DCB6D4" w14:textId="77777777" w:rsidTr="00D32A0B">
        <w:trPr>
          <w:jc w:val="center"/>
        </w:trPr>
        <w:tc>
          <w:tcPr>
            <w:tcW w:w="4428" w:type="dxa"/>
            <w:vMerge w:val="restart"/>
            <w:vAlign w:val="center"/>
          </w:tcPr>
          <w:p w14:paraId="0D1F4563" w14:textId="77777777" w:rsidR="00AD3510" w:rsidRPr="00BA2BD0" w:rsidRDefault="00AD3510" w:rsidP="00BA2BD0">
            <w:pPr>
              <w:pStyle w:val="Tableheading"/>
            </w:pPr>
            <w:r w:rsidRPr="00BA2BD0">
              <w:t>Subject Area</w:t>
            </w:r>
          </w:p>
        </w:tc>
        <w:tc>
          <w:tcPr>
            <w:tcW w:w="1917" w:type="dxa"/>
            <w:vMerge w:val="restart"/>
            <w:vAlign w:val="center"/>
          </w:tcPr>
          <w:p w14:paraId="03B58C95" w14:textId="77777777" w:rsidR="00AD3510" w:rsidRPr="00BA2BD0" w:rsidRDefault="00AD3510" w:rsidP="00BA2BD0">
            <w:pPr>
              <w:pStyle w:val="Tableheading"/>
            </w:pPr>
            <w:r w:rsidRPr="00BA2BD0">
              <w:t>Recommended Competence Level</w:t>
            </w:r>
          </w:p>
        </w:tc>
        <w:tc>
          <w:tcPr>
            <w:tcW w:w="3402" w:type="dxa"/>
            <w:gridSpan w:val="2"/>
            <w:vAlign w:val="center"/>
          </w:tcPr>
          <w:p w14:paraId="66DEEAA5" w14:textId="77777777" w:rsidR="00AD3510" w:rsidRPr="00BA2BD0" w:rsidRDefault="00AD3510" w:rsidP="00BA2BD0">
            <w:pPr>
              <w:pStyle w:val="Tableheading"/>
            </w:pPr>
            <w:r w:rsidRPr="00BA2BD0">
              <w:t>Recommended Hours</w:t>
            </w:r>
          </w:p>
        </w:tc>
      </w:tr>
      <w:tr w:rsidR="00AD3510" w:rsidRPr="00BA2BD0" w14:paraId="223794B0" w14:textId="77777777" w:rsidTr="00D32A0B">
        <w:trPr>
          <w:trHeight w:val="660"/>
          <w:jc w:val="center"/>
        </w:trPr>
        <w:tc>
          <w:tcPr>
            <w:tcW w:w="4428" w:type="dxa"/>
            <w:vMerge/>
            <w:tcBorders>
              <w:bottom w:val="single" w:sz="12" w:space="0" w:color="auto"/>
            </w:tcBorders>
            <w:vAlign w:val="center"/>
          </w:tcPr>
          <w:p w14:paraId="7E5E924B" w14:textId="77777777" w:rsidR="00AD3510" w:rsidRPr="00BA2BD0" w:rsidRDefault="00AD3510" w:rsidP="00BA2BD0">
            <w:pPr>
              <w:pStyle w:val="Tableheading"/>
            </w:pPr>
          </w:p>
        </w:tc>
        <w:tc>
          <w:tcPr>
            <w:tcW w:w="1917" w:type="dxa"/>
            <w:vMerge/>
            <w:tcBorders>
              <w:bottom w:val="single" w:sz="12" w:space="0" w:color="auto"/>
            </w:tcBorders>
            <w:vAlign w:val="center"/>
          </w:tcPr>
          <w:p w14:paraId="0D1F38B1" w14:textId="77777777" w:rsidR="00AD3510" w:rsidRPr="00BA2BD0" w:rsidRDefault="00AD3510" w:rsidP="00BA2BD0">
            <w:pPr>
              <w:pStyle w:val="Tableheading"/>
            </w:pPr>
          </w:p>
        </w:tc>
        <w:tc>
          <w:tcPr>
            <w:tcW w:w="1701" w:type="dxa"/>
            <w:tcBorders>
              <w:bottom w:val="single" w:sz="12" w:space="0" w:color="auto"/>
            </w:tcBorders>
            <w:vAlign w:val="center"/>
          </w:tcPr>
          <w:p w14:paraId="01CE9215" w14:textId="77777777" w:rsidR="00AD3510" w:rsidRPr="00BA2BD0" w:rsidRDefault="00AD3510" w:rsidP="00BA2BD0">
            <w:pPr>
              <w:pStyle w:val="Tableheading"/>
            </w:pPr>
            <w:r w:rsidRPr="00BA2BD0">
              <w:t>Presentations/ Lectures</w:t>
            </w:r>
          </w:p>
        </w:tc>
        <w:tc>
          <w:tcPr>
            <w:tcW w:w="1701" w:type="dxa"/>
            <w:tcBorders>
              <w:bottom w:val="single" w:sz="12" w:space="0" w:color="auto"/>
            </w:tcBorders>
            <w:vAlign w:val="center"/>
          </w:tcPr>
          <w:p w14:paraId="6CC6D072" w14:textId="77777777" w:rsidR="00AD3510" w:rsidRPr="00BA2BD0" w:rsidRDefault="00AD3510" w:rsidP="00BA2BD0">
            <w:pPr>
              <w:pStyle w:val="Tableheading"/>
            </w:pPr>
            <w:r w:rsidRPr="00BA2BD0">
              <w:t>Exercises/ Simulation</w:t>
            </w:r>
          </w:p>
        </w:tc>
      </w:tr>
      <w:tr w:rsidR="00AD3510" w:rsidRPr="00BA2BD0" w14:paraId="64BCD534" w14:textId="77777777" w:rsidTr="00D32A0B">
        <w:trPr>
          <w:jc w:val="center"/>
        </w:trPr>
        <w:tc>
          <w:tcPr>
            <w:tcW w:w="4428" w:type="dxa"/>
            <w:tcBorders>
              <w:top w:val="single" w:sz="12" w:space="0" w:color="auto"/>
            </w:tcBorders>
          </w:tcPr>
          <w:p w14:paraId="494FE44D" w14:textId="02EE3D5B" w:rsidR="00AD3510" w:rsidRPr="00BA2BD0" w:rsidRDefault="00AD3510" w:rsidP="006039FF">
            <w:pPr>
              <w:pStyle w:val="Tablelevel1bold"/>
              <w:rPr>
                <w:rFonts w:ascii="Calibri" w:hAnsi="Calibri"/>
                <w:sz w:val="22"/>
                <w:szCs w:val="22"/>
              </w:rPr>
            </w:pPr>
            <w:del w:id="2802" w:author="Jillian Carson-Jackson" w:date="2021-01-31T17:29:00Z">
              <w:r w:rsidRPr="00BA2BD0" w:rsidDel="005E5EB5">
                <w:rPr>
                  <w:rFonts w:ascii="Calibri" w:hAnsi="Calibri"/>
                  <w:sz w:val="22"/>
                  <w:szCs w:val="22"/>
                </w:rPr>
                <w:delText>Interaction with others</w:delText>
              </w:r>
            </w:del>
            <w:ins w:id="2803" w:author="Jillian Carson-Jackson" w:date="2021-01-31T17:29:00Z">
              <w:r w:rsidR="005E5EB5">
                <w:rPr>
                  <w:rFonts w:ascii="Calibri" w:hAnsi="Calibri"/>
                  <w:sz w:val="22"/>
                  <w:szCs w:val="22"/>
                </w:rPr>
                <w:t xml:space="preserve"> </w:t>
              </w:r>
              <w:commentRangeStart w:id="2804"/>
              <w:r w:rsidR="005E5EB5">
                <w:rPr>
                  <w:rFonts w:ascii="Calibri" w:hAnsi="Calibri"/>
                  <w:sz w:val="22"/>
                  <w:szCs w:val="22"/>
                </w:rPr>
                <w:t xml:space="preserve">Team work </w:t>
              </w:r>
            </w:ins>
            <w:r w:rsidRPr="00BA2BD0">
              <w:rPr>
                <w:rFonts w:ascii="Calibri" w:hAnsi="Calibri"/>
                <w:sz w:val="22"/>
                <w:szCs w:val="22"/>
              </w:rPr>
              <w:t xml:space="preserve"> </w:t>
            </w:r>
            <w:commentRangeEnd w:id="2804"/>
            <w:r w:rsidR="005E5EB5">
              <w:rPr>
                <w:rStyle w:val="CommentReference"/>
                <w:rFonts w:asciiTheme="minorHAnsi" w:eastAsiaTheme="minorHAnsi" w:hAnsiTheme="minorHAnsi"/>
                <w:b w:val="0"/>
              </w:rPr>
              <w:commentReference w:id="2804"/>
            </w:r>
            <w:del w:id="2805" w:author="Jillian Carson-Jackson" w:date="2021-01-31T17:28:00Z">
              <w:r w:rsidRPr="00BA2BD0" w:rsidDel="00812618">
                <w:rPr>
                  <w:rFonts w:ascii="Calibri" w:hAnsi="Calibri"/>
                  <w:sz w:val="22"/>
                  <w:szCs w:val="22"/>
                </w:rPr>
                <w:delText>and human relation skills</w:delText>
              </w:r>
            </w:del>
          </w:p>
          <w:p w14:paraId="18F638F0" w14:textId="77777777" w:rsidR="00AD3510" w:rsidRPr="00BA2BD0" w:rsidRDefault="00AD3510" w:rsidP="006039FF">
            <w:pPr>
              <w:pStyle w:val="Tablelevel2"/>
              <w:rPr>
                <w:rFonts w:ascii="Calibri" w:hAnsi="Calibri"/>
                <w:sz w:val="22"/>
                <w:szCs w:val="22"/>
              </w:rPr>
            </w:pPr>
            <w:commentRangeStart w:id="2806"/>
            <w:r w:rsidRPr="00BA2BD0">
              <w:rPr>
                <w:rFonts w:ascii="Calibri" w:hAnsi="Calibri"/>
                <w:sz w:val="22"/>
                <w:szCs w:val="22"/>
              </w:rPr>
              <w:t>Public relations</w:t>
            </w:r>
            <w:commentRangeEnd w:id="2806"/>
            <w:r w:rsidR="00812618">
              <w:rPr>
                <w:rStyle w:val="CommentReference"/>
                <w:rFonts w:asciiTheme="minorHAnsi" w:eastAsiaTheme="minorHAnsi" w:hAnsiTheme="minorHAnsi"/>
              </w:rPr>
              <w:commentReference w:id="2806"/>
            </w:r>
          </w:p>
          <w:p w14:paraId="32C7F108" w14:textId="4521D0F1" w:rsidR="008B517C" w:rsidRDefault="005E489E" w:rsidP="008B517C">
            <w:pPr>
              <w:pStyle w:val="Tablelevel1bold"/>
              <w:ind w:left="247"/>
              <w:rPr>
                <w:ins w:id="2807" w:author="Jillian Carson-Jackson" w:date="2021-01-31T17:48:00Z"/>
                <w:rFonts w:ascii="Calibri" w:hAnsi="Calibri"/>
                <w:b w:val="0"/>
                <w:bCs/>
                <w:sz w:val="22"/>
                <w:szCs w:val="22"/>
              </w:rPr>
            </w:pPr>
            <w:ins w:id="2808" w:author="Jillian Carson-Jackson" w:date="2021-01-31T17:47:00Z">
              <w:r>
                <w:rPr>
                  <w:rFonts w:ascii="Calibri" w:hAnsi="Calibri"/>
                  <w:b w:val="0"/>
                  <w:bCs/>
                  <w:sz w:val="22"/>
                  <w:szCs w:val="22"/>
                </w:rPr>
                <w:t>Working Relations – VTS/Port Team</w:t>
              </w:r>
            </w:ins>
          </w:p>
          <w:p w14:paraId="3D59861E" w14:textId="179CEFF3" w:rsidR="003A5D30" w:rsidRDefault="002332A2" w:rsidP="008B517C">
            <w:pPr>
              <w:pStyle w:val="Tablelevel1bold"/>
              <w:ind w:left="247"/>
              <w:rPr>
                <w:ins w:id="2809" w:author="Jillian Carson-Jackson" w:date="2021-01-31T17:51:00Z"/>
                <w:rFonts w:ascii="Calibri" w:hAnsi="Calibri"/>
                <w:b w:val="0"/>
                <w:bCs/>
                <w:sz w:val="22"/>
                <w:szCs w:val="22"/>
              </w:rPr>
            </w:pPr>
            <w:ins w:id="2810" w:author="Jillian Carson-Jackson" w:date="2021-01-31T17:51:00Z">
              <w:r>
                <w:rPr>
                  <w:rFonts w:ascii="Calibri" w:hAnsi="Calibri"/>
                  <w:b w:val="0"/>
                  <w:bCs/>
                  <w:sz w:val="22"/>
                  <w:szCs w:val="22"/>
                </w:rPr>
                <w:t>Teamworking Skills</w:t>
              </w:r>
            </w:ins>
          </w:p>
          <w:p w14:paraId="7AADF4A5" w14:textId="11C3B817" w:rsidR="002332A2" w:rsidRDefault="002332A2" w:rsidP="008B517C">
            <w:pPr>
              <w:pStyle w:val="Tablelevel1bold"/>
              <w:ind w:left="247"/>
              <w:rPr>
                <w:ins w:id="2811" w:author="Jillian Carson-Jackson" w:date="2021-01-31T17:30:00Z"/>
                <w:rFonts w:ascii="Calibri" w:hAnsi="Calibri"/>
                <w:b w:val="0"/>
                <w:bCs/>
                <w:sz w:val="22"/>
                <w:szCs w:val="22"/>
              </w:rPr>
            </w:pPr>
            <w:ins w:id="2812" w:author="Jillian Carson-Jackson" w:date="2021-01-31T17:51:00Z">
              <w:r>
                <w:rPr>
                  <w:rFonts w:ascii="Calibri" w:hAnsi="Calibri"/>
                  <w:b w:val="0"/>
                  <w:bCs/>
                  <w:sz w:val="22"/>
                  <w:szCs w:val="22"/>
                </w:rPr>
                <w:t>Resolving conflicts</w:t>
              </w:r>
            </w:ins>
          </w:p>
          <w:p w14:paraId="38F3164C" w14:textId="6BBA00FA" w:rsidR="00AD3510" w:rsidRPr="00BA2BD0" w:rsidDel="008B517C" w:rsidRDefault="00AD3510" w:rsidP="008B517C">
            <w:pPr>
              <w:pStyle w:val="Tablelevel2"/>
              <w:rPr>
                <w:del w:id="2813" w:author="Jillian Carson-Jackson" w:date="2021-01-31T17:30:00Z"/>
                <w:rFonts w:ascii="Calibri" w:hAnsi="Calibri"/>
                <w:sz w:val="22"/>
                <w:szCs w:val="22"/>
              </w:rPr>
            </w:pPr>
            <w:commentRangeStart w:id="2814"/>
            <w:del w:id="2815" w:author="Jillian Carson-Jackson" w:date="2021-01-31T17:30:00Z">
              <w:r w:rsidRPr="00BA2BD0" w:rsidDel="008B517C">
                <w:rPr>
                  <w:rFonts w:ascii="Calibri" w:hAnsi="Calibri"/>
                  <w:sz w:val="22"/>
                  <w:szCs w:val="22"/>
                </w:rPr>
                <w:delText xml:space="preserve">Establishing and sustaining a good working relationship with VTS stakeholders </w:delText>
              </w:r>
            </w:del>
          </w:p>
          <w:p w14:paraId="60AB238B" w14:textId="5CEC82D4" w:rsidR="00AD3510" w:rsidRPr="00BA2BD0" w:rsidDel="008B517C" w:rsidRDefault="00AD3510" w:rsidP="006039FF">
            <w:pPr>
              <w:pStyle w:val="Tablelevel2"/>
              <w:rPr>
                <w:del w:id="2816" w:author="Jillian Carson-Jackson" w:date="2021-01-31T17:30:00Z"/>
                <w:rFonts w:ascii="Calibri" w:hAnsi="Calibri"/>
                <w:sz w:val="22"/>
                <w:szCs w:val="22"/>
              </w:rPr>
            </w:pPr>
            <w:del w:id="2817" w:author="Jillian Carson-Jackson" w:date="2021-01-31T17:30:00Z">
              <w:r w:rsidRPr="00BA2BD0" w:rsidDel="008B517C">
                <w:rPr>
                  <w:rFonts w:ascii="Calibri" w:hAnsi="Calibri"/>
                  <w:sz w:val="22"/>
                  <w:szCs w:val="22"/>
                </w:rPr>
                <w:delText xml:space="preserve">Negotiations with VTS stakeholders </w:delText>
              </w:r>
            </w:del>
          </w:p>
          <w:p w14:paraId="207F85B5" w14:textId="77B0BCA0" w:rsidR="00AD3510" w:rsidRPr="00BA2BD0" w:rsidRDefault="00AD3510" w:rsidP="006039FF">
            <w:pPr>
              <w:pStyle w:val="Tablelevel2"/>
              <w:rPr>
                <w:rFonts w:ascii="Calibri" w:hAnsi="Calibri"/>
                <w:sz w:val="22"/>
                <w:szCs w:val="22"/>
              </w:rPr>
            </w:pPr>
            <w:del w:id="2818" w:author="Jillian Carson-Jackson" w:date="2021-01-31T17:30:00Z">
              <w:r w:rsidRPr="00BA2BD0" w:rsidDel="008B517C">
                <w:rPr>
                  <w:rFonts w:ascii="Calibri" w:hAnsi="Calibri"/>
                  <w:sz w:val="22"/>
                  <w:szCs w:val="22"/>
                </w:rPr>
                <w:delText>Successful conflict resolution</w:delText>
              </w:r>
            </w:del>
            <w:ins w:id="2819" w:author="Jillian Carson-Jackson" w:date="2021-01-31T17:30:00Z">
              <w:r w:rsidR="008B517C">
                <w:rPr>
                  <w:rFonts w:ascii="Calibri" w:hAnsi="Calibri"/>
                  <w:sz w:val="22"/>
                  <w:szCs w:val="22"/>
                </w:rPr>
                <w:t>\</w:t>
              </w:r>
              <w:commentRangeEnd w:id="2814"/>
              <w:r w:rsidR="008B517C">
                <w:rPr>
                  <w:rStyle w:val="CommentReference"/>
                  <w:rFonts w:asciiTheme="minorHAnsi" w:eastAsiaTheme="minorHAnsi" w:hAnsiTheme="minorHAnsi"/>
                </w:rPr>
                <w:commentReference w:id="2814"/>
              </w:r>
            </w:ins>
          </w:p>
          <w:p w14:paraId="57392E0B" w14:textId="1BBDBEEF" w:rsidR="00AD3510" w:rsidRPr="00BA2BD0" w:rsidRDefault="00AD3510" w:rsidP="006039FF">
            <w:pPr>
              <w:pStyle w:val="Tablelevel2"/>
              <w:rPr>
                <w:rFonts w:ascii="Calibri" w:hAnsi="Calibri"/>
                <w:sz w:val="22"/>
                <w:szCs w:val="22"/>
              </w:rPr>
            </w:pPr>
            <w:del w:id="2820" w:author="Jillian Carson-Jackson" w:date="2020-12-27T16:50:00Z">
              <w:r w:rsidRPr="00BA2BD0" w:rsidDel="0054534D">
                <w:rPr>
                  <w:rFonts w:ascii="Calibri" w:hAnsi="Calibri"/>
                  <w:sz w:val="22"/>
                  <w:szCs w:val="22"/>
                </w:rPr>
                <w:delText>Team working skills</w:delText>
              </w:r>
            </w:del>
          </w:p>
        </w:tc>
        <w:tc>
          <w:tcPr>
            <w:tcW w:w="1917" w:type="dxa"/>
            <w:tcBorders>
              <w:top w:val="single" w:sz="12" w:space="0" w:color="auto"/>
            </w:tcBorders>
          </w:tcPr>
          <w:p w14:paraId="47A84C2A"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2</w:t>
            </w:r>
          </w:p>
        </w:tc>
        <w:tc>
          <w:tcPr>
            <w:tcW w:w="1701" w:type="dxa"/>
            <w:tcBorders>
              <w:top w:val="single" w:sz="12" w:space="0" w:color="auto"/>
            </w:tcBorders>
          </w:tcPr>
          <w:p w14:paraId="1E7EBDE1" w14:textId="77777777" w:rsidR="00AD3510" w:rsidRPr="00BA2BD0" w:rsidRDefault="00AD3510" w:rsidP="006039FF">
            <w:pPr>
              <w:pStyle w:val="Tablelevel1"/>
              <w:jc w:val="center"/>
              <w:rPr>
                <w:rFonts w:ascii="Calibri" w:hAnsi="Calibri"/>
                <w:szCs w:val="22"/>
              </w:rPr>
            </w:pPr>
          </w:p>
        </w:tc>
        <w:tc>
          <w:tcPr>
            <w:tcW w:w="1701" w:type="dxa"/>
            <w:tcBorders>
              <w:top w:val="single" w:sz="12" w:space="0" w:color="auto"/>
            </w:tcBorders>
          </w:tcPr>
          <w:p w14:paraId="7F471350" w14:textId="77777777" w:rsidR="00AD3510" w:rsidRPr="00BA2BD0" w:rsidRDefault="00AD3510" w:rsidP="006039FF">
            <w:pPr>
              <w:pStyle w:val="Tablelevel1"/>
              <w:jc w:val="center"/>
              <w:rPr>
                <w:rFonts w:ascii="Calibri" w:hAnsi="Calibri"/>
                <w:szCs w:val="22"/>
              </w:rPr>
            </w:pPr>
          </w:p>
        </w:tc>
      </w:tr>
      <w:tr w:rsidR="00AD3510" w:rsidRPr="00BA2BD0" w14:paraId="630B3081" w14:textId="77777777" w:rsidTr="00D32A0B">
        <w:trPr>
          <w:jc w:val="center"/>
        </w:trPr>
        <w:tc>
          <w:tcPr>
            <w:tcW w:w="4428" w:type="dxa"/>
          </w:tcPr>
          <w:p w14:paraId="3B4C1085"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p w14:paraId="702295FB" w14:textId="1073BC3E" w:rsidR="00AD3510" w:rsidRPr="00BA2BD0" w:rsidDel="00ED2B45" w:rsidRDefault="00AD3510" w:rsidP="006039FF">
            <w:pPr>
              <w:pStyle w:val="Tablelevel2"/>
              <w:rPr>
                <w:del w:id="2821" w:author="Jillian Carson-Jackson" w:date="2020-12-27T16:53:00Z"/>
                <w:rFonts w:ascii="Calibri" w:hAnsi="Calibri"/>
                <w:sz w:val="22"/>
                <w:szCs w:val="22"/>
              </w:rPr>
            </w:pPr>
            <w:del w:id="2822" w:author="Jillian Carson-Jackson" w:date="2020-12-27T16:53:00Z">
              <w:r w:rsidRPr="00BA2BD0" w:rsidDel="00ED2B45">
                <w:rPr>
                  <w:rFonts w:ascii="Calibri" w:hAnsi="Calibri"/>
                  <w:sz w:val="22"/>
                  <w:szCs w:val="22"/>
                </w:rPr>
                <w:delText>Safety awareness</w:delText>
              </w:r>
            </w:del>
          </w:p>
          <w:p w14:paraId="79E0ABF3" w14:textId="3F00C3B0" w:rsidR="00AD3510" w:rsidRPr="00BA2BD0" w:rsidDel="00ED2B45" w:rsidRDefault="00AD3510" w:rsidP="006039FF">
            <w:pPr>
              <w:pStyle w:val="Tablelevel2"/>
              <w:rPr>
                <w:del w:id="2823" w:author="Jillian Carson-Jackson" w:date="2020-12-27T16:53:00Z"/>
                <w:rFonts w:ascii="Calibri" w:hAnsi="Calibri"/>
                <w:sz w:val="22"/>
                <w:szCs w:val="22"/>
              </w:rPr>
            </w:pPr>
            <w:del w:id="2824" w:author="Jillian Carson-Jackson" w:date="2020-12-27T16:53:00Z">
              <w:r w:rsidRPr="00BA2BD0" w:rsidDel="00ED2B45">
                <w:rPr>
                  <w:rFonts w:ascii="Calibri" w:hAnsi="Calibri"/>
                  <w:sz w:val="22"/>
                  <w:szCs w:val="22"/>
                </w:rPr>
                <w:delText>Health awareness</w:delText>
              </w:r>
            </w:del>
          </w:p>
          <w:p w14:paraId="3B318D87" w14:textId="2815276C" w:rsidR="00AD3510" w:rsidRPr="00BA2BD0" w:rsidDel="005A7F22" w:rsidRDefault="00AD3510" w:rsidP="006039FF">
            <w:pPr>
              <w:pStyle w:val="Tablelevel2"/>
              <w:rPr>
                <w:del w:id="2825" w:author="Jillian Carson-Jackson" w:date="2021-01-31T17:46:00Z"/>
                <w:rFonts w:ascii="Calibri" w:hAnsi="Calibri"/>
                <w:sz w:val="22"/>
                <w:szCs w:val="22"/>
              </w:rPr>
            </w:pPr>
            <w:del w:id="2826" w:author="Jillian Carson-Jackson" w:date="2021-01-31T17:46:00Z">
              <w:r w:rsidRPr="00BA2BD0" w:rsidDel="005A7F22">
                <w:rPr>
                  <w:rFonts w:ascii="Calibri" w:hAnsi="Calibri"/>
                  <w:sz w:val="22"/>
                  <w:szCs w:val="22"/>
                </w:rPr>
                <w:delText>Punctuality</w:delText>
              </w:r>
            </w:del>
          </w:p>
          <w:p w14:paraId="770F3E72" w14:textId="6F8FDA28" w:rsidR="00AD3510" w:rsidRPr="00BA2BD0" w:rsidDel="005A7F22" w:rsidRDefault="00AD3510" w:rsidP="006039FF">
            <w:pPr>
              <w:pStyle w:val="Tablelevel2"/>
              <w:rPr>
                <w:del w:id="2827" w:author="Jillian Carson-Jackson" w:date="2021-01-31T17:46:00Z"/>
                <w:rFonts w:ascii="Calibri" w:hAnsi="Calibri"/>
                <w:sz w:val="22"/>
                <w:szCs w:val="22"/>
              </w:rPr>
            </w:pPr>
            <w:del w:id="2828" w:author="Jillian Carson-Jackson" w:date="2021-01-31T17:46:00Z">
              <w:r w:rsidRPr="00BA2BD0" w:rsidDel="005A7F22">
                <w:rPr>
                  <w:rFonts w:ascii="Calibri" w:hAnsi="Calibri"/>
                  <w:sz w:val="22"/>
                  <w:szCs w:val="22"/>
                </w:rPr>
                <w:delText>Attentiveness</w:delText>
              </w:r>
            </w:del>
          </w:p>
          <w:p w14:paraId="381C0D03" w14:textId="77777777" w:rsidR="005A7F22" w:rsidRDefault="00AD3510" w:rsidP="006039FF">
            <w:pPr>
              <w:pStyle w:val="Tablelevel2"/>
              <w:rPr>
                <w:ins w:id="2829" w:author="Jillian Carson-Jackson" w:date="2021-01-31T17:46:00Z"/>
                <w:rFonts w:ascii="Calibri" w:hAnsi="Calibri"/>
                <w:sz w:val="22"/>
                <w:szCs w:val="22"/>
              </w:rPr>
            </w:pPr>
            <w:del w:id="2830" w:author="Jillian Carson-Jackson" w:date="2021-01-31T17:46:00Z">
              <w:r w:rsidRPr="00BA2BD0" w:rsidDel="005A7F22">
                <w:rPr>
                  <w:rFonts w:ascii="Calibri" w:hAnsi="Calibri"/>
                  <w:sz w:val="22"/>
                  <w:szCs w:val="22"/>
                </w:rPr>
                <w:delText>Importance of maintaining the trust of all VTS stakeholder</w:delText>
              </w:r>
            </w:del>
          </w:p>
          <w:p w14:paraId="369B154F" w14:textId="77777777" w:rsidR="005A7F22" w:rsidRDefault="005A7F22" w:rsidP="006039FF">
            <w:pPr>
              <w:pStyle w:val="Tablelevel2"/>
              <w:rPr>
                <w:ins w:id="2831" w:author="Jillian Carson-Jackson" w:date="2021-01-31T17:46:00Z"/>
                <w:rFonts w:ascii="Calibri" w:hAnsi="Calibri"/>
                <w:sz w:val="22"/>
                <w:szCs w:val="22"/>
              </w:rPr>
            </w:pPr>
            <w:ins w:id="2832" w:author="Jillian Carson-Jackson" w:date="2021-01-31T17:46:00Z">
              <w:r>
                <w:rPr>
                  <w:rFonts w:ascii="Calibri" w:hAnsi="Calibri"/>
                  <w:sz w:val="22"/>
                  <w:szCs w:val="22"/>
                </w:rPr>
                <w:t>Personal Safety</w:t>
              </w:r>
            </w:ins>
          </w:p>
          <w:p w14:paraId="73F95E9E" w14:textId="77777777" w:rsidR="00AD3510" w:rsidRDefault="005A7F22" w:rsidP="006039FF">
            <w:pPr>
              <w:pStyle w:val="Tablelevel2"/>
              <w:rPr>
                <w:ins w:id="2833" w:author="Jillian Carson-Jackson" w:date="2021-01-31T17:52:00Z"/>
                <w:rFonts w:ascii="Calibri" w:hAnsi="Calibri"/>
                <w:sz w:val="22"/>
                <w:szCs w:val="22"/>
              </w:rPr>
            </w:pPr>
            <w:ins w:id="2834" w:author="Jillian Carson-Jackson" w:date="2021-01-31T17:46:00Z">
              <w:r>
                <w:rPr>
                  <w:rFonts w:ascii="Calibri" w:hAnsi="Calibri"/>
                  <w:sz w:val="22"/>
                  <w:szCs w:val="22"/>
                </w:rPr>
                <w:t>Safety of VTS Stakeh</w:t>
              </w:r>
            </w:ins>
            <w:ins w:id="2835" w:author="Jillian Carson-Jackson" w:date="2021-01-31T17:47:00Z">
              <w:r>
                <w:rPr>
                  <w:rFonts w:ascii="Calibri" w:hAnsi="Calibri"/>
                  <w:sz w:val="22"/>
                  <w:szCs w:val="22"/>
                </w:rPr>
                <w:t xml:space="preserve">olders </w:t>
              </w:r>
            </w:ins>
            <w:del w:id="2836" w:author="Jillian Carson-Jackson" w:date="2021-01-31T17:46:00Z">
              <w:r w:rsidR="00AD3510" w:rsidRPr="00BA2BD0" w:rsidDel="005A7F22">
                <w:rPr>
                  <w:rFonts w:ascii="Calibri" w:hAnsi="Calibri"/>
                  <w:sz w:val="22"/>
                  <w:szCs w:val="22"/>
                </w:rPr>
                <w:delText>s</w:delText>
              </w:r>
            </w:del>
          </w:p>
          <w:p w14:paraId="1EDB836B" w14:textId="7FECFD2C" w:rsidR="002332A2" w:rsidRPr="00BA2BD0" w:rsidRDefault="002332A2" w:rsidP="006039FF">
            <w:pPr>
              <w:pStyle w:val="Tablelevel2"/>
              <w:rPr>
                <w:rFonts w:ascii="Calibri" w:hAnsi="Calibri"/>
                <w:sz w:val="22"/>
                <w:szCs w:val="22"/>
              </w:rPr>
            </w:pPr>
            <w:ins w:id="2837" w:author="Jillian Carson-Jackson" w:date="2021-01-31T17:52:00Z">
              <w:r>
                <w:rPr>
                  <w:rFonts w:ascii="Calibri" w:hAnsi="Calibri"/>
                  <w:sz w:val="22"/>
                  <w:szCs w:val="22"/>
                </w:rPr>
                <w:t>Personal Circumstance</w:t>
              </w:r>
            </w:ins>
          </w:p>
        </w:tc>
        <w:tc>
          <w:tcPr>
            <w:tcW w:w="1917" w:type="dxa"/>
          </w:tcPr>
          <w:p w14:paraId="664D57D7"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4</w:t>
            </w:r>
          </w:p>
        </w:tc>
        <w:tc>
          <w:tcPr>
            <w:tcW w:w="1701" w:type="dxa"/>
          </w:tcPr>
          <w:p w14:paraId="402FC73F" w14:textId="77777777" w:rsidR="00AD3510" w:rsidRPr="00BA2BD0" w:rsidRDefault="00AD3510" w:rsidP="006039FF">
            <w:pPr>
              <w:pStyle w:val="Tablelevel1"/>
              <w:jc w:val="center"/>
              <w:rPr>
                <w:rFonts w:ascii="Calibri" w:hAnsi="Calibri"/>
                <w:szCs w:val="22"/>
              </w:rPr>
            </w:pPr>
          </w:p>
        </w:tc>
        <w:tc>
          <w:tcPr>
            <w:tcW w:w="1701" w:type="dxa"/>
          </w:tcPr>
          <w:p w14:paraId="03FB8432" w14:textId="77777777" w:rsidR="00AD3510" w:rsidRPr="00BA2BD0" w:rsidRDefault="00AD3510" w:rsidP="006039FF">
            <w:pPr>
              <w:pStyle w:val="Tablelevel1"/>
              <w:jc w:val="center"/>
              <w:rPr>
                <w:rFonts w:ascii="Calibri" w:hAnsi="Calibri"/>
                <w:szCs w:val="22"/>
              </w:rPr>
            </w:pPr>
          </w:p>
        </w:tc>
      </w:tr>
      <w:tr w:rsidR="0026268A" w:rsidRPr="00BA2BD0" w14:paraId="432057D0" w14:textId="77777777" w:rsidTr="00D32A0B">
        <w:trPr>
          <w:jc w:val="center"/>
          <w:ins w:id="2838" w:author="Jillian Carson-Jackson" w:date="2020-12-27T16:49:00Z"/>
        </w:trPr>
        <w:tc>
          <w:tcPr>
            <w:tcW w:w="4428" w:type="dxa"/>
          </w:tcPr>
          <w:p w14:paraId="62017374" w14:textId="77777777" w:rsidR="0026268A" w:rsidRDefault="0054534D" w:rsidP="006039FF">
            <w:pPr>
              <w:pStyle w:val="Tablelevel1bold"/>
              <w:rPr>
                <w:ins w:id="2839" w:author="Jillian Carson-Jackson" w:date="2020-12-27T16:49:00Z"/>
                <w:rFonts w:ascii="Calibri" w:hAnsi="Calibri"/>
                <w:sz w:val="22"/>
                <w:szCs w:val="22"/>
              </w:rPr>
            </w:pPr>
            <w:ins w:id="2840" w:author="Jillian Carson-Jackson" w:date="2020-12-27T16:49:00Z">
              <w:r>
                <w:rPr>
                  <w:rFonts w:ascii="Calibri" w:hAnsi="Calibri"/>
                  <w:sz w:val="22"/>
                  <w:szCs w:val="22"/>
                </w:rPr>
                <w:t>Fatigue Management and</w:t>
              </w:r>
              <w:commentRangeStart w:id="2841"/>
              <w:r>
                <w:rPr>
                  <w:rFonts w:ascii="Calibri" w:hAnsi="Calibri"/>
                  <w:sz w:val="22"/>
                  <w:szCs w:val="22"/>
                </w:rPr>
                <w:t xml:space="preserve"> Shiftwork</w:t>
              </w:r>
            </w:ins>
            <w:commentRangeEnd w:id="2841"/>
            <w:ins w:id="2842" w:author="Jillian Carson-Jackson" w:date="2020-12-27T16:52:00Z">
              <w:r w:rsidR="00D5740A">
                <w:rPr>
                  <w:rStyle w:val="CommentReference"/>
                  <w:rFonts w:asciiTheme="minorHAnsi" w:eastAsiaTheme="minorHAnsi" w:hAnsiTheme="minorHAnsi"/>
                  <w:b w:val="0"/>
                </w:rPr>
                <w:commentReference w:id="2841"/>
              </w:r>
            </w:ins>
          </w:p>
          <w:p w14:paraId="2B34E1E3" w14:textId="77777777" w:rsidR="009F4532" w:rsidRDefault="000E10E5" w:rsidP="003D5AC0">
            <w:pPr>
              <w:pStyle w:val="Tablelevel1bold"/>
              <w:ind w:left="247"/>
              <w:rPr>
                <w:ins w:id="2843" w:author="Jillian Carson-Jackson" w:date="2021-01-31T17:45:00Z"/>
                <w:rFonts w:ascii="Calibri" w:hAnsi="Calibri"/>
                <w:b w:val="0"/>
                <w:bCs/>
                <w:sz w:val="22"/>
                <w:szCs w:val="22"/>
              </w:rPr>
            </w:pPr>
            <w:ins w:id="2844" w:author="Jillian Carson-Jackson" w:date="2020-12-27T16:50:00Z">
              <w:r w:rsidRPr="009F4532">
                <w:rPr>
                  <w:rFonts w:ascii="Calibri" w:hAnsi="Calibri"/>
                  <w:b w:val="0"/>
                  <w:bCs/>
                  <w:sz w:val="22"/>
                  <w:szCs w:val="22"/>
                </w:rPr>
                <w:t>Stress and fatigue</w:t>
              </w:r>
            </w:ins>
          </w:p>
          <w:p w14:paraId="182A34B4" w14:textId="77777777" w:rsidR="003D5AC0" w:rsidRDefault="003D5AC0" w:rsidP="003D5AC0">
            <w:pPr>
              <w:pStyle w:val="Tablelevel1bold"/>
              <w:ind w:left="247"/>
              <w:rPr>
                <w:ins w:id="2845" w:author="Jillian Carson-Jackson" w:date="2021-01-31T17:45:00Z"/>
                <w:rFonts w:ascii="Calibri" w:hAnsi="Calibri"/>
                <w:b w:val="0"/>
                <w:bCs/>
                <w:sz w:val="22"/>
                <w:szCs w:val="22"/>
              </w:rPr>
            </w:pPr>
            <w:ins w:id="2846" w:author="Jillian Carson-Jackson" w:date="2021-01-31T17:45:00Z">
              <w:r>
                <w:rPr>
                  <w:rFonts w:ascii="Calibri" w:hAnsi="Calibri"/>
                  <w:b w:val="0"/>
                  <w:bCs/>
                  <w:sz w:val="22"/>
                  <w:szCs w:val="22"/>
                </w:rPr>
                <w:t>Traumatic experiences</w:t>
              </w:r>
            </w:ins>
          </w:p>
          <w:p w14:paraId="5B77AE64" w14:textId="19C11B14" w:rsidR="003D5AC0" w:rsidRPr="003D5AC0" w:rsidRDefault="003D5AC0" w:rsidP="003D5AC0">
            <w:pPr>
              <w:pStyle w:val="Tablelevel1bold"/>
              <w:ind w:left="247"/>
              <w:rPr>
                <w:ins w:id="2847" w:author="Jillian Carson-Jackson" w:date="2020-12-27T16:49:00Z"/>
                <w:rFonts w:ascii="Calibri" w:hAnsi="Calibri"/>
                <w:b w:val="0"/>
                <w:bCs/>
                <w:sz w:val="22"/>
                <w:szCs w:val="22"/>
              </w:rPr>
            </w:pPr>
            <w:ins w:id="2848" w:author="Jillian Carson-Jackson" w:date="2021-01-31T17:45:00Z">
              <w:r>
                <w:rPr>
                  <w:rFonts w:ascii="Calibri" w:hAnsi="Calibri"/>
                  <w:b w:val="0"/>
                  <w:bCs/>
                  <w:sz w:val="22"/>
                  <w:szCs w:val="22"/>
                </w:rPr>
                <w:t>Work/life balance</w:t>
              </w:r>
            </w:ins>
          </w:p>
        </w:tc>
        <w:tc>
          <w:tcPr>
            <w:tcW w:w="1917" w:type="dxa"/>
          </w:tcPr>
          <w:p w14:paraId="196A268B" w14:textId="454DD6EE" w:rsidR="0026268A" w:rsidRPr="00BA2BD0" w:rsidRDefault="00E6445F" w:rsidP="006039FF">
            <w:pPr>
              <w:pStyle w:val="Tablelevel1"/>
              <w:jc w:val="center"/>
              <w:rPr>
                <w:ins w:id="2849" w:author="Jillian Carson-Jackson" w:date="2020-12-27T16:49:00Z"/>
                <w:rFonts w:ascii="Calibri" w:hAnsi="Calibri"/>
                <w:szCs w:val="22"/>
              </w:rPr>
            </w:pPr>
            <w:ins w:id="2850" w:author="Jillian Carson-Jackson" w:date="2021-01-31T17:27:00Z">
              <w:r>
                <w:rPr>
                  <w:rFonts w:ascii="Calibri" w:hAnsi="Calibri"/>
                  <w:szCs w:val="22"/>
                </w:rPr>
                <w:t>Level 4</w:t>
              </w:r>
            </w:ins>
          </w:p>
        </w:tc>
        <w:tc>
          <w:tcPr>
            <w:tcW w:w="1701" w:type="dxa"/>
          </w:tcPr>
          <w:p w14:paraId="185571C6" w14:textId="77777777" w:rsidR="0026268A" w:rsidRPr="00BA2BD0" w:rsidRDefault="0026268A" w:rsidP="006039FF">
            <w:pPr>
              <w:pStyle w:val="Tablelevel1"/>
              <w:jc w:val="center"/>
              <w:rPr>
                <w:ins w:id="2851" w:author="Jillian Carson-Jackson" w:date="2020-12-27T16:49:00Z"/>
                <w:rFonts w:ascii="Calibri" w:hAnsi="Calibri"/>
                <w:szCs w:val="22"/>
              </w:rPr>
            </w:pPr>
          </w:p>
        </w:tc>
        <w:tc>
          <w:tcPr>
            <w:tcW w:w="1701" w:type="dxa"/>
          </w:tcPr>
          <w:p w14:paraId="20FA7327" w14:textId="77777777" w:rsidR="0026268A" w:rsidRPr="00BA2BD0" w:rsidRDefault="0026268A" w:rsidP="006039FF">
            <w:pPr>
              <w:pStyle w:val="Tablelevel1"/>
              <w:jc w:val="center"/>
              <w:rPr>
                <w:ins w:id="2852" w:author="Jillian Carson-Jackson" w:date="2020-12-27T16:49:00Z"/>
                <w:rFonts w:ascii="Calibri" w:hAnsi="Calibri"/>
                <w:szCs w:val="22"/>
              </w:rPr>
            </w:pPr>
          </w:p>
        </w:tc>
      </w:tr>
      <w:tr w:rsidR="00AD3510" w:rsidRPr="00BA2BD0" w14:paraId="79B62343" w14:textId="77777777" w:rsidTr="00D32A0B">
        <w:trPr>
          <w:jc w:val="center"/>
        </w:trPr>
        <w:tc>
          <w:tcPr>
            <w:tcW w:w="4428" w:type="dxa"/>
          </w:tcPr>
          <w:p w14:paraId="3F50A380" w14:textId="77777777" w:rsidR="00AD3510" w:rsidRPr="00BA2BD0" w:rsidRDefault="00AD3510" w:rsidP="006039FF">
            <w:pPr>
              <w:pStyle w:val="Tablelevel1bold"/>
              <w:rPr>
                <w:rFonts w:ascii="Calibri" w:hAnsi="Calibri"/>
                <w:sz w:val="22"/>
                <w:szCs w:val="22"/>
              </w:rPr>
            </w:pPr>
          </w:p>
        </w:tc>
        <w:tc>
          <w:tcPr>
            <w:tcW w:w="1917" w:type="dxa"/>
          </w:tcPr>
          <w:p w14:paraId="139D28CA" w14:textId="77777777" w:rsidR="00AD3510" w:rsidRPr="00BA2BD0" w:rsidRDefault="00AD3510" w:rsidP="006039FF">
            <w:pPr>
              <w:pStyle w:val="Tablelevel1"/>
              <w:jc w:val="center"/>
              <w:rPr>
                <w:rFonts w:ascii="Calibri" w:hAnsi="Calibri"/>
                <w:szCs w:val="22"/>
              </w:rPr>
            </w:pPr>
          </w:p>
        </w:tc>
        <w:tc>
          <w:tcPr>
            <w:tcW w:w="1701" w:type="dxa"/>
          </w:tcPr>
          <w:p w14:paraId="0F328535"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6 hours</w:t>
            </w:r>
          </w:p>
        </w:tc>
        <w:tc>
          <w:tcPr>
            <w:tcW w:w="1701" w:type="dxa"/>
          </w:tcPr>
          <w:p w14:paraId="202D0218"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4 hours</w:t>
            </w:r>
          </w:p>
        </w:tc>
      </w:tr>
    </w:tbl>
    <w:p w14:paraId="5B73CBA8" w14:textId="77777777" w:rsidR="00AD3510" w:rsidRPr="00C50983" w:rsidRDefault="00AD3510" w:rsidP="00272E98">
      <w:pPr>
        <w:pStyle w:val="Heading1"/>
        <w:keepLines w:val="0"/>
        <w:numPr>
          <w:ilvl w:val="0"/>
          <w:numId w:val="33"/>
        </w:numPr>
        <w:tabs>
          <w:tab w:val="num" w:pos="993"/>
        </w:tabs>
        <w:spacing w:after="120" w:line="240" w:lineRule="auto"/>
        <w:ind w:left="432" w:hanging="432"/>
        <w:rPr>
          <w:b w:val="0"/>
        </w:rPr>
        <w:sectPr w:rsidR="00AD3510" w:rsidRPr="00C50983" w:rsidSect="006039FF">
          <w:headerReference w:type="default" r:id="rId42"/>
          <w:pgSz w:w="11906" w:h="16838"/>
          <w:pgMar w:top="1134" w:right="1134" w:bottom="1134" w:left="1134" w:header="708" w:footer="708" w:gutter="0"/>
          <w:cols w:space="708"/>
          <w:docGrid w:linePitch="360"/>
        </w:sectPr>
      </w:pPr>
    </w:p>
    <w:p w14:paraId="0458D1DD" w14:textId="30FFD806" w:rsidR="00AD3510" w:rsidRDefault="00AD3510" w:rsidP="00F64B31">
      <w:pPr>
        <w:pStyle w:val="ModuleHeading1"/>
      </w:pPr>
      <w:bookmarkStart w:id="2853" w:name="_Toc446917667"/>
      <w:bookmarkStart w:id="2854" w:name="_Toc111617516"/>
      <w:bookmarkStart w:id="2855" w:name="_Toc245254459"/>
      <w:bookmarkStart w:id="2856" w:name="_Toc6299058"/>
      <w:r w:rsidRPr="00C50983">
        <w:t>DETAILED TEACHING SYLLAB</w:t>
      </w:r>
      <w:bookmarkEnd w:id="2853"/>
      <w:r w:rsidRPr="00C50983">
        <w:t>US</w:t>
      </w:r>
      <w:bookmarkEnd w:id="2854"/>
      <w:r w:rsidRPr="00C50983">
        <w:t xml:space="preserve"> OF MODULE </w:t>
      </w:r>
      <w:del w:id="2857" w:author="Jillian Carson-Jackson" w:date="2020-12-27T16:54:00Z">
        <w:r w:rsidRPr="00C50983" w:rsidDel="00A43780">
          <w:delText>7</w:delText>
        </w:r>
      </w:del>
      <w:bookmarkEnd w:id="2855"/>
      <w:bookmarkEnd w:id="2856"/>
      <w:ins w:id="2858" w:author="Jillian Carson-Jackson" w:date="2020-12-27T16:54:00Z">
        <w:r w:rsidR="00A43780">
          <w:t>6</w:t>
        </w:r>
      </w:ins>
    </w:p>
    <w:p w14:paraId="60BB0AB8" w14:textId="77777777" w:rsidR="00BA2BD0" w:rsidRPr="00BA2BD0" w:rsidRDefault="00BA2BD0" w:rsidP="00BA2BD0">
      <w:pPr>
        <w:pStyle w:val="Heading1separatationline"/>
      </w:pPr>
    </w:p>
    <w:p w14:paraId="5E77B8FD" w14:textId="77777777" w:rsidR="00AD3510" w:rsidRPr="00C50983" w:rsidRDefault="00AD3510" w:rsidP="00BA2BD0">
      <w:pPr>
        <w:pStyle w:val="Tablecaption"/>
      </w:pPr>
      <w:bookmarkStart w:id="2859" w:name="_Toc245254482"/>
      <w:bookmarkStart w:id="2860" w:name="_Toc531423242"/>
      <w:r w:rsidRPr="00C50983">
        <w:t xml:space="preserve">Detailed teaching syllabus – </w:t>
      </w:r>
      <w:commentRangeStart w:id="2861"/>
      <w:r w:rsidRPr="00C50983">
        <w:t>Personal attributes</w:t>
      </w:r>
      <w:bookmarkEnd w:id="2859"/>
      <w:bookmarkEnd w:id="2860"/>
      <w:commentRangeEnd w:id="2861"/>
      <w:r w:rsidR="00A43780">
        <w:rPr>
          <w:rStyle w:val="CommentReference"/>
          <w:b w:val="0"/>
          <w:bCs w:val="0"/>
          <w:i w:val="0"/>
          <w:color w:val="auto"/>
          <w:u w:val="none"/>
        </w:rPr>
        <w:commentReference w:id="2861"/>
      </w:r>
    </w:p>
    <w:tbl>
      <w:tblPr>
        <w:tblW w:w="14567" w:type="dxa"/>
        <w:jc w:val="center"/>
        <w:tblLayout w:type="fixed"/>
        <w:tblLook w:val="0000" w:firstRow="0" w:lastRow="0" w:firstColumn="0" w:lastColumn="0" w:noHBand="0" w:noVBand="0"/>
      </w:tblPr>
      <w:tblGrid>
        <w:gridCol w:w="8897"/>
        <w:gridCol w:w="2835"/>
        <w:gridCol w:w="2835"/>
      </w:tblGrid>
      <w:tr w:rsidR="00AD3510" w:rsidRPr="00BA2BD0" w14:paraId="7156B97B" w14:textId="77777777" w:rsidTr="006B152C">
        <w:trPr>
          <w:trHeight w:val="567"/>
          <w:tblHeader/>
          <w:jc w:val="center"/>
        </w:trPr>
        <w:tc>
          <w:tcPr>
            <w:tcW w:w="8897"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3200BA79" w14:textId="77777777" w:rsidR="00AD3510" w:rsidRPr="00BA2BD0" w:rsidRDefault="00AD3510" w:rsidP="00BA2BD0">
            <w:pPr>
              <w:pStyle w:val="Tableheading"/>
            </w:pPr>
            <w:r w:rsidRPr="00BA2BD0">
              <w:t>Subjects / Learning Objectives</w:t>
            </w:r>
          </w:p>
        </w:tc>
        <w:tc>
          <w:tcPr>
            <w:tcW w:w="2835" w:type="dxa"/>
            <w:tcBorders>
              <w:top w:val="single" w:sz="6" w:space="0" w:color="auto"/>
              <w:bottom w:val="single" w:sz="12" w:space="0" w:color="auto"/>
              <w:right w:val="single" w:sz="6" w:space="0" w:color="auto"/>
            </w:tcBorders>
            <w:shd w:val="clear" w:color="auto" w:fill="D9D9D9" w:themeFill="background1" w:themeFillShade="D9"/>
            <w:vAlign w:val="center"/>
          </w:tcPr>
          <w:p w14:paraId="60FE7166" w14:textId="77777777" w:rsidR="00AD3510" w:rsidRPr="00BA2BD0" w:rsidRDefault="00AD3510" w:rsidP="00BA2BD0">
            <w:pPr>
              <w:pStyle w:val="Tableheading"/>
            </w:pPr>
            <w:r w:rsidRPr="00BA2BD0">
              <w:t>Reference</w:t>
            </w:r>
          </w:p>
        </w:tc>
        <w:tc>
          <w:tcPr>
            <w:tcW w:w="2835"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1C512DCC" w14:textId="77777777" w:rsidR="00AD3510" w:rsidRPr="00BA2BD0" w:rsidRDefault="00AD3510" w:rsidP="00BA2BD0">
            <w:pPr>
              <w:pStyle w:val="Tableheading"/>
            </w:pPr>
            <w:r w:rsidRPr="00BA2BD0">
              <w:t>Teaching Aid</w:t>
            </w:r>
          </w:p>
        </w:tc>
      </w:tr>
      <w:tr w:rsidR="00AD3510" w:rsidRPr="00BA2BD0" w14:paraId="696E9084" w14:textId="77777777" w:rsidTr="006B152C">
        <w:trPr>
          <w:trHeight w:hRule="exact" w:val="493"/>
          <w:jc w:val="center"/>
        </w:trPr>
        <w:tc>
          <w:tcPr>
            <w:tcW w:w="8897"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716A3BD" w14:textId="1BD876B7" w:rsidR="00AD3510" w:rsidRPr="00BA2BD0" w:rsidRDefault="00AD3510" w:rsidP="006039FF">
            <w:pPr>
              <w:pStyle w:val="Tablelevel1bold"/>
              <w:rPr>
                <w:rFonts w:ascii="Calibri" w:hAnsi="Calibri"/>
                <w:sz w:val="22"/>
                <w:szCs w:val="22"/>
              </w:rPr>
            </w:pPr>
            <w:del w:id="2862" w:author="Jillian Carson-Jackson" w:date="2021-01-31T17:31:00Z">
              <w:r w:rsidRPr="00BA2BD0" w:rsidDel="00502A3A">
                <w:rPr>
                  <w:rFonts w:ascii="Calibri" w:hAnsi="Calibri"/>
                  <w:sz w:val="22"/>
                  <w:szCs w:val="22"/>
                </w:rPr>
                <w:delText>Interaction with others and human relation skills</w:delText>
              </w:r>
            </w:del>
            <w:ins w:id="2863" w:author="Jillian Carson-Jackson" w:date="2021-01-31T17:31:00Z">
              <w:r w:rsidR="00502A3A">
                <w:rPr>
                  <w:rFonts w:ascii="Calibri" w:hAnsi="Calibri"/>
                  <w:sz w:val="22"/>
                  <w:szCs w:val="22"/>
                </w:rPr>
                <w:t>Teamwork</w:t>
              </w:r>
            </w:ins>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A944D79" w14:textId="77777777" w:rsidR="00AD3510" w:rsidRPr="00BA2BD0" w:rsidRDefault="00AD3510" w:rsidP="006039FF">
            <w:pPr>
              <w:jc w:val="center"/>
              <w:rPr>
                <w:rFonts w:ascii="Calibri" w:hAnsi="Calibri"/>
                <w:sz w:val="22"/>
                <w:szCs w:val="22"/>
              </w:rPr>
            </w:pPr>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166CDD32" w14:textId="77777777" w:rsidR="00AD3510" w:rsidRPr="00BA2BD0" w:rsidRDefault="00AD3510" w:rsidP="006039FF">
            <w:pPr>
              <w:jc w:val="center"/>
              <w:rPr>
                <w:rFonts w:ascii="Calibri" w:hAnsi="Calibri"/>
                <w:sz w:val="22"/>
                <w:szCs w:val="22"/>
              </w:rPr>
            </w:pPr>
          </w:p>
        </w:tc>
      </w:tr>
      <w:tr w:rsidR="00AD3510" w:rsidRPr="00BA2BD0" w14:paraId="3CD41256" w14:textId="77777777" w:rsidTr="006B152C">
        <w:trPr>
          <w:trHeight w:hRule="exact" w:val="611"/>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51AB117C" w14:textId="2A2B0861" w:rsidR="00AD3510" w:rsidRPr="00BA2BD0" w:rsidRDefault="00AD3510" w:rsidP="006039FF">
            <w:pPr>
              <w:pStyle w:val="Tablelevel1bold"/>
              <w:rPr>
                <w:rFonts w:ascii="Calibri" w:hAnsi="Calibri"/>
                <w:sz w:val="22"/>
                <w:szCs w:val="22"/>
              </w:rPr>
            </w:pPr>
            <w:del w:id="2864" w:author="Jillian Carson-Jackson" w:date="2021-01-31T17:31:00Z">
              <w:r w:rsidRPr="00BA2BD0" w:rsidDel="00502A3A">
                <w:rPr>
                  <w:rFonts w:ascii="Calibri" w:hAnsi="Calibri"/>
                  <w:b w:val="0"/>
                  <w:i/>
                  <w:sz w:val="22"/>
                  <w:szCs w:val="22"/>
                </w:rPr>
                <w:delText>Have the knowledge and ability to conduct their duties in a manner which conforms to accepted principles and procedures</w:delText>
              </w:r>
            </w:del>
            <w:ins w:id="2865" w:author="Jillian Carson-Jackson" w:date="2021-01-31T17:31:00Z">
              <w:r w:rsidR="00502A3A">
                <w:rPr>
                  <w:rFonts w:ascii="Calibri" w:hAnsi="Calibri"/>
                  <w:b w:val="0"/>
                  <w:i/>
                  <w:sz w:val="22"/>
                  <w:szCs w:val="22"/>
                </w:rPr>
                <w:t xml:space="preserve">Demonstrate teamwork </w:t>
              </w:r>
              <w:r w:rsidR="00DA4D9E">
                <w:rPr>
                  <w:rFonts w:ascii="Calibri" w:hAnsi="Calibri"/>
                  <w:b w:val="0"/>
                  <w:i/>
                  <w:sz w:val="22"/>
                  <w:szCs w:val="22"/>
                </w:rPr>
                <w:t xml:space="preserve">skills </w:t>
              </w:r>
            </w:ins>
            <w:ins w:id="2866" w:author="Jillian Carson-Jackson" w:date="2021-01-31T17:32:00Z">
              <w:r w:rsidR="00DA4D9E">
                <w:rPr>
                  <w:rFonts w:ascii="Calibri" w:hAnsi="Calibri"/>
                  <w:b w:val="0"/>
                  <w:i/>
                  <w:sz w:val="22"/>
                  <w:szCs w:val="22"/>
                </w:rPr>
                <w:t>in support of VTS operatins</w:t>
              </w:r>
            </w:ins>
            <w:r w:rsidRPr="00BA2BD0">
              <w:rPr>
                <w:rFonts w:ascii="Calibri" w:hAnsi="Calibri"/>
                <w:b w:val="0"/>
                <w:i/>
                <w:sz w:val="22"/>
                <w:szCs w:val="22"/>
              </w:rPr>
              <w:t>.</w:t>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ACAB3B7"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3D5D3C03" w14:textId="77777777" w:rsidR="00AD3510" w:rsidRPr="00BA2BD0" w:rsidRDefault="00AD3510" w:rsidP="006039FF">
            <w:pPr>
              <w:jc w:val="center"/>
              <w:rPr>
                <w:rFonts w:ascii="Calibri" w:hAnsi="Calibri"/>
                <w:sz w:val="22"/>
                <w:szCs w:val="22"/>
              </w:rPr>
            </w:pPr>
          </w:p>
        </w:tc>
      </w:tr>
      <w:tr w:rsidR="00AD3510" w:rsidRPr="00BA2BD0" w14:paraId="414923C4" w14:textId="77777777" w:rsidTr="006B152C">
        <w:trPr>
          <w:trHeight w:hRule="exact" w:val="1466"/>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2ED03F84" w14:textId="6E30DFB2" w:rsidR="00AD3510" w:rsidRPr="00BA2BD0" w:rsidRDefault="00AD3510" w:rsidP="006039FF">
            <w:pPr>
              <w:pStyle w:val="Tablelevel1bold"/>
              <w:rPr>
                <w:rFonts w:ascii="Calibri" w:hAnsi="Calibri"/>
                <w:b w:val="0"/>
                <w:sz w:val="22"/>
                <w:szCs w:val="22"/>
              </w:rPr>
            </w:pPr>
            <w:bookmarkStart w:id="2867" w:name="_Toc446917669"/>
            <w:bookmarkStart w:id="2868" w:name="_Toc111617518"/>
            <w:del w:id="2869" w:author="Jillian Carson-Jackson" w:date="2021-01-31T17:32:00Z">
              <w:r w:rsidRPr="00BA2BD0" w:rsidDel="00DA4D9E">
                <w:rPr>
                  <w:rFonts w:ascii="Calibri" w:hAnsi="Calibri"/>
                  <w:b w:val="0"/>
                  <w:sz w:val="22"/>
                  <w:szCs w:val="22"/>
                </w:rPr>
                <w:delText xml:space="preserve">Describe </w:delText>
              </w:r>
            </w:del>
            <w:r w:rsidRPr="00BA2BD0">
              <w:rPr>
                <w:rFonts w:ascii="Calibri" w:hAnsi="Calibri"/>
                <w:b w:val="0"/>
                <w:sz w:val="22"/>
                <w:szCs w:val="22"/>
              </w:rPr>
              <w:t>public relations</w:t>
            </w:r>
            <w:bookmarkEnd w:id="2867"/>
            <w:bookmarkEnd w:id="2868"/>
            <w:r w:rsidRPr="00BA2BD0">
              <w:rPr>
                <w:rFonts w:ascii="Calibri" w:hAnsi="Calibri"/>
                <w:b w:val="0"/>
                <w:sz w:val="22"/>
                <w:szCs w:val="22"/>
              </w:rPr>
              <w:t xml:space="preserve"> policy</w:t>
            </w:r>
          </w:p>
          <w:p w14:paraId="06216F5E" w14:textId="64F8D3DE" w:rsidR="00AD3510" w:rsidRPr="00BA2BD0" w:rsidDel="00DA4D9E" w:rsidRDefault="00AD3510" w:rsidP="006039FF">
            <w:pPr>
              <w:pStyle w:val="Tablelevel2"/>
              <w:rPr>
                <w:del w:id="2870" w:author="Jillian Carson-Jackson" w:date="2021-01-31T17:32:00Z"/>
                <w:rFonts w:ascii="Calibri" w:hAnsi="Calibri"/>
                <w:sz w:val="22"/>
                <w:szCs w:val="22"/>
              </w:rPr>
            </w:pPr>
            <w:del w:id="2871" w:author="Jillian Carson-Jackson" w:date="2021-01-31T17:32:00Z">
              <w:r w:rsidRPr="00BA2BD0" w:rsidDel="00DA4D9E">
                <w:rPr>
                  <w:rFonts w:ascii="Calibri" w:hAnsi="Calibri"/>
                  <w:sz w:val="22"/>
                  <w:szCs w:val="22"/>
                </w:rPr>
                <w:delText xml:space="preserve">General introduction to the maintenance of good public relations. </w:delText>
              </w:r>
            </w:del>
          </w:p>
          <w:p w14:paraId="4BBA166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The media and press and their requirements.</w:t>
            </w:r>
          </w:p>
          <w:p w14:paraId="3CFA628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Information that can be provided to others and the manner of its release.</w:t>
            </w:r>
          </w:p>
          <w:p w14:paraId="6CA2D19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Dealing with traumatised individuals.</w:t>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3D4EC9E5"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12A439C6" w14:textId="77777777" w:rsidR="00AD3510" w:rsidRPr="00BA2BD0" w:rsidRDefault="00AD3510" w:rsidP="006039FF">
            <w:pPr>
              <w:jc w:val="center"/>
              <w:rPr>
                <w:rFonts w:ascii="Calibri" w:hAnsi="Calibri"/>
                <w:sz w:val="22"/>
                <w:szCs w:val="22"/>
              </w:rPr>
            </w:pPr>
          </w:p>
        </w:tc>
      </w:tr>
      <w:tr w:rsidR="00AD3510" w:rsidRPr="00BA2BD0" w14:paraId="17585B81" w14:textId="77777777" w:rsidTr="006B152C">
        <w:trPr>
          <w:trHeight w:hRule="exact" w:val="2265"/>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EDF0F1" w14:textId="79E01762" w:rsidR="00AD3510" w:rsidRPr="00BA2BD0" w:rsidRDefault="00AD3510" w:rsidP="006039FF">
            <w:pPr>
              <w:pStyle w:val="Tablelevel1bold"/>
              <w:rPr>
                <w:rFonts w:ascii="Calibri" w:hAnsi="Calibri"/>
                <w:b w:val="0"/>
                <w:sz w:val="22"/>
                <w:szCs w:val="22"/>
              </w:rPr>
            </w:pPr>
            <w:bookmarkStart w:id="2872" w:name="_Toc446917670"/>
            <w:bookmarkStart w:id="2873" w:name="_Toc111617519"/>
            <w:del w:id="2874" w:author="Jillian Carson-Jackson" w:date="2021-01-31T17:33:00Z">
              <w:r w:rsidRPr="00BA2BD0" w:rsidDel="00DA4D9E">
                <w:rPr>
                  <w:rFonts w:ascii="Calibri" w:hAnsi="Calibri"/>
                  <w:b w:val="0"/>
                  <w:sz w:val="22"/>
                  <w:szCs w:val="22"/>
                </w:rPr>
                <w:delText xml:space="preserve">Describe how to establish and sustain </w:delText>
              </w:r>
            </w:del>
            <w:r w:rsidRPr="00BA2BD0">
              <w:rPr>
                <w:rFonts w:ascii="Calibri" w:hAnsi="Calibri"/>
                <w:b w:val="0"/>
                <w:sz w:val="22"/>
                <w:szCs w:val="22"/>
              </w:rPr>
              <w:t>working relationships</w:t>
            </w:r>
            <w:bookmarkEnd w:id="2872"/>
            <w:bookmarkEnd w:id="2873"/>
            <w:ins w:id="2875" w:author="Jillian Carson-Jackson" w:date="2021-01-31T17:33:00Z">
              <w:r w:rsidR="00DA4D9E">
                <w:rPr>
                  <w:rFonts w:ascii="Calibri" w:hAnsi="Calibri"/>
                  <w:b w:val="0"/>
                  <w:sz w:val="22"/>
                  <w:szCs w:val="22"/>
                </w:rPr>
                <w:t xml:space="preserve"> with VTS and port team</w:t>
              </w:r>
            </w:ins>
          </w:p>
          <w:p w14:paraId="1C41261E"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Internal</w:t>
            </w:r>
          </w:p>
          <w:p w14:paraId="0A601B34"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External </w:t>
            </w:r>
          </w:p>
          <w:p w14:paraId="24004640" w14:textId="1BC5E88E" w:rsidR="00AD3510" w:rsidRPr="00BA2BD0" w:rsidRDefault="00AD3510" w:rsidP="006039FF">
            <w:pPr>
              <w:pStyle w:val="Tablelevel3"/>
              <w:rPr>
                <w:rFonts w:ascii="Calibri" w:hAnsi="Calibri"/>
                <w:sz w:val="22"/>
                <w:szCs w:val="22"/>
              </w:rPr>
            </w:pPr>
            <w:r w:rsidRPr="00BA2BD0">
              <w:rPr>
                <w:rFonts w:ascii="Calibri" w:hAnsi="Calibri"/>
                <w:sz w:val="22"/>
                <w:szCs w:val="22"/>
              </w:rPr>
              <w:t xml:space="preserve">Importance of maintaining the trust of all VTS </w:t>
            </w:r>
            <w:commentRangeStart w:id="2876"/>
            <w:r w:rsidRPr="00BA2BD0">
              <w:rPr>
                <w:rFonts w:ascii="Calibri" w:hAnsi="Calibri"/>
                <w:sz w:val="22"/>
                <w:szCs w:val="22"/>
              </w:rPr>
              <w:t>stakeholders</w:t>
            </w:r>
            <w:ins w:id="2877" w:author="Jillian Carson-Jackson" w:date="2021-01-31T17:36:00Z">
              <w:r w:rsidR="00C8274F">
                <w:rPr>
                  <w:rFonts w:ascii="Calibri" w:hAnsi="Calibri"/>
                  <w:sz w:val="22"/>
                  <w:szCs w:val="22"/>
                </w:rPr>
                <w:t xml:space="preserve"> </w:t>
              </w:r>
              <w:commentRangeEnd w:id="2876"/>
              <w:r w:rsidR="00C8274F">
                <w:rPr>
                  <w:rStyle w:val="CommentReference"/>
                  <w:rFonts w:asciiTheme="minorHAnsi" w:eastAsiaTheme="minorHAnsi" w:hAnsiTheme="minorHAnsi"/>
                  <w:lang w:eastAsia="en-GB"/>
                </w:rPr>
                <w:commentReference w:id="2876"/>
              </w:r>
            </w:ins>
          </w:p>
          <w:p w14:paraId="3993CD1B" w14:textId="025860F8" w:rsidR="00AD3510" w:rsidRPr="00BA2BD0" w:rsidDel="00C8274F" w:rsidRDefault="00AD3510" w:rsidP="006039FF">
            <w:pPr>
              <w:pStyle w:val="Tablelevel3"/>
              <w:rPr>
                <w:del w:id="2878" w:author="Jillian Carson-Jackson" w:date="2021-01-31T17:36:00Z"/>
                <w:rFonts w:ascii="Calibri" w:hAnsi="Calibri"/>
                <w:sz w:val="22"/>
                <w:szCs w:val="22"/>
              </w:rPr>
            </w:pPr>
            <w:del w:id="2879" w:author="Jillian Carson-Jackson" w:date="2021-01-31T17:36:00Z">
              <w:r w:rsidRPr="00BA2BD0" w:rsidDel="00C8274F">
                <w:rPr>
                  <w:rFonts w:ascii="Calibri" w:hAnsi="Calibri"/>
                  <w:sz w:val="22"/>
                  <w:szCs w:val="22"/>
                </w:rPr>
                <w:delText>Ship masters</w:delText>
              </w:r>
            </w:del>
          </w:p>
          <w:p w14:paraId="76306610" w14:textId="18D2E168" w:rsidR="00AD3510" w:rsidRPr="00BA2BD0" w:rsidDel="00C8274F" w:rsidRDefault="00AD3510" w:rsidP="006039FF">
            <w:pPr>
              <w:pStyle w:val="Tablelevel3"/>
              <w:rPr>
                <w:del w:id="2880" w:author="Jillian Carson-Jackson" w:date="2021-01-31T17:36:00Z"/>
                <w:rFonts w:ascii="Calibri" w:hAnsi="Calibri"/>
                <w:sz w:val="22"/>
                <w:szCs w:val="22"/>
              </w:rPr>
            </w:pPr>
            <w:del w:id="2881" w:author="Jillian Carson-Jackson" w:date="2021-01-31T17:36:00Z">
              <w:r w:rsidRPr="00BA2BD0" w:rsidDel="00C8274F">
                <w:rPr>
                  <w:rFonts w:ascii="Calibri" w:hAnsi="Calibri"/>
                  <w:sz w:val="22"/>
                  <w:szCs w:val="22"/>
                </w:rPr>
                <w:delText>Pilots</w:delText>
              </w:r>
            </w:del>
          </w:p>
          <w:p w14:paraId="39C86B2D" w14:textId="35B1AED4" w:rsidR="00AD3510" w:rsidRPr="00BA2BD0" w:rsidDel="00C8274F" w:rsidRDefault="00AD3510" w:rsidP="006039FF">
            <w:pPr>
              <w:pStyle w:val="Tablelevel3"/>
              <w:rPr>
                <w:del w:id="2882" w:author="Jillian Carson-Jackson" w:date="2021-01-31T17:36:00Z"/>
                <w:rFonts w:ascii="Calibri" w:hAnsi="Calibri"/>
                <w:sz w:val="22"/>
                <w:szCs w:val="22"/>
              </w:rPr>
            </w:pPr>
            <w:del w:id="2883" w:author="Jillian Carson-Jackson" w:date="2021-01-31T17:36:00Z">
              <w:r w:rsidRPr="00BA2BD0" w:rsidDel="00C8274F">
                <w:rPr>
                  <w:rFonts w:ascii="Calibri" w:hAnsi="Calibri"/>
                  <w:sz w:val="22"/>
                  <w:szCs w:val="22"/>
                </w:rPr>
                <w:delText>Other authorities and organisations</w:delText>
              </w:r>
            </w:del>
          </w:p>
          <w:p w14:paraId="58C45E76" w14:textId="400E3B68" w:rsidR="00AD3510" w:rsidRPr="00BA2BD0" w:rsidDel="00C8274F" w:rsidRDefault="00AD3510" w:rsidP="006039FF">
            <w:pPr>
              <w:pStyle w:val="Tablelevel3"/>
              <w:rPr>
                <w:del w:id="2884" w:author="Jillian Carson-Jackson" w:date="2021-01-31T17:36:00Z"/>
                <w:rFonts w:ascii="Calibri" w:hAnsi="Calibri"/>
                <w:sz w:val="22"/>
                <w:szCs w:val="22"/>
              </w:rPr>
            </w:pPr>
            <w:del w:id="2885" w:author="Jillian Carson-Jackson" w:date="2021-01-31T17:36:00Z">
              <w:r w:rsidRPr="00BA2BD0" w:rsidDel="00C8274F">
                <w:rPr>
                  <w:rFonts w:ascii="Calibri" w:hAnsi="Calibri"/>
                  <w:sz w:val="22"/>
                  <w:szCs w:val="22"/>
                </w:rPr>
                <w:delText>Allied services</w:delText>
              </w:r>
            </w:del>
          </w:p>
          <w:p w14:paraId="0068A8CB"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Other services</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4A2011A4"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51ACA0" w14:textId="77777777" w:rsidR="00AD3510" w:rsidRPr="00BA2BD0" w:rsidRDefault="00AD3510" w:rsidP="006039FF">
            <w:pPr>
              <w:jc w:val="center"/>
              <w:rPr>
                <w:rFonts w:ascii="Calibri" w:hAnsi="Calibri"/>
                <w:sz w:val="22"/>
                <w:szCs w:val="22"/>
              </w:rPr>
            </w:pPr>
          </w:p>
        </w:tc>
      </w:tr>
      <w:tr w:rsidR="00DA4D9E" w:rsidRPr="00BA2BD0" w14:paraId="055617AF" w14:textId="77777777" w:rsidTr="006B152C">
        <w:trPr>
          <w:trHeight w:hRule="exact" w:val="2265"/>
          <w:jc w:val="center"/>
          <w:ins w:id="2886" w:author="Jillian Carson-Jackson" w:date="2021-01-31T17:34: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AD30D6" w14:textId="4B6CB1B2" w:rsidR="00C8274F" w:rsidRDefault="002332A2" w:rsidP="00C8274F">
            <w:pPr>
              <w:pStyle w:val="Tablelevel3"/>
              <w:ind w:left="0"/>
              <w:rPr>
                <w:ins w:id="2887" w:author="Jillian Carson-Jackson" w:date="2021-01-31T17:34:00Z"/>
                <w:rFonts w:ascii="Calibri" w:hAnsi="Calibri"/>
                <w:sz w:val="22"/>
                <w:szCs w:val="22"/>
              </w:rPr>
            </w:pPr>
            <w:ins w:id="2888" w:author="Jillian Carson-Jackson" w:date="2021-01-31T17:50:00Z">
              <w:r>
                <w:rPr>
                  <w:rFonts w:ascii="Calibri" w:hAnsi="Calibri"/>
                  <w:sz w:val="22"/>
                  <w:szCs w:val="22"/>
                </w:rPr>
                <w:t>Teamworking Skills</w:t>
              </w:r>
            </w:ins>
          </w:p>
          <w:p w14:paraId="6088B629" w14:textId="319E298F" w:rsidR="00DA4D9E" w:rsidRPr="00BA2BD0" w:rsidRDefault="00DA4D9E" w:rsidP="00C8274F">
            <w:pPr>
              <w:pStyle w:val="Tablelevel3"/>
              <w:ind w:left="247"/>
              <w:rPr>
                <w:ins w:id="2889" w:author="Jillian Carson-Jackson" w:date="2021-01-31T17:34:00Z"/>
                <w:rFonts w:ascii="Calibri" w:hAnsi="Calibri"/>
                <w:sz w:val="22"/>
                <w:szCs w:val="22"/>
              </w:rPr>
            </w:pPr>
            <w:ins w:id="2890" w:author="Jillian Carson-Jackson" w:date="2021-01-31T17:34:00Z">
              <w:r w:rsidRPr="00BA2BD0">
                <w:rPr>
                  <w:rFonts w:ascii="Calibri" w:hAnsi="Calibri"/>
                  <w:sz w:val="22"/>
                  <w:szCs w:val="22"/>
                </w:rPr>
                <w:t>Taking initiative</w:t>
              </w:r>
            </w:ins>
          </w:p>
          <w:p w14:paraId="77C13B00" w14:textId="77777777" w:rsidR="00DA4D9E" w:rsidRPr="00BA2BD0" w:rsidRDefault="00DA4D9E" w:rsidP="00C8274F">
            <w:pPr>
              <w:pStyle w:val="Tablelevel3"/>
              <w:ind w:left="247"/>
              <w:rPr>
                <w:ins w:id="2891" w:author="Jillian Carson-Jackson" w:date="2021-01-31T17:34:00Z"/>
                <w:rFonts w:ascii="Calibri" w:hAnsi="Calibri"/>
                <w:sz w:val="22"/>
                <w:szCs w:val="22"/>
              </w:rPr>
            </w:pPr>
            <w:ins w:id="2892" w:author="Jillian Carson-Jackson" w:date="2021-01-31T17:34:00Z">
              <w:r w:rsidRPr="00BA2BD0">
                <w:rPr>
                  <w:rFonts w:ascii="Calibri" w:hAnsi="Calibri"/>
                  <w:sz w:val="22"/>
                  <w:szCs w:val="22"/>
                </w:rPr>
                <w:t>Prioritising tasks</w:t>
              </w:r>
            </w:ins>
          </w:p>
          <w:p w14:paraId="4B0175B9" w14:textId="77777777" w:rsidR="00DA4D9E" w:rsidRPr="00BA2BD0" w:rsidRDefault="00DA4D9E" w:rsidP="00C8274F">
            <w:pPr>
              <w:pStyle w:val="Tablelevel3"/>
              <w:ind w:left="247"/>
              <w:rPr>
                <w:ins w:id="2893" w:author="Jillian Carson-Jackson" w:date="2021-01-31T17:34:00Z"/>
                <w:rFonts w:ascii="Calibri" w:hAnsi="Calibri"/>
                <w:sz w:val="22"/>
                <w:szCs w:val="22"/>
              </w:rPr>
            </w:pPr>
            <w:ins w:id="2894" w:author="Jillian Carson-Jackson" w:date="2021-01-31T17:34:00Z">
              <w:r w:rsidRPr="00BA2BD0">
                <w:rPr>
                  <w:rFonts w:ascii="Calibri" w:hAnsi="Calibri"/>
                  <w:sz w:val="22"/>
                  <w:szCs w:val="22"/>
                </w:rPr>
                <w:t>Thinking critically</w:t>
              </w:r>
            </w:ins>
          </w:p>
          <w:p w14:paraId="120E0477" w14:textId="77777777" w:rsidR="00DA4D9E" w:rsidRPr="00BA2BD0" w:rsidRDefault="00DA4D9E" w:rsidP="00C8274F">
            <w:pPr>
              <w:pStyle w:val="Tablelevel3"/>
              <w:ind w:left="247"/>
              <w:rPr>
                <w:ins w:id="2895" w:author="Jillian Carson-Jackson" w:date="2021-01-31T17:34:00Z"/>
                <w:rFonts w:ascii="Calibri" w:hAnsi="Calibri"/>
                <w:sz w:val="22"/>
                <w:szCs w:val="22"/>
              </w:rPr>
            </w:pPr>
            <w:ins w:id="2896" w:author="Jillian Carson-Jackson" w:date="2021-01-31T17:34:00Z">
              <w:r w:rsidRPr="00BA2BD0">
                <w:rPr>
                  <w:rFonts w:ascii="Calibri" w:hAnsi="Calibri"/>
                  <w:sz w:val="22"/>
                  <w:szCs w:val="22"/>
                </w:rPr>
                <w:t>Communicating with team members</w:t>
              </w:r>
            </w:ins>
          </w:p>
          <w:p w14:paraId="714CBCB3" w14:textId="77777777" w:rsidR="00DA4D9E" w:rsidRDefault="00DA4D9E" w:rsidP="00C8274F">
            <w:pPr>
              <w:pStyle w:val="Tablelevel3"/>
              <w:ind w:left="247"/>
              <w:rPr>
                <w:ins w:id="2897" w:author="Jillian Carson-Jackson" w:date="2021-01-31T17:50:00Z"/>
                <w:rFonts w:ascii="Calibri" w:hAnsi="Calibri"/>
                <w:sz w:val="22"/>
                <w:szCs w:val="22"/>
              </w:rPr>
            </w:pPr>
            <w:ins w:id="2898" w:author="Jillian Carson-Jackson" w:date="2021-01-31T17:34:00Z">
              <w:r w:rsidRPr="00C8274F">
                <w:rPr>
                  <w:rFonts w:ascii="Calibri" w:hAnsi="Calibri"/>
                  <w:sz w:val="22"/>
                  <w:szCs w:val="22"/>
                </w:rPr>
                <w:t>Assertiveness</w:t>
              </w:r>
            </w:ins>
          </w:p>
          <w:p w14:paraId="2F4451B8" w14:textId="3C6A1F5D" w:rsidR="002332A2" w:rsidRPr="00BA2BD0" w:rsidDel="00DA4D9E" w:rsidRDefault="002332A2" w:rsidP="00C8274F">
            <w:pPr>
              <w:pStyle w:val="Tablelevel3"/>
              <w:ind w:left="247"/>
              <w:rPr>
                <w:ins w:id="2899" w:author="Jillian Carson-Jackson" w:date="2021-01-31T17:34:00Z"/>
                <w:rFonts w:ascii="Calibri" w:hAnsi="Calibri"/>
                <w:b/>
                <w:sz w:val="22"/>
                <w:szCs w:val="22"/>
              </w:rPr>
            </w:pPr>
            <w:ins w:id="2900" w:author="Jillian Carson-Jackson" w:date="2021-01-31T17:50:00Z">
              <w:r>
                <w:rPr>
                  <w:rFonts w:ascii="Calibri" w:hAnsi="Calibri"/>
                  <w:sz w:val="22"/>
                  <w:szCs w:val="22"/>
                </w:rPr>
                <w:t>Leadership/followership</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6AFFD33D" w14:textId="77777777" w:rsidR="00DA4D9E" w:rsidRPr="00BA2BD0" w:rsidRDefault="00DA4D9E" w:rsidP="006039FF">
            <w:pPr>
              <w:jc w:val="center"/>
              <w:rPr>
                <w:ins w:id="2901" w:author="Jillian Carson-Jackson" w:date="2021-01-31T17:34: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57AB5E" w14:textId="77777777" w:rsidR="00DA4D9E" w:rsidRPr="00BA2BD0" w:rsidRDefault="00DA4D9E" w:rsidP="006039FF">
            <w:pPr>
              <w:jc w:val="center"/>
              <w:rPr>
                <w:ins w:id="2902" w:author="Jillian Carson-Jackson" w:date="2021-01-31T17:34:00Z"/>
                <w:rFonts w:ascii="Calibri" w:hAnsi="Calibri"/>
                <w:sz w:val="22"/>
                <w:szCs w:val="22"/>
              </w:rPr>
            </w:pPr>
          </w:p>
        </w:tc>
      </w:tr>
      <w:tr w:rsidR="00AD3510" w:rsidRPr="00BA2BD0" w14:paraId="36C9FBE7" w14:textId="77777777" w:rsidTr="006B152C">
        <w:trPr>
          <w:trHeight w:hRule="exact" w:val="1185"/>
          <w:jc w:val="center"/>
        </w:trPr>
        <w:tc>
          <w:tcPr>
            <w:tcW w:w="8897"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33BB347D" w14:textId="7A2CAFDE" w:rsidR="00AD3510" w:rsidRPr="00BA2BD0" w:rsidRDefault="00AD3510" w:rsidP="006039FF">
            <w:pPr>
              <w:pStyle w:val="Tablelevel1bold"/>
              <w:rPr>
                <w:rFonts w:ascii="Calibri" w:hAnsi="Calibri"/>
                <w:b w:val="0"/>
                <w:sz w:val="22"/>
                <w:szCs w:val="22"/>
              </w:rPr>
            </w:pPr>
            <w:bookmarkStart w:id="2903" w:name="_Toc446917672"/>
            <w:bookmarkStart w:id="2904" w:name="_Toc111617521"/>
            <w:del w:id="2905" w:author="Jillian Carson-Jackson" w:date="2021-01-31T17:33:00Z">
              <w:r w:rsidRPr="00BA2BD0" w:rsidDel="00DA4D9E">
                <w:rPr>
                  <w:rFonts w:ascii="Calibri" w:hAnsi="Calibri"/>
                  <w:b w:val="0"/>
                  <w:sz w:val="22"/>
                  <w:szCs w:val="22"/>
                </w:rPr>
                <w:delText>Identify methods of conflict resolution</w:delText>
              </w:r>
            </w:del>
            <w:bookmarkEnd w:id="2903"/>
            <w:bookmarkEnd w:id="2904"/>
            <w:ins w:id="2906" w:author="Jillian Carson-Jackson" w:date="2021-01-31T17:33:00Z">
              <w:r w:rsidR="00DA4D9E">
                <w:rPr>
                  <w:rFonts w:ascii="Calibri" w:hAnsi="Calibri"/>
                  <w:b w:val="0"/>
                  <w:sz w:val="22"/>
                  <w:szCs w:val="22"/>
                </w:rPr>
                <w:t>Resolving conflicts</w:t>
              </w:r>
            </w:ins>
          </w:p>
          <w:p w14:paraId="2FD963F9" w14:textId="46CB53DF" w:rsidR="00AD3510" w:rsidRPr="00BA2BD0" w:rsidDel="00DA4D9E" w:rsidRDefault="00AD3510" w:rsidP="006039FF">
            <w:pPr>
              <w:pStyle w:val="Tablelevel2"/>
              <w:rPr>
                <w:del w:id="2907" w:author="Jillian Carson-Jackson" w:date="2021-01-31T17:33:00Z"/>
                <w:rFonts w:ascii="Calibri" w:hAnsi="Calibri"/>
                <w:sz w:val="22"/>
                <w:szCs w:val="22"/>
              </w:rPr>
            </w:pPr>
            <w:del w:id="2908" w:author="Jillian Carson-Jackson" w:date="2021-01-31T17:33:00Z">
              <w:r w:rsidRPr="00BA2BD0" w:rsidDel="00DA4D9E">
                <w:rPr>
                  <w:rFonts w:ascii="Calibri" w:hAnsi="Calibri"/>
                  <w:sz w:val="22"/>
                  <w:szCs w:val="22"/>
                </w:rPr>
                <w:delText>When and how to intervene</w:delText>
              </w:r>
            </w:del>
          </w:p>
          <w:p w14:paraId="41DD02A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Internal</w:t>
            </w:r>
          </w:p>
          <w:p w14:paraId="56BB872D" w14:textId="77777777" w:rsidR="00AD3510" w:rsidRPr="00BA2BD0" w:rsidRDefault="00AD3510" w:rsidP="006039FF">
            <w:pPr>
              <w:pStyle w:val="Tablelevel2"/>
              <w:rPr>
                <w:rFonts w:ascii="Calibri" w:hAnsi="Calibri"/>
                <w:sz w:val="22"/>
                <w:szCs w:val="22"/>
                <w:u w:val="single"/>
              </w:rPr>
            </w:pPr>
            <w:r w:rsidRPr="00BA2BD0">
              <w:rPr>
                <w:rFonts w:ascii="Calibri" w:hAnsi="Calibri"/>
                <w:sz w:val="22"/>
                <w:szCs w:val="22"/>
              </w:rPr>
              <w:t>External</w:t>
            </w:r>
          </w:p>
        </w:tc>
        <w:tc>
          <w:tcPr>
            <w:tcW w:w="2835" w:type="dxa"/>
            <w:tcBorders>
              <w:top w:val="single" w:sz="6" w:space="0" w:color="auto"/>
              <w:bottom w:val="single" w:sz="4" w:space="0" w:color="auto"/>
              <w:right w:val="single" w:sz="6" w:space="0" w:color="auto"/>
            </w:tcBorders>
            <w:shd w:val="clear" w:color="auto" w:fill="D9D9D9" w:themeFill="background1" w:themeFillShade="D9"/>
          </w:tcPr>
          <w:p w14:paraId="733DA043"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1E3A1F28" w14:textId="77777777" w:rsidR="00AD3510" w:rsidRPr="00BA2BD0" w:rsidRDefault="00AD3510" w:rsidP="006039FF">
            <w:pPr>
              <w:jc w:val="center"/>
              <w:rPr>
                <w:rFonts w:ascii="Calibri" w:hAnsi="Calibri"/>
                <w:sz w:val="22"/>
                <w:szCs w:val="22"/>
              </w:rPr>
            </w:pPr>
          </w:p>
        </w:tc>
      </w:tr>
      <w:tr w:rsidR="00AD3510" w:rsidRPr="00BA2BD0" w14:paraId="5A5E190E" w14:textId="77777777" w:rsidTr="006B152C">
        <w:trPr>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7DD1937F" w14:textId="1A811801" w:rsidR="00AD3510" w:rsidRPr="00BA2BD0" w:rsidDel="00DA4D9E" w:rsidRDefault="00AD3510" w:rsidP="006039FF">
            <w:pPr>
              <w:pStyle w:val="Tablelevel1bold"/>
              <w:rPr>
                <w:del w:id="2909" w:author="Jillian Carson-Jackson" w:date="2021-01-31T17:33:00Z"/>
                <w:rFonts w:ascii="Calibri" w:hAnsi="Calibri"/>
                <w:b w:val="0"/>
                <w:sz w:val="22"/>
                <w:szCs w:val="22"/>
              </w:rPr>
            </w:pPr>
            <w:bookmarkStart w:id="2910" w:name="_Toc446917673"/>
            <w:bookmarkStart w:id="2911" w:name="_Toc111617522"/>
            <w:del w:id="2912" w:author="Jillian Carson-Jackson" w:date="2021-01-31T17:33:00Z">
              <w:r w:rsidRPr="00BA2BD0" w:rsidDel="00DA4D9E">
                <w:rPr>
                  <w:rFonts w:ascii="Calibri" w:hAnsi="Calibri"/>
                  <w:b w:val="0"/>
                  <w:sz w:val="22"/>
                  <w:szCs w:val="22"/>
                </w:rPr>
                <w:delText>Describe the benefits of team working skills</w:delText>
              </w:r>
              <w:bookmarkEnd w:id="2910"/>
              <w:bookmarkEnd w:id="2911"/>
            </w:del>
          </w:p>
          <w:p w14:paraId="6C147362" w14:textId="7CB273D6" w:rsidR="00AD3510" w:rsidRPr="00BA2BD0" w:rsidDel="003D0670" w:rsidRDefault="00AD3510" w:rsidP="006039FF">
            <w:pPr>
              <w:pStyle w:val="Tablelevel2"/>
              <w:rPr>
                <w:del w:id="2913" w:author="Jillian Carson-Jackson" w:date="2021-01-31T17:37:00Z"/>
                <w:rFonts w:ascii="Calibri" w:hAnsi="Calibri"/>
                <w:sz w:val="22"/>
                <w:szCs w:val="22"/>
              </w:rPr>
            </w:pPr>
            <w:del w:id="2914" w:author="Jillian Carson-Jackson" w:date="2021-01-31T17:37:00Z">
              <w:r w:rsidRPr="00BA2BD0" w:rsidDel="003D0670">
                <w:rPr>
                  <w:rFonts w:ascii="Calibri" w:hAnsi="Calibri"/>
                  <w:sz w:val="22"/>
                  <w:szCs w:val="22"/>
                </w:rPr>
                <w:delText>Characteristics of leaders and followers</w:delText>
              </w:r>
            </w:del>
          </w:p>
          <w:p w14:paraId="679B675E" w14:textId="0538FF2E" w:rsidR="00AD3510" w:rsidRPr="00BA2BD0" w:rsidDel="00DA4D9E" w:rsidRDefault="00AD3510" w:rsidP="006039FF">
            <w:pPr>
              <w:pStyle w:val="Tablelevel2"/>
              <w:rPr>
                <w:del w:id="2915" w:author="Jillian Carson-Jackson" w:date="2021-01-31T17:34:00Z"/>
                <w:rFonts w:ascii="Calibri" w:hAnsi="Calibri"/>
                <w:sz w:val="22"/>
                <w:szCs w:val="22"/>
              </w:rPr>
            </w:pPr>
            <w:del w:id="2916" w:author="Jillian Carson-Jackson" w:date="2021-01-31T17:34:00Z">
              <w:r w:rsidRPr="00BA2BD0" w:rsidDel="00DA4D9E">
                <w:rPr>
                  <w:rFonts w:ascii="Calibri" w:hAnsi="Calibri"/>
                  <w:sz w:val="22"/>
                  <w:szCs w:val="22"/>
                </w:rPr>
                <w:delText>Adaptability/ flexibility</w:delText>
              </w:r>
            </w:del>
          </w:p>
          <w:p w14:paraId="4FD96939" w14:textId="48E7F08F" w:rsidR="00AD3510" w:rsidRPr="00BA2BD0" w:rsidDel="00DA4D9E" w:rsidRDefault="00AD3510" w:rsidP="006039FF">
            <w:pPr>
              <w:pStyle w:val="Tablelevel3"/>
              <w:rPr>
                <w:del w:id="2917" w:author="Jillian Carson-Jackson" w:date="2021-01-31T17:34:00Z"/>
                <w:rFonts w:ascii="Calibri" w:hAnsi="Calibri"/>
                <w:sz w:val="22"/>
                <w:szCs w:val="22"/>
              </w:rPr>
            </w:pPr>
            <w:del w:id="2918" w:author="Jillian Carson-Jackson" w:date="2021-01-31T17:34:00Z">
              <w:r w:rsidRPr="00BA2BD0" w:rsidDel="00DA4D9E">
                <w:rPr>
                  <w:rFonts w:ascii="Calibri" w:hAnsi="Calibri"/>
                  <w:sz w:val="22"/>
                  <w:szCs w:val="22"/>
                </w:rPr>
                <w:delText>Diplomacy</w:delText>
              </w:r>
            </w:del>
          </w:p>
          <w:p w14:paraId="62A69502" w14:textId="1CCC4840" w:rsidR="00AD3510" w:rsidRPr="00BA2BD0" w:rsidDel="003D0670" w:rsidRDefault="00AD3510" w:rsidP="006039FF">
            <w:pPr>
              <w:pStyle w:val="Tablelevel2"/>
              <w:rPr>
                <w:del w:id="2919" w:author="Jillian Carson-Jackson" w:date="2021-01-31T17:37:00Z"/>
                <w:rFonts w:ascii="Calibri" w:hAnsi="Calibri"/>
                <w:sz w:val="22"/>
                <w:szCs w:val="22"/>
              </w:rPr>
            </w:pPr>
            <w:del w:id="2920" w:author="Jillian Carson-Jackson" w:date="2021-01-31T17:37:00Z">
              <w:r w:rsidRPr="00BA2BD0" w:rsidDel="003D0670">
                <w:rPr>
                  <w:rFonts w:ascii="Calibri" w:hAnsi="Calibri"/>
                  <w:sz w:val="22"/>
                  <w:szCs w:val="22"/>
                </w:rPr>
                <w:delText>Ability to analyse the role of VTS</w:delText>
              </w:r>
            </w:del>
          </w:p>
          <w:p w14:paraId="2BAF5DBF" w14:textId="68EF228A" w:rsidR="00AD3510" w:rsidRPr="00BA2BD0" w:rsidDel="003D0670" w:rsidRDefault="00AD3510" w:rsidP="006039FF">
            <w:pPr>
              <w:pStyle w:val="Tablelevel2"/>
              <w:rPr>
                <w:del w:id="2921" w:author="Jillian Carson-Jackson" w:date="2021-01-31T17:37:00Z"/>
                <w:rFonts w:ascii="Calibri" w:hAnsi="Calibri"/>
                <w:sz w:val="22"/>
                <w:szCs w:val="22"/>
              </w:rPr>
            </w:pPr>
            <w:del w:id="2922" w:author="Jillian Carson-Jackson" w:date="2021-01-31T17:37:00Z">
              <w:r w:rsidRPr="00BA2BD0" w:rsidDel="003D0670">
                <w:rPr>
                  <w:rFonts w:ascii="Calibri" w:hAnsi="Calibri"/>
                  <w:sz w:val="22"/>
                  <w:szCs w:val="22"/>
                </w:rPr>
                <w:delText>Decision making process</w:delText>
              </w:r>
            </w:del>
          </w:p>
          <w:p w14:paraId="01AC3112" w14:textId="40FA9FF6" w:rsidR="00AD3510" w:rsidRPr="00BA2BD0" w:rsidDel="003D0670" w:rsidRDefault="00AD3510" w:rsidP="006039FF">
            <w:pPr>
              <w:pStyle w:val="Tablelevel3"/>
              <w:rPr>
                <w:del w:id="2923" w:author="Jillian Carson-Jackson" w:date="2021-01-31T17:37:00Z"/>
                <w:rFonts w:ascii="Calibri" w:hAnsi="Calibri"/>
                <w:sz w:val="22"/>
                <w:szCs w:val="22"/>
              </w:rPr>
            </w:pPr>
            <w:del w:id="2924" w:author="Jillian Carson-Jackson" w:date="2021-01-31T17:37:00Z">
              <w:r w:rsidRPr="00BA2BD0" w:rsidDel="003D0670">
                <w:rPr>
                  <w:rFonts w:ascii="Calibri" w:hAnsi="Calibri"/>
                  <w:sz w:val="22"/>
                  <w:szCs w:val="22"/>
                </w:rPr>
                <w:delText>Taking initiative</w:delText>
              </w:r>
            </w:del>
          </w:p>
          <w:p w14:paraId="45E33A5C" w14:textId="0B0AAE55" w:rsidR="00AD3510" w:rsidRPr="00BA2BD0" w:rsidDel="003D0670" w:rsidRDefault="00AD3510" w:rsidP="006039FF">
            <w:pPr>
              <w:pStyle w:val="Tablelevel3"/>
              <w:rPr>
                <w:del w:id="2925" w:author="Jillian Carson-Jackson" w:date="2021-01-31T17:37:00Z"/>
                <w:rFonts w:ascii="Calibri" w:hAnsi="Calibri"/>
                <w:sz w:val="22"/>
                <w:szCs w:val="22"/>
              </w:rPr>
            </w:pPr>
            <w:del w:id="2926" w:author="Jillian Carson-Jackson" w:date="2021-01-31T17:37:00Z">
              <w:r w:rsidRPr="00BA2BD0" w:rsidDel="003D0670">
                <w:rPr>
                  <w:rFonts w:ascii="Calibri" w:hAnsi="Calibri"/>
                  <w:sz w:val="22"/>
                  <w:szCs w:val="22"/>
                </w:rPr>
                <w:delText>Prioritising tasks</w:delText>
              </w:r>
            </w:del>
          </w:p>
          <w:p w14:paraId="3942A574" w14:textId="1CBF00FB" w:rsidR="00AD3510" w:rsidRPr="00BA2BD0" w:rsidDel="003D0670" w:rsidRDefault="00AD3510" w:rsidP="006039FF">
            <w:pPr>
              <w:pStyle w:val="Tablelevel3"/>
              <w:rPr>
                <w:del w:id="2927" w:author="Jillian Carson-Jackson" w:date="2021-01-31T17:37:00Z"/>
                <w:rFonts w:ascii="Calibri" w:hAnsi="Calibri"/>
                <w:sz w:val="22"/>
                <w:szCs w:val="22"/>
              </w:rPr>
            </w:pPr>
            <w:del w:id="2928" w:author="Jillian Carson-Jackson" w:date="2021-01-31T17:37:00Z">
              <w:r w:rsidRPr="00BA2BD0" w:rsidDel="003D0670">
                <w:rPr>
                  <w:rFonts w:ascii="Calibri" w:hAnsi="Calibri"/>
                  <w:sz w:val="22"/>
                  <w:szCs w:val="22"/>
                </w:rPr>
                <w:delText>Thinking critically</w:delText>
              </w:r>
            </w:del>
          </w:p>
          <w:p w14:paraId="4CD22F4D" w14:textId="08FC584E" w:rsidR="00AD3510" w:rsidRPr="00BA2BD0" w:rsidDel="003D0670" w:rsidRDefault="00AD3510" w:rsidP="006039FF">
            <w:pPr>
              <w:pStyle w:val="Tablelevel3"/>
              <w:rPr>
                <w:del w:id="2929" w:author="Jillian Carson-Jackson" w:date="2021-01-31T17:37:00Z"/>
                <w:rFonts w:ascii="Calibri" w:hAnsi="Calibri"/>
                <w:sz w:val="22"/>
                <w:szCs w:val="22"/>
              </w:rPr>
            </w:pPr>
            <w:del w:id="2930" w:author="Jillian Carson-Jackson" w:date="2021-01-31T17:37:00Z">
              <w:r w:rsidRPr="00BA2BD0" w:rsidDel="003D0670">
                <w:rPr>
                  <w:rFonts w:ascii="Calibri" w:hAnsi="Calibri"/>
                  <w:sz w:val="22"/>
                  <w:szCs w:val="22"/>
                </w:rPr>
                <w:delText>Communicating with team members</w:delText>
              </w:r>
            </w:del>
          </w:p>
          <w:p w14:paraId="366D86D9" w14:textId="53D44F4C" w:rsidR="00AD3510" w:rsidRPr="00BA2BD0" w:rsidRDefault="00AD3510" w:rsidP="006039FF">
            <w:pPr>
              <w:pStyle w:val="Tablelevel3"/>
              <w:rPr>
                <w:rFonts w:ascii="Calibri" w:hAnsi="Calibri"/>
                <w:sz w:val="22"/>
                <w:szCs w:val="22"/>
              </w:rPr>
            </w:pPr>
            <w:del w:id="2931" w:author="Jillian Carson-Jackson" w:date="2021-01-31T17:37:00Z">
              <w:r w:rsidRPr="00BA2BD0" w:rsidDel="003D0670">
                <w:rPr>
                  <w:rFonts w:ascii="Calibri" w:hAnsi="Calibri"/>
                  <w:sz w:val="22"/>
                  <w:szCs w:val="22"/>
                </w:rPr>
                <w:delText>Assertiveness</w:delText>
              </w:r>
            </w:del>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2DAFF90"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468AEACA" w14:textId="77777777" w:rsidR="00AD3510" w:rsidRPr="00BA2BD0" w:rsidRDefault="00AD3510" w:rsidP="006039FF">
            <w:pPr>
              <w:jc w:val="center"/>
              <w:rPr>
                <w:rFonts w:ascii="Calibri" w:hAnsi="Calibri"/>
                <w:sz w:val="22"/>
                <w:szCs w:val="22"/>
              </w:rPr>
            </w:pPr>
          </w:p>
        </w:tc>
      </w:tr>
      <w:tr w:rsidR="00AD3510" w:rsidRPr="00BA2BD0" w14:paraId="0FAFAA04"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F40779"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ACFA18C"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75439D" w14:textId="77777777" w:rsidR="00AD3510" w:rsidRPr="00BA2BD0" w:rsidRDefault="00AD3510" w:rsidP="006039FF">
            <w:pPr>
              <w:jc w:val="center"/>
              <w:rPr>
                <w:rFonts w:ascii="Calibri" w:hAnsi="Calibri"/>
                <w:sz w:val="22"/>
                <w:szCs w:val="22"/>
              </w:rPr>
            </w:pPr>
          </w:p>
        </w:tc>
      </w:tr>
      <w:tr w:rsidR="00EB5510" w:rsidRPr="003D0670" w14:paraId="1C55A61F" w14:textId="77777777" w:rsidTr="006B152C">
        <w:trPr>
          <w:jc w:val="center"/>
          <w:ins w:id="2932" w:author="Jillian Carson-Jackson" w:date="2021-01-31T17:36: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1BE8D1" w14:textId="00F57A86" w:rsidR="00EB5510" w:rsidRPr="003D0670" w:rsidRDefault="00EB5510" w:rsidP="006039FF">
            <w:pPr>
              <w:pStyle w:val="Tablelevel1bold"/>
              <w:rPr>
                <w:ins w:id="2933" w:author="Jillian Carson-Jackson" w:date="2021-01-31T17:36:00Z"/>
                <w:rFonts w:ascii="Calibri" w:hAnsi="Calibri"/>
                <w:b w:val="0"/>
                <w:bCs/>
                <w:i/>
                <w:iCs/>
                <w:sz w:val="22"/>
                <w:szCs w:val="22"/>
              </w:rPr>
            </w:pPr>
            <w:ins w:id="2934" w:author="Jillian Carson-Jackson" w:date="2021-01-31T17:37:00Z">
              <w:r w:rsidRPr="003D0670">
                <w:rPr>
                  <w:rFonts w:ascii="Calibri" w:hAnsi="Calibri"/>
                  <w:b w:val="0"/>
                  <w:bCs/>
                  <w:i/>
                  <w:iCs/>
                  <w:sz w:val="22"/>
                  <w:szCs w:val="22"/>
                </w:rPr>
                <w:t xml:space="preserve">Describe the </w:t>
              </w:r>
              <w:r w:rsidR="003D0670" w:rsidRPr="003D0670">
                <w:rPr>
                  <w:rFonts w:ascii="Calibri" w:hAnsi="Calibri"/>
                  <w:b w:val="0"/>
                  <w:bCs/>
                  <w:i/>
                  <w:iCs/>
                  <w:sz w:val="22"/>
                  <w:szCs w:val="22"/>
                </w:rPr>
                <w:t xml:space="preserve">importance of responsibility and reliability in VTS operations.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1BBF9197" w14:textId="77777777" w:rsidR="00EB5510" w:rsidRPr="003D0670" w:rsidRDefault="00EB5510" w:rsidP="006039FF">
            <w:pPr>
              <w:jc w:val="center"/>
              <w:rPr>
                <w:ins w:id="2935" w:author="Jillian Carson-Jackson" w:date="2021-01-31T17:36:00Z"/>
                <w:rFonts w:ascii="Calibri" w:hAnsi="Calibri"/>
                <w:bCs/>
                <w:i/>
                <w:iCs/>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41047B" w14:textId="77777777" w:rsidR="00EB5510" w:rsidRPr="003D0670" w:rsidRDefault="00EB5510" w:rsidP="006039FF">
            <w:pPr>
              <w:jc w:val="center"/>
              <w:rPr>
                <w:ins w:id="2936" w:author="Jillian Carson-Jackson" w:date="2021-01-31T17:36:00Z"/>
                <w:rFonts w:ascii="Calibri" w:hAnsi="Calibri"/>
                <w:bCs/>
                <w:i/>
                <w:iCs/>
                <w:sz w:val="22"/>
                <w:szCs w:val="22"/>
              </w:rPr>
            </w:pPr>
          </w:p>
        </w:tc>
      </w:tr>
      <w:tr w:rsidR="00AD3510" w:rsidRPr="00BA2BD0" w14:paraId="2D36E25A"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1A15F8" w14:textId="5393C6A7" w:rsidR="00AD3510" w:rsidRPr="00BA2BD0" w:rsidDel="003D0670" w:rsidRDefault="00AD3510" w:rsidP="006039FF">
            <w:pPr>
              <w:pStyle w:val="Tablelevel1bold"/>
              <w:rPr>
                <w:del w:id="2937" w:author="Jillian Carson-Jackson" w:date="2021-01-31T17:38:00Z"/>
                <w:rFonts w:ascii="Calibri" w:hAnsi="Calibri"/>
                <w:b w:val="0"/>
                <w:sz w:val="22"/>
                <w:szCs w:val="22"/>
              </w:rPr>
            </w:pPr>
            <w:bookmarkStart w:id="2938" w:name="_Toc446917674"/>
            <w:bookmarkStart w:id="2939" w:name="_Toc111617523"/>
            <w:del w:id="2940" w:author="Jillian Carson-Jackson" w:date="2021-01-31T17:38:00Z">
              <w:r w:rsidRPr="00BA2BD0" w:rsidDel="003D0670">
                <w:rPr>
                  <w:rFonts w:ascii="Calibri" w:hAnsi="Calibri"/>
                  <w:b w:val="0"/>
                  <w:sz w:val="22"/>
                  <w:szCs w:val="22"/>
                </w:rPr>
                <w:delText>Explain the role of health and safety performing the VTS mission</w:delText>
              </w:r>
            </w:del>
          </w:p>
          <w:bookmarkEnd w:id="2938"/>
          <w:bookmarkEnd w:id="2939"/>
          <w:p w14:paraId="40C9C5FA" w14:textId="77777777" w:rsidR="00AD3510" w:rsidRPr="00BA2BD0" w:rsidRDefault="00AD3510" w:rsidP="003D0670">
            <w:pPr>
              <w:pStyle w:val="Tablelevel2"/>
              <w:ind w:left="0"/>
              <w:rPr>
                <w:rFonts w:ascii="Calibri" w:hAnsi="Calibri"/>
                <w:sz w:val="22"/>
                <w:szCs w:val="22"/>
              </w:rPr>
            </w:pPr>
            <w:r w:rsidRPr="00BA2BD0">
              <w:rPr>
                <w:rFonts w:ascii="Calibri" w:hAnsi="Calibri"/>
                <w:sz w:val="22"/>
                <w:szCs w:val="22"/>
              </w:rPr>
              <w:t>Personal safety</w:t>
            </w:r>
          </w:p>
          <w:p w14:paraId="17BCDD77" w14:textId="3836D06B" w:rsidR="00AD3510" w:rsidRDefault="00AD3510" w:rsidP="003D0670">
            <w:pPr>
              <w:pStyle w:val="Tablelevel2"/>
              <w:ind w:left="0"/>
              <w:rPr>
                <w:ins w:id="2941" w:author="Jillian Carson-Jackson" w:date="2021-01-31T17:39:00Z"/>
                <w:rFonts w:ascii="Calibri" w:hAnsi="Calibri"/>
                <w:sz w:val="22"/>
                <w:szCs w:val="22"/>
              </w:rPr>
            </w:pPr>
            <w:r w:rsidRPr="00BA2BD0">
              <w:rPr>
                <w:rFonts w:ascii="Calibri" w:hAnsi="Calibri"/>
                <w:sz w:val="22"/>
                <w:szCs w:val="22"/>
              </w:rPr>
              <w:t>Safety of VTS stakeholders</w:t>
            </w:r>
          </w:p>
          <w:p w14:paraId="459A90B5" w14:textId="26629785" w:rsidR="00B65847" w:rsidRPr="00BA2BD0" w:rsidRDefault="003D0670" w:rsidP="003D0670">
            <w:pPr>
              <w:pStyle w:val="Tablelevel2"/>
              <w:ind w:left="0"/>
              <w:rPr>
                <w:rFonts w:ascii="Calibri" w:hAnsi="Calibri"/>
                <w:sz w:val="22"/>
                <w:szCs w:val="22"/>
              </w:rPr>
            </w:pPr>
            <w:ins w:id="2942" w:author="Jillian Carson-Jackson" w:date="2021-01-31T17:39:00Z">
              <w:r w:rsidRPr="00BA2BD0">
                <w:rPr>
                  <w:rFonts w:ascii="Calibri" w:hAnsi="Calibri"/>
                  <w:sz w:val="22"/>
                  <w:szCs w:val="22"/>
                </w:rPr>
                <w:t>Awareness of personal circumstances</w:t>
              </w:r>
            </w:ins>
          </w:p>
          <w:p w14:paraId="3F36F1F4" w14:textId="77777777" w:rsidR="003D0670" w:rsidRDefault="003D0670" w:rsidP="006039FF">
            <w:pPr>
              <w:pStyle w:val="Tablelevel2"/>
              <w:rPr>
                <w:ins w:id="2943" w:author="Jillian Carson-Jackson" w:date="2021-01-31T17:38:00Z"/>
                <w:rFonts w:ascii="Calibri" w:hAnsi="Calibri"/>
                <w:sz w:val="22"/>
                <w:szCs w:val="22"/>
              </w:rPr>
            </w:pPr>
          </w:p>
          <w:p w14:paraId="4388E94F" w14:textId="0A84F360" w:rsidR="00AD3510" w:rsidRPr="00BA2BD0" w:rsidDel="005D7C8B" w:rsidRDefault="00AD3510" w:rsidP="006039FF">
            <w:pPr>
              <w:pStyle w:val="Tablelevel2"/>
              <w:rPr>
                <w:del w:id="2944" w:author="Jillian Carson-Jackson" w:date="2021-01-31T17:40:00Z"/>
                <w:rFonts w:ascii="Calibri" w:hAnsi="Calibri"/>
                <w:sz w:val="22"/>
                <w:szCs w:val="22"/>
              </w:rPr>
            </w:pPr>
            <w:del w:id="2945" w:author="Jillian Carson-Jackson" w:date="2021-01-31T17:40:00Z">
              <w:r w:rsidRPr="00BA2BD0" w:rsidDel="005D7C8B">
                <w:rPr>
                  <w:rFonts w:ascii="Calibri" w:hAnsi="Calibri"/>
                  <w:sz w:val="22"/>
                  <w:szCs w:val="22"/>
                </w:rPr>
                <w:delText>Personal health</w:delText>
              </w:r>
            </w:del>
          </w:p>
          <w:p w14:paraId="766B55AF" w14:textId="2E4FEAC4" w:rsidR="00AD3510" w:rsidRPr="00BA2BD0" w:rsidDel="005D7C8B" w:rsidRDefault="00AD3510" w:rsidP="006039FF">
            <w:pPr>
              <w:pStyle w:val="Tablelevel3"/>
              <w:rPr>
                <w:del w:id="2946" w:author="Jillian Carson-Jackson" w:date="2021-01-31T17:40:00Z"/>
                <w:rFonts w:ascii="Calibri" w:hAnsi="Calibri"/>
                <w:sz w:val="22"/>
                <w:szCs w:val="22"/>
              </w:rPr>
            </w:pPr>
            <w:del w:id="2947" w:author="Jillian Carson-Jackson" w:date="2021-01-31T17:40:00Z">
              <w:r w:rsidRPr="00BA2BD0" w:rsidDel="005D7C8B">
                <w:rPr>
                  <w:rFonts w:ascii="Calibri" w:hAnsi="Calibri"/>
                  <w:sz w:val="22"/>
                  <w:szCs w:val="22"/>
                </w:rPr>
                <w:delText>Causes of stress</w:delText>
              </w:r>
            </w:del>
          </w:p>
          <w:p w14:paraId="0EC3208D" w14:textId="30F15FF2" w:rsidR="00AD3510" w:rsidRPr="00BA2BD0" w:rsidDel="005D7C8B" w:rsidRDefault="00AD3510" w:rsidP="006039FF">
            <w:pPr>
              <w:pStyle w:val="Tablelevel3"/>
              <w:rPr>
                <w:del w:id="2948" w:author="Jillian Carson-Jackson" w:date="2021-01-31T17:40:00Z"/>
                <w:rFonts w:ascii="Calibri" w:hAnsi="Calibri"/>
                <w:sz w:val="22"/>
                <w:szCs w:val="22"/>
              </w:rPr>
            </w:pPr>
            <w:del w:id="2949" w:author="Jillian Carson-Jackson" w:date="2021-01-31T17:40:00Z">
              <w:r w:rsidRPr="00BA2BD0" w:rsidDel="005D7C8B">
                <w:rPr>
                  <w:rFonts w:ascii="Calibri" w:hAnsi="Calibri"/>
                  <w:sz w:val="22"/>
                  <w:szCs w:val="22"/>
                </w:rPr>
                <w:delText>Managing work related stress</w:delText>
              </w:r>
            </w:del>
          </w:p>
          <w:p w14:paraId="6EC46C01" w14:textId="4486455C" w:rsidR="00AD3510" w:rsidRPr="00BA2BD0" w:rsidDel="005D7C8B" w:rsidRDefault="00AD3510" w:rsidP="006039FF">
            <w:pPr>
              <w:pStyle w:val="Tablelevel3"/>
              <w:rPr>
                <w:del w:id="2950" w:author="Jillian Carson-Jackson" w:date="2021-01-31T17:40:00Z"/>
                <w:rFonts w:ascii="Calibri" w:hAnsi="Calibri"/>
                <w:sz w:val="22"/>
                <w:szCs w:val="22"/>
              </w:rPr>
            </w:pPr>
            <w:del w:id="2951" w:author="Jillian Carson-Jackson" w:date="2021-01-31T17:40:00Z">
              <w:r w:rsidRPr="00BA2BD0" w:rsidDel="005D7C8B">
                <w:rPr>
                  <w:rFonts w:ascii="Calibri" w:hAnsi="Calibri"/>
                  <w:sz w:val="22"/>
                  <w:szCs w:val="22"/>
                </w:rPr>
                <w:delText>Managing personal stress</w:delText>
              </w:r>
            </w:del>
          </w:p>
          <w:p w14:paraId="007057B5" w14:textId="6E1FAEDD" w:rsidR="00AD3510" w:rsidRPr="00BA2BD0" w:rsidRDefault="00AD3510" w:rsidP="006039FF">
            <w:pPr>
              <w:pStyle w:val="Tablelevel3"/>
              <w:rPr>
                <w:rFonts w:ascii="Calibri" w:hAnsi="Calibri"/>
                <w:sz w:val="22"/>
                <w:szCs w:val="22"/>
              </w:rPr>
            </w:pPr>
            <w:del w:id="2952" w:author="Jillian Carson-Jackson" w:date="2021-01-31T17:40:00Z">
              <w:r w:rsidRPr="00BA2BD0" w:rsidDel="005D7C8B">
                <w:rPr>
                  <w:rFonts w:ascii="Calibri" w:hAnsi="Calibri"/>
                  <w:sz w:val="22"/>
                  <w:szCs w:val="22"/>
                </w:rPr>
                <w:delText>Substance abuse</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70E1593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29C352" w14:textId="77777777" w:rsidR="00AD3510" w:rsidRPr="00BA2BD0" w:rsidRDefault="00AD3510" w:rsidP="006039FF">
            <w:pPr>
              <w:jc w:val="center"/>
              <w:rPr>
                <w:rFonts w:ascii="Calibri" w:hAnsi="Calibri"/>
                <w:sz w:val="22"/>
                <w:szCs w:val="22"/>
              </w:rPr>
            </w:pPr>
          </w:p>
        </w:tc>
      </w:tr>
      <w:tr w:rsidR="00AD3510" w:rsidRPr="00BA2BD0" w14:paraId="2073A788"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966E10" w14:textId="06BAFE0A" w:rsidR="00AD3510" w:rsidRPr="00BA2BD0" w:rsidDel="005A7F22" w:rsidRDefault="00AD3510" w:rsidP="006039FF">
            <w:pPr>
              <w:pStyle w:val="Tablelevel1bold"/>
              <w:rPr>
                <w:del w:id="2953" w:author="Jillian Carson-Jackson" w:date="2021-01-31T17:46:00Z"/>
                <w:rFonts w:ascii="Calibri" w:hAnsi="Calibri"/>
                <w:b w:val="0"/>
                <w:sz w:val="22"/>
                <w:szCs w:val="22"/>
              </w:rPr>
            </w:pPr>
            <w:del w:id="2954" w:author="Jillian Carson-Jackson" w:date="2021-01-31T17:46:00Z">
              <w:r w:rsidRPr="00BA2BD0" w:rsidDel="005A7F22">
                <w:rPr>
                  <w:rFonts w:ascii="Calibri" w:hAnsi="Calibri"/>
                  <w:b w:val="0"/>
                  <w:sz w:val="22"/>
                  <w:szCs w:val="22"/>
                </w:rPr>
                <w:delText>Cite the reasons for time management</w:delText>
              </w:r>
            </w:del>
          </w:p>
          <w:p w14:paraId="7F092DB5" w14:textId="63FA8F24" w:rsidR="00AD3510" w:rsidRPr="00BA2BD0" w:rsidDel="005A7F22" w:rsidRDefault="00AD3510" w:rsidP="006039FF">
            <w:pPr>
              <w:pStyle w:val="Tablelevel2"/>
              <w:rPr>
                <w:del w:id="2955" w:author="Jillian Carson-Jackson" w:date="2021-01-31T17:46:00Z"/>
                <w:rFonts w:ascii="Calibri" w:hAnsi="Calibri"/>
                <w:sz w:val="22"/>
                <w:szCs w:val="22"/>
              </w:rPr>
            </w:pPr>
            <w:del w:id="2956" w:author="Jillian Carson-Jackson" w:date="2021-01-31T17:46:00Z">
              <w:r w:rsidRPr="00BA2BD0" w:rsidDel="005A7F22">
                <w:rPr>
                  <w:rFonts w:ascii="Calibri" w:hAnsi="Calibri"/>
                  <w:sz w:val="22"/>
                  <w:szCs w:val="22"/>
                </w:rPr>
                <w:delText>Relief of watch</w:delText>
              </w:r>
            </w:del>
          </w:p>
          <w:p w14:paraId="1E2B670D" w14:textId="38F37B19" w:rsidR="00AD3510" w:rsidRPr="00BA2BD0" w:rsidDel="005A7F22" w:rsidRDefault="00AD3510" w:rsidP="006039FF">
            <w:pPr>
              <w:pStyle w:val="Tablelevel2"/>
              <w:rPr>
                <w:del w:id="2957" w:author="Jillian Carson-Jackson" w:date="2021-01-31T17:46:00Z"/>
                <w:rFonts w:ascii="Calibri" w:hAnsi="Calibri"/>
                <w:sz w:val="22"/>
                <w:szCs w:val="22"/>
              </w:rPr>
            </w:pPr>
            <w:del w:id="2958" w:author="Jillian Carson-Jackson" w:date="2021-01-31T17:46:00Z">
              <w:r w:rsidRPr="00BA2BD0" w:rsidDel="005A7F22">
                <w:rPr>
                  <w:rFonts w:ascii="Calibri" w:hAnsi="Calibri"/>
                  <w:sz w:val="22"/>
                  <w:szCs w:val="22"/>
                </w:rPr>
                <w:delText>Planning</w:delText>
              </w:r>
            </w:del>
          </w:p>
          <w:p w14:paraId="021D1F97" w14:textId="6FC63C1E" w:rsidR="00AD3510" w:rsidRPr="00BA2BD0" w:rsidRDefault="00AD3510" w:rsidP="006039FF">
            <w:pPr>
              <w:pStyle w:val="Tablelevel2"/>
              <w:rPr>
                <w:rFonts w:ascii="Calibri" w:hAnsi="Calibri"/>
                <w:sz w:val="22"/>
                <w:szCs w:val="22"/>
              </w:rPr>
            </w:pPr>
            <w:del w:id="2959" w:author="Jillian Carson-Jackson" w:date="2021-01-31T17:46:00Z">
              <w:r w:rsidRPr="00BA2BD0" w:rsidDel="005A7F22">
                <w:rPr>
                  <w:rFonts w:ascii="Calibri" w:hAnsi="Calibri"/>
                  <w:sz w:val="22"/>
                  <w:szCs w:val="22"/>
                </w:rPr>
                <w:delText>Reducing fatigue</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2518A5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361FEC" w14:textId="77777777" w:rsidR="00AD3510" w:rsidRPr="00BA2BD0" w:rsidRDefault="00AD3510" w:rsidP="006039FF">
            <w:pPr>
              <w:jc w:val="center"/>
              <w:rPr>
                <w:rFonts w:ascii="Calibri" w:hAnsi="Calibri"/>
                <w:sz w:val="22"/>
                <w:szCs w:val="22"/>
              </w:rPr>
            </w:pPr>
          </w:p>
        </w:tc>
      </w:tr>
      <w:tr w:rsidR="00AD3510" w:rsidRPr="00BA2BD0" w14:paraId="628EA27B"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EEDD8F" w14:textId="5C430DDF" w:rsidR="00AD3510" w:rsidRPr="00BA2BD0" w:rsidDel="003D0670" w:rsidRDefault="00AD3510" w:rsidP="006039FF">
            <w:pPr>
              <w:pStyle w:val="Tablelevel1bold"/>
              <w:rPr>
                <w:del w:id="2960" w:author="Jillian Carson-Jackson" w:date="2021-01-31T17:39:00Z"/>
                <w:rFonts w:ascii="Calibri" w:hAnsi="Calibri"/>
                <w:b w:val="0"/>
                <w:sz w:val="22"/>
                <w:szCs w:val="22"/>
              </w:rPr>
            </w:pPr>
            <w:del w:id="2961" w:author="Jillian Carson-Jackson" w:date="2021-01-31T17:39:00Z">
              <w:r w:rsidRPr="00BA2BD0" w:rsidDel="003D0670">
                <w:rPr>
                  <w:rFonts w:ascii="Calibri" w:hAnsi="Calibri"/>
                  <w:b w:val="0"/>
                  <w:sz w:val="22"/>
                  <w:szCs w:val="22"/>
                </w:rPr>
                <w:delText>Describe how professionalism and mission focus is important</w:delText>
              </w:r>
            </w:del>
          </w:p>
          <w:p w14:paraId="59B65F8F" w14:textId="7D2D078C" w:rsidR="00AD3510" w:rsidRPr="00BA2BD0" w:rsidDel="003D0670" w:rsidRDefault="00AD3510" w:rsidP="006039FF">
            <w:pPr>
              <w:pStyle w:val="Tablelevel2"/>
              <w:rPr>
                <w:del w:id="2962" w:author="Jillian Carson-Jackson" w:date="2021-01-31T17:39:00Z"/>
                <w:rFonts w:ascii="Calibri" w:hAnsi="Calibri"/>
                <w:sz w:val="22"/>
                <w:szCs w:val="22"/>
              </w:rPr>
            </w:pPr>
            <w:del w:id="2963" w:author="Jillian Carson-Jackson" w:date="2021-01-31T17:39:00Z">
              <w:r w:rsidRPr="00BA2BD0" w:rsidDel="003D0670">
                <w:rPr>
                  <w:rFonts w:ascii="Calibri" w:hAnsi="Calibri"/>
                  <w:sz w:val="22"/>
                  <w:szCs w:val="22"/>
                </w:rPr>
                <w:delText>Working climate</w:delText>
              </w:r>
            </w:del>
          </w:p>
          <w:p w14:paraId="447CDC06" w14:textId="3DA56E39" w:rsidR="00AD3510" w:rsidRPr="00BA2BD0" w:rsidDel="003D0670" w:rsidRDefault="00AD3510" w:rsidP="006039FF">
            <w:pPr>
              <w:pStyle w:val="Tablelevel2"/>
              <w:rPr>
                <w:del w:id="2964" w:author="Jillian Carson-Jackson" w:date="2021-01-31T17:39:00Z"/>
                <w:rFonts w:ascii="Calibri" w:hAnsi="Calibri"/>
                <w:sz w:val="22"/>
                <w:szCs w:val="22"/>
              </w:rPr>
            </w:pPr>
            <w:del w:id="2965" w:author="Jillian Carson-Jackson" w:date="2021-01-31T17:39:00Z">
              <w:r w:rsidRPr="00BA2BD0" w:rsidDel="003D0670">
                <w:rPr>
                  <w:rFonts w:ascii="Calibri" w:hAnsi="Calibri"/>
                  <w:sz w:val="22"/>
                  <w:szCs w:val="22"/>
                </w:rPr>
                <w:delText>Team spirit</w:delText>
              </w:r>
            </w:del>
          </w:p>
          <w:p w14:paraId="05119B50" w14:textId="0E8253E1" w:rsidR="00AD3510" w:rsidRPr="00BA2BD0" w:rsidRDefault="00AD3510" w:rsidP="006039FF">
            <w:pPr>
              <w:pStyle w:val="Tablelevel2"/>
              <w:rPr>
                <w:rFonts w:ascii="Calibri" w:hAnsi="Calibri"/>
                <w:sz w:val="22"/>
                <w:szCs w:val="22"/>
              </w:rPr>
            </w:pPr>
            <w:del w:id="2966" w:author="Jillian Carson-Jackson" w:date="2021-01-31T17:39:00Z">
              <w:r w:rsidRPr="00BA2BD0" w:rsidDel="003D0670">
                <w:rPr>
                  <w:rFonts w:ascii="Calibri" w:hAnsi="Calibri"/>
                  <w:sz w:val="22"/>
                  <w:szCs w:val="22"/>
                </w:rPr>
                <w:delText>Awareness of personal circumstances</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0F800A55"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9102F" w14:textId="77777777" w:rsidR="00AD3510" w:rsidRPr="00BA2BD0" w:rsidRDefault="00AD3510" w:rsidP="006039FF">
            <w:pPr>
              <w:jc w:val="center"/>
              <w:rPr>
                <w:rFonts w:ascii="Calibri" w:hAnsi="Calibri"/>
                <w:sz w:val="22"/>
                <w:szCs w:val="22"/>
              </w:rPr>
            </w:pPr>
          </w:p>
        </w:tc>
      </w:tr>
      <w:tr w:rsidR="003D0670" w:rsidRPr="00BA2BD0" w14:paraId="67D89721" w14:textId="77777777" w:rsidTr="006B152C">
        <w:trPr>
          <w:jc w:val="center"/>
          <w:ins w:id="2967" w:author="Jillian Carson-Jackson" w:date="2021-01-31T17:38: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6A2528" w14:textId="049EA2AF" w:rsidR="003D0670" w:rsidRPr="00230CBF" w:rsidRDefault="003D0670" w:rsidP="006039FF">
            <w:pPr>
              <w:pStyle w:val="Tablelevel1bold"/>
              <w:rPr>
                <w:ins w:id="2968" w:author="Jillian Carson-Jackson" w:date="2021-01-31T17:38:00Z"/>
                <w:rFonts w:ascii="Calibri" w:hAnsi="Calibri"/>
                <w:bCs/>
                <w:sz w:val="22"/>
                <w:szCs w:val="22"/>
              </w:rPr>
            </w:pPr>
            <w:ins w:id="2969" w:author="Jillian Carson-Jackson" w:date="2021-01-31T17:38:00Z">
              <w:r w:rsidRPr="00230CBF">
                <w:rPr>
                  <w:rFonts w:ascii="Calibri" w:hAnsi="Calibri"/>
                  <w:bCs/>
                  <w:sz w:val="22"/>
                  <w:szCs w:val="22"/>
                </w:rPr>
                <w:t>Fatigue Man</w:t>
              </w:r>
            </w:ins>
            <w:ins w:id="2970" w:author="Jillian Carson-Jackson" w:date="2021-01-31T17:39:00Z">
              <w:r w:rsidRPr="00230CBF">
                <w:rPr>
                  <w:rFonts w:ascii="Calibri" w:hAnsi="Calibri"/>
                  <w:bCs/>
                  <w:sz w:val="22"/>
                  <w:szCs w:val="22"/>
                </w:rPr>
                <w:t xml:space="preserve">agement and Shift work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52204001" w14:textId="77777777" w:rsidR="003D0670" w:rsidRPr="00BA2BD0" w:rsidRDefault="003D0670" w:rsidP="006039FF">
            <w:pPr>
              <w:jc w:val="center"/>
              <w:rPr>
                <w:ins w:id="2971" w:author="Jillian Carson-Jackson" w:date="2021-01-31T17:38: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44435A" w14:textId="77777777" w:rsidR="003D0670" w:rsidRPr="00BA2BD0" w:rsidRDefault="003D0670" w:rsidP="006039FF">
            <w:pPr>
              <w:jc w:val="center"/>
              <w:rPr>
                <w:ins w:id="2972" w:author="Jillian Carson-Jackson" w:date="2021-01-31T17:38:00Z"/>
                <w:rFonts w:ascii="Calibri" w:hAnsi="Calibri"/>
                <w:sz w:val="22"/>
                <w:szCs w:val="22"/>
              </w:rPr>
            </w:pPr>
          </w:p>
        </w:tc>
      </w:tr>
      <w:tr w:rsidR="00230CBF" w:rsidRPr="00BA2BD0" w14:paraId="73453C4B" w14:textId="77777777" w:rsidTr="006B152C">
        <w:trPr>
          <w:jc w:val="center"/>
          <w:ins w:id="2973" w:author="Jillian Carson-Jackson" w:date="2021-01-31T17:41: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1694C5" w14:textId="302027EA" w:rsidR="00230CBF" w:rsidRPr="00230CBF" w:rsidRDefault="00230CBF" w:rsidP="006039FF">
            <w:pPr>
              <w:pStyle w:val="Tablelevel1bold"/>
              <w:rPr>
                <w:ins w:id="2974" w:author="Jillian Carson-Jackson" w:date="2021-01-31T17:41:00Z"/>
                <w:rFonts w:ascii="Calibri" w:hAnsi="Calibri"/>
                <w:b w:val="0"/>
                <w:i/>
                <w:iCs/>
                <w:sz w:val="22"/>
                <w:szCs w:val="22"/>
              </w:rPr>
            </w:pPr>
            <w:ins w:id="2975" w:author="Jillian Carson-Jackson" w:date="2021-01-31T17:41:00Z">
              <w:r w:rsidRPr="00230CBF">
                <w:rPr>
                  <w:rFonts w:ascii="Calibri" w:hAnsi="Calibri"/>
                  <w:b w:val="0"/>
                  <w:i/>
                  <w:iCs/>
                  <w:sz w:val="22"/>
                  <w:szCs w:val="22"/>
                </w:rPr>
                <w:t>Describe strategies to address fatigue and stress</w:t>
              </w:r>
            </w:ins>
            <w:ins w:id="2976" w:author="Jillian Carson-Jackson" w:date="2021-01-31T17:42:00Z">
              <w:r w:rsidRPr="00230CBF">
                <w:rPr>
                  <w:rFonts w:ascii="Calibri" w:hAnsi="Calibri"/>
                  <w:b w:val="0"/>
                  <w:i/>
                  <w:iCs/>
                  <w:sz w:val="22"/>
                  <w:szCs w:val="22"/>
                </w:rPr>
                <w:t xml:space="preserve"> related to shift work and VTS operations.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B5622E2" w14:textId="77777777" w:rsidR="00230CBF" w:rsidRPr="00BA2BD0" w:rsidRDefault="00230CBF" w:rsidP="006039FF">
            <w:pPr>
              <w:jc w:val="center"/>
              <w:rPr>
                <w:ins w:id="2977" w:author="Jillian Carson-Jackson" w:date="2021-01-31T17:41: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84FF5B" w14:textId="77777777" w:rsidR="00230CBF" w:rsidRPr="00BA2BD0" w:rsidRDefault="00230CBF" w:rsidP="006039FF">
            <w:pPr>
              <w:jc w:val="center"/>
              <w:rPr>
                <w:ins w:id="2978" w:author="Jillian Carson-Jackson" w:date="2021-01-31T17:41:00Z"/>
                <w:rFonts w:ascii="Calibri" w:hAnsi="Calibri"/>
                <w:sz w:val="22"/>
                <w:szCs w:val="22"/>
              </w:rPr>
            </w:pPr>
          </w:p>
        </w:tc>
      </w:tr>
      <w:tr w:rsidR="003D0670" w:rsidRPr="00BA2BD0" w14:paraId="5C010160" w14:textId="77777777" w:rsidTr="006B152C">
        <w:trPr>
          <w:jc w:val="center"/>
          <w:ins w:id="2979" w:author="Jillian Carson-Jackson" w:date="2021-01-31T17:38: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8652F0" w14:textId="51148CAA" w:rsidR="00B65847" w:rsidRPr="00BA2BD0" w:rsidRDefault="005D7C8B" w:rsidP="006B152C">
            <w:pPr>
              <w:pStyle w:val="Tablelevel2"/>
              <w:ind w:left="-23"/>
              <w:rPr>
                <w:ins w:id="2980" w:author="Jillian Carson-Jackson" w:date="2021-01-31T17:40:00Z"/>
                <w:rFonts w:ascii="Calibri" w:hAnsi="Calibri"/>
                <w:sz w:val="22"/>
                <w:szCs w:val="22"/>
              </w:rPr>
            </w:pPr>
            <w:ins w:id="2981" w:author="Jillian Carson-Jackson" w:date="2021-01-31T17:40:00Z">
              <w:r>
                <w:rPr>
                  <w:rFonts w:ascii="Calibri" w:hAnsi="Calibri"/>
                  <w:sz w:val="22"/>
                  <w:szCs w:val="22"/>
                </w:rPr>
                <w:t>Stress and Fati</w:t>
              </w:r>
            </w:ins>
            <w:ins w:id="2982" w:author="Jillian Carson-Jackson" w:date="2021-01-31T17:41:00Z">
              <w:r>
                <w:rPr>
                  <w:rFonts w:ascii="Calibri" w:hAnsi="Calibri"/>
                  <w:sz w:val="22"/>
                  <w:szCs w:val="22"/>
                </w:rPr>
                <w:t>gue</w:t>
              </w:r>
            </w:ins>
          </w:p>
          <w:p w14:paraId="7B289F72" w14:textId="77777777" w:rsidR="00B65847" w:rsidRPr="00BA2BD0" w:rsidRDefault="00B65847" w:rsidP="00B65847">
            <w:pPr>
              <w:pStyle w:val="Tablelevel3"/>
              <w:rPr>
                <w:ins w:id="2983" w:author="Jillian Carson-Jackson" w:date="2021-01-31T17:40:00Z"/>
                <w:rFonts w:ascii="Calibri" w:hAnsi="Calibri"/>
                <w:sz w:val="22"/>
                <w:szCs w:val="22"/>
              </w:rPr>
            </w:pPr>
            <w:ins w:id="2984" w:author="Jillian Carson-Jackson" w:date="2021-01-31T17:40:00Z">
              <w:r w:rsidRPr="00BA2BD0">
                <w:rPr>
                  <w:rFonts w:ascii="Calibri" w:hAnsi="Calibri"/>
                  <w:sz w:val="22"/>
                  <w:szCs w:val="22"/>
                </w:rPr>
                <w:t>Causes of stress</w:t>
              </w:r>
            </w:ins>
          </w:p>
          <w:p w14:paraId="3A9DD7FF" w14:textId="6E12D7D4" w:rsidR="00B65847" w:rsidRDefault="00B47045" w:rsidP="00B65847">
            <w:pPr>
              <w:pStyle w:val="Tablelevel3"/>
              <w:rPr>
                <w:ins w:id="2985" w:author="Jillian Carson-Jackson" w:date="2021-01-31T17:43:00Z"/>
                <w:rFonts w:ascii="Calibri" w:hAnsi="Calibri"/>
                <w:sz w:val="22"/>
                <w:szCs w:val="22"/>
              </w:rPr>
            </w:pPr>
            <w:ins w:id="2986" w:author="Jillian Carson-Jackson" w:date="2021-01-31T17:42:00Z">
              <w:r>
                <w:rPr>
                  <w:rFonts w:ascii="Calibri" w:hAnsi="Calibri"/>
                  <w:sz w:val="22"/>
                  <w:szCs w:val="22"/>
                </w:rPr>
                <w:t xml:space="preserve">Strategies to address stress and </w:t>
              </w:r>
            </w:ins>
            <w:ins w:id="2987" w:author="Jillian Carson-Jackson" w:date="2021-01-31T17:43:00Z">
              <w:r w:rsidR="009C0860">
                <w:rPr>
                  <w:rFonts w:ascii="Calibri" w:hAnsi="Calibri"/>
                  <w:sz w:val="22"/>
                  <w:szCs w:val="22"/>
                </w:rPr>
                <w:t>fatigue.</w:t>
              </w:r>
            </w:ins>
          </w:p>
          <w:p w14:paraId="1CD8D448" w14:textId="30DD6B81" w:rsidR="009C0860" w:rsidRDefault="00573E83" w:rsidP="006B152C">
            <w:pPr>
              <w:pStyle w:val="Tablelevel3"/>
              <w:ind w:left="0"/>
              <w:rPr>
                <w:ins w:id="2988" w:author="Jillian Carson-Jackson" w:date="2021-01-31T17:43:00Z"/>
                <w:rFonts w:ascii="Calibri" w:hAnsi="Calibri"/>
                <w:sz w:val="22"/>
                <w:szCs w:val="22"/>
              </w:rPr>
            </w:pPr>
            <w:ins w:id="2989" w:author="Jillian Carson-Jackson" w:date="2021-01-31T17:43:00Z">
              <w:r>
                <w:rPr>
                  <w:rFonts w:ascii="Calibri" w:hAnsi="Calibri"/>
                  <w:sz w:val="22"/>
                  <w:szCs w:val="22"/>
                </w:rPr>
                <w:t xml:space="preserve">Dealing with traumatic experiences </w:t>
              </w:r>
            </w:ins>
          </w:p>
          <w:p w14:paraId="3971F56D" w14:textId="2ABD5B3C" w:rsidR="00573E83" w:rsidRPr="00BA2BD0" w:rsidRDefault="00573E83" w:rsidP="006B152C">
            <w:pPr>
              <w:pStyle w:val="Tablelevel3"/>
              <w:ind w:left="-23"/>
              <w:rPr>
                <w:ins w:id="2990" w:author="Jillian Carson-Jackson" w:date="2021-01-31T17:40:00Z"/>
                <w:rFonts w:ascii="Calibri" w:hAnsi="Calibri"/>
                <w:sz w:val="22"/>
                <w:szCs w:val="22"/>
              </w:rPr>
            </w:pPr>
            <w:ins w:id="2991" w:author="Jillian Carson-Jackson" w:date="2021-01-31T17:44:00Z">
              <w:r>
                <w:rPr>
                  <w:rFonts w:ascii="Calibri" w:hAnsi="Calibri"/>
                  <w:sz w:val="22"/>
                  <w:szCs w:val="22"/>
                </w:rPr>
                <w:t>Healthy work/life balance with shift work</w:t>
              </w:r>
            </w:ins>
          </w:p>
          <w:p w14:paraId="256D2C5E" w14:textId="47BA73C4" w:rsidR="003D0670" w:rsidRPr="00BA2BD0" w:rsidRDefault="003D0670" w:rsidP="00B65847">
            <w:pPr>
              <w:pStyle w:val="Tablelevel1bold"/>
              <w:rPr>
                <w:ins w:id="2992" w:author="Jillian Carson-Jackson" w:date="2021-01-31T17:38:00Z"/>
                <w:rFonts w:ascii="Calibri" w:hAnsi="Calibri"/>
                <w:b w:val="0"/>
                <w:sz w:val="22"/>
                <w:szCs w:val="22"/>
              </w:rPr>
            </w:pP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684BC9D1" w14:textId="77777777" w:rsidR="003D0670" w:rsidRPr="00BA2BD0" w:rsidRDefault="003D0670" w:rsidP="006039FF">
            <w:pPr>
              <w:jc w:val="center"/>
              <w:rPr>
                <w:ins w:id="2993" w:author="Jillian Carson-Jackson" w:date="2021-01-31T17:38: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8A558E" w14:textId="77777777" w:rsidR="003D0670" w:rsidRPr="00BA2BD0" w:rsidRDefault="003D0670" w:rsidP="006039FF">
            <w:pPr>
              <w:jc w:val="center"/>
              <w:rPr>
                <w:ins w:id="2994" w:author="Jillian Carson-Jackson" w:date="2021-01-31T17:38:00Z"/>
                <w:rFonts w:ascii="Calibri" w:hAnsi="Calibri"/>
                <w:sz w:val="22"/>
                <w:szCs w:val="22"/>
              </w:rPr>
            </w:pPr>
          </w:p>
        </w:tc>
      </w:tr>
    </w:tbl>
    <w:p w14:paraId="14FC267F" w14:textId="77777777" w:rsidR="00AD3510" w:rsidRPr="00C50983" w:rsidRDefault="00AD3510" w:rsidP="00272E98">
      <w:pPr>
        <w:pStyle w:val="Heading1"/>
        <w:keepLines w:val="0"/>
        <w:numPr>
          <w:ilvl w:val="0"/>
          <w:numId w:val="33"/>
        </w:numPr>
        <w:tabs>
          <w:tab w:val="num" w:pos="993"/>
        </w:tabs>
        <w:spacing w:after="120" w:line="240" w:lineRule="auto"/>
        <w:ind w:left="432" w:hanging="432"/>
        <w:sectPr w:rsidR="00AD3510" w:rsidRPr="00C50983" w:rsidSect="006039FF">
          <w:headerReference w:type="default" r:id="rId43"/>
          <w:pgSz w:w="16838" w:h="11906" w:orient="landscape"/>
          <w:pgMar w:top="1134" w:right="1134" w:bottom="1134" w:left="1134" w:header="706" w:footer="706" w:gutter="0"/>
          <w:cols w:space="708"/>
          <w:docGrid w:linePitch="360"/>
        </w:sectPr>
      </w:pPr>
    </w:p>
    <w:p w14:paraId="6CEF3F30" w14:textId="57EB3638" w:rsidR="00110CAF" w:rsidRPr="00C50983" w:rsidRDefault="00110CAF" w:rsidP="00110CAF">
      <w:pPr>
        <w:pStyle w:val="Module"/>
        <w:rPr>
          <w:caps/>
        </w:rPr>
      </w:pPr>
      <w:bookmarkStart w:id="2995" w:name="_Toc111617529"/>
      <w:bookmarkStart w:id="2996" w:name="_Toc245254460"/>
      <w:bookmarkStart w:id="2997" w:name="_Toc6299059"/>
      <w:r w:rsidRPr="00C50983">
        <w:t>EMERGENCY SITUATIONS</w:t>
      </w:r>
      <w:bookmarkEnd w:id="2995"/>
      <w:bookmarkEnd w:id="2996"/>
      <w:bookmarkEnd w:id="2997"/>
    </w:p>
    <w:p w14:paraId="315800EF" w14:textId="77777777" w:rsidR="00110CAF" w:rsidRDefault="00110CAF" w:rsidP="00F64B31">
      <w:pPr>
        <w:pStyle w:val="ModuleHeading1"/>
      </w:pPr>
      <w:bookmarkStart w:id="2998" w:name="_Toc414878175"/>
      <w:bookmarkStart w:id="2999" w:name="_Toc446917723"/>
      <w:bookmarkStart w:id="3000" w:name="_Toc111617530"/>
      <w:bookmarkStart w:id="3001" w:name="_Toc245254461"/>
      <w:bookmarkStart w:id="3002" w:name="_Toc6299060"/>
      <w:r w:rsidRPr="00C50983">
        <w:t>INTRODUCTI</w:t>
      </w:r>
      <w:bookmarkEnd w:id="2998"/>
      <w:bookmarkEnd w:id="2999"/>
      <w:r w:rsidRPr="00C50983">
        <w:t>ON</w:t>
      </w:r>
      <w:bookmarkEnd w:id="3000"/>
      <w:bookmarkEnd w:id="3001"/>
      <w:bookmarkEnd w:id="3002"/>
    </w:p>
    <w:p w14:paraId="37B8E3D2" w14:textId="77777777" w:rsidR="00110CAF" w:rsidRPr="00110CAF" w:rsidRDefault="00110CAF" w:rsidP="00110CAF">
      <w:pPr>
        <w:pStyle w:val="Heading1separatationline"/>
      </w:pPr>
    </w:p>
    <w:p w14:paraId="1828AB44" w14:textId="77777777" w:rsidR="00110CAF" w:rsidRPr="00C50983" w:rsidRDefault="00110CAF" w:rsidP="00110CAF">
      <w:pPr>
        <w:pStyle w:val="BodyText"/>
      </w:pPr>
      <w:r w:rsidRPr="00C50983">
        <w:t>Instructors for this module should have the knowledge, comprehension and the ability to apply emergency practices and procedures in a VTS environment.  If this cannot be achieved, then the appropriate expert should cover certain sections of this module.  Every instructor should have full access to simulated VTS.  In addition, arrangements should be made for trainees to visit operational VTS centres and Rescue co-ordination centres, if conditions allow it.</w:t>
      </w:r>
    </w:p>
    <w:p w14:paraId="6B3F0C65" w14:textId="77777777" w:rsidR="00110CAF" w:rsidRDefault="00110CAF" w:rsidP="00F64B31">
      <w:pPr>
        <w:pStyle w:val="ModuleHeading1"/>
      </w:pPr>
      <w:bookmarkStart w:id="3003" w:name="_Toc446917724"/>
      <w:bookmarkStart w:id="3004" w:name="_Toc111617531"/>
      <w:bookmarkStart w:id="3005" w:name="_Toc245254462"/>
      <w:bookmarkStart w:id="3006" w:name="_Toc6299061"/>
      <w:r w:rsidRPr="00C50983">
        <w:t>SUBJECT FRAMEWORK</w:t>
      </w:r>
      <w:bookmarkStart w:id="3007" w:name="_Toc446917725"/>
      <w:bookmarkStart w:id="3008" w:name="_Toc111617532"/>
      <w:bookmarkEnd w:id="3003"/>
      <w:bookmarkEnd w:id="3004"/>
      <w:bookmarkEnd w:id="3005"/>
      <w:bookmarkEnd w:id="3006"/>
    </w:p>
    <w:p w14:paraId="0D4457CF" w14:textId="77777777" w:rsidR="00110CAF" w:rsidRPr="00110CAF" w:rsidRDefault="00110CAF" w:rsidP="00110CAF">
      <w:pPr>
        <w:pStyle w:val="Heading1separatationline"/>
      </w:pPr>
    </w:p>
    <w:p w14:paraId="6CCB5D79" w14:textId="77777777" w:rsidR="00110CAF" w:rsidRPr="00C50983" w:rsidRDefault="00110CAF" w:rsidP="00F64B31">
      <w:pPr>
        <w:pStyle w:val="ModuleHeading2"/>
      </w:pPr>
      <w:r w:rsidRPr="00C50983">
        <w:t>S</w:t>
      </w:r>
      <w:bookmarkEnd w:id="3007"/>
      <w:bookmarkEnd w:id="3008"/>
      <w:r w:rsidRPr="00C50983">
        <w:t>cope</w:t>
      </w:r>
    </w:p>
    <w:p w14:paraId="50CDE29E" w14:textId="77777777" w:rsidR="00110CAF" w:rsidRPr="00C50983" w:rsidRDefault="00110CAF" w:rsidP="00110CAF">
      <w:pPr>
        <w:pStyle w:val="BodyText"/>
      </w:pPr>
      <w:r w:rsidRPr="00C50983">
        <w:t>This syllabus covers the requirement for VTS Operators to be able to respond rapidly and effectively to emergency situations that may arise within a VTS area.</w:t>
      </w:r>
    </w:p>
    <w:p w14:paraId="057BA463" w14:textId="77777777" w:rsidR="00110CAF" w:rsidRPr="00C50983" w:rsidRDefault="00110CAF" w:rsidP="00110CAF">
      <w:pPr>
        <w:pStyle w:val="BodyText"/>
      </w:pPr>
      <w:r w:rsidRPr="00C50983">
        <w:t xml:space="preserve">This course covers the theory and practice of responding to emergency situations and wherever practicable, maintaining an efficient flow of marine traffic while the emergency situation is being dealt with. </w:t>
      </w:r>
      <w:r>
        <w:t xml:space="preserve"> </w:t>
      </w:r>
      <w:r w:rsidRPr="00C50983">
        <w:t>It also provides knowledge and comprehension of the co-ordination necessary to minimise the effect of any emergency situation.</w:t>
      </w:r>
    </w:p>
    <w:p w14:paraId="735E2D66" w14:textId="77777777" w:rsidR="00110CAF" w:rsidRPr="00C50983" w:rsidRDefault="00110CAF" w:rsidP="00F64B31">
      <w:pPr>
        <w:pStyle w:val="ModuleHeading2"/>
      </w:pPr>
      <w:bookmarkStart w:id="3009" w:name="_Toc446917726"/>
      <w:bookmarkStart w:id="3010" w:name="_Toc111617533"/>
      <w:r w:rsidRPr="00C50983">
        <w:t>Aims</w:t>
      </w:r>
      <w:bookmarkEnd w:id="3009"/>
      <w:bookmarkEnd w:id="3010"/>
    </w:p>
    <w:p w14:paraId="7F008E2C" w14:textId="77777777" w:rsidR="00110CAF" w:rsidRPr="00C50983" w:rsidRDefault="00110CAF" w:rsidP="00110CAF">
      <w:pPr>
        <w:pStyle w:val="BodyText"/>
      </w:pPr>
      <w:r w:rsidRPr="00C50983">
        <w:t>On completion of the course trainees should have knowledge of related national and international regulations and procedures relating to emergency situations, security alerts</w:t>
      </w:r>
      <w:r>
        <w:t>,</w:t>
      </w:r>
      <w:r w:rsidRPr="00C50983">
        <w:t xml:space="preserve"> pollution response and other special circumstances.  They should also have the ability to identify properly the type and scale of an emergency, activate the relevant contingency plan, ensure the protection of the VTS area and, as far as practicable, maintain a safe flow of marine traffic.</w:t>
      </w:r>
    </w:p>
    <w:p w14:paraId="535B3262" w14:textId="77777777" w:rsidR="00110CAF" w:rsidRPr="00C50983" w:rsidRDefault="00110CAF" w:rsidP="00110CAF">
      <w:pPr>
        <w:pStyle w:val="BodyText"/>
      </w:pPr>
      <w:r w:rsidRPr="00C50983">
        <w:t>The trainees should also have sufficient understanding and practice to be able to co-ordinate effectively with allied services, particularly search and rescue authorities</w:t>
      </w:r>
      <w:r>
        <w:t>.</w:t>
      </w:r>
    </w:p>
    <w:p w14:paraId="6CA8B1F1" w14:textId="77777777" w:rsidR="00110CAF" w:rsidRPr="00C50983" w:rsidRDefault="00110CAF" w:rsidP="00110CAF">
      <w:pPr>
        <w:pStyle w:val="BodyText"/>
      </w:pPr>
      <w:r w:rsidRPr="00C50983">
        <w:t>Trainees should be given realistic exercises on the role of VTS during emergency situations within a VTS area.  Integrated exercises on handling emergency situations should also be carried out.</w:t>
      </w:r>
    </w:p>
    <w:p w14:paraId="1EBF4A50" w14:textId="6CC470D3" w:rsidR="00110CAF" w:rsidRDefault="00110CAF" w:rsidP="00F64B31">
      <w:pPr>
        <w:pStyle w:val="ModuleHeading1"/>
      </w:pPr>
      <w:r w:rsidRPr="00C50983">
        <w:br w:type="page"/>
      </w:r>
      <w:bookmarkStart w:id="3011" w:name="_Toc446917727"/>
      <w:bookmarkStart w:id="3012" w:name="_Toc111617534"/>
      <w:bookmarkStart w:id="3013" w:name="_Toc245254463"/>
      <w:bookmarkStart w:id="3014" w:name="_Toc6299062"/>
      <w:r w:rsidRPr="00C50983">
        <w:t>SUBJECT OUTLINE</w:t>
      </w:r>
      <w:bookmarkEnd w:id="3011"/>
      <w:bookmarkEnd w:id="3012"/>
      <w:r w:rsidRPr="00C50983">
        <w:t xml:space="preserve"> OF MODULE </w:t>
      </w:r>
      <w:del w:id="3015" w:author="Jillian Carson-Jackson" w:date="2020-12-27T16:55:00Z">
        <w:r w:rsidRPr="00C50983" w:rsidDel="00A43780">
          <w:delText>8</w:delText>
        </w:r>
      </w:del>
      <w:bookmarkEnd w:id="3013"/>
      <w:bookmarkEnd w:id="3014"/>
      <w:ins w:id="3016" w:author="Jillian Carson-Jackson" w:date="2020-12-27T16:55:00Z">
        <w:r w:rsidR="00A43780">
          <w:t>7</w:t>
        </w:r>
      </w:ins>
    </w:p>
    <w:p w14:paraId="58CF294B" w14:textId="77777777" w:rsidR="00110CAF" w:rsidRPr="00110CAF" w:rsidRDefault="00110CAF" w:rsidP="00110CAF">
      <w:pPr>
        <w:pStyle w:val="Heading1separatationline"/>
      </w:pPr>
    </w:p>
    <w:p w14:paraId="2B9297EF" w14:textId="77777777" w:rsidR="00110CAF" w:rsidRPr="00C50983" w:rsidRDefault="00110CAF" w:rsidP="00110CAF">
      <w:pPr>
        <w:pStyle w:val="Tablecaption"/>
      </w:pPr>
      <w:bookmarkStart w:id="3017" w:name="_Toc245254483"/>
      <w:bookmarkStart w:id="3018" w:name="_Toc531423243"/>
      <w:r w:rsidRPr="00C50983">
        <w:t>Subject outline – Emergency situations</w:t>
      </w:r>
      <w:bookmarkEnd w:id="3017"/>
      <w:bookmarkEnd w:id="3018"/>
    </w:p>
    <w:tbl>
      <w:tblPr>
        <w:tblW w:w="9782" w:type="dxa"/>
        <w:jc w:val="center"/>
        <w:tblLayout w:type="fixed"/>
        <w:tblLook w:val="0000" w:firstRow="0" w:lastRow="0" w:firstColumn="0" w:lastColumn="0" w:noHBand="0" w:noVBand="0"/>
      </w:tblPr>
      <w:tblGrid>
        <w:gridCol w:w="4679"/>
        <w:gridCol w:w="1842"/>
        <w:gridCol w:w="1701"/>
        <w:gridCol w:w="1560"/>
      </w:tblGrid>
      <w:tr w:rsidR="00110CAF" w:rsidRPr="00110CAF" w14:paraId="0F7009EF" w14:textId="77777777" w:rsidTr="00D32A0B">
        <w:trPr>
          <w:trHeight w:val="470"/>
          <w:jc w:val="center"/>
        </w:trPr>
        <w:tc>
          <w:tcPr>
            <w:tcW w:w="4679" w:type="dxa"/>
            <w:vMerge w:val="restart"/>
            <w:tcBorders>
              <w:top w:val="single" w:sz="6" w:space="0" w:color="auto"/>
              <w:left w:val="single" w:sz="6" w:space="0" w:color="auto"/>
            </w:tcBorders>
            <w:vAlign w:val="center"/>
          </w:tcPr>
          <w:p w14:paraId="31DB807F" w14:textId="77777777" w:rsidR="00110CAF" w:rsidRPr="00110CAF" w:rsidRDefault="00110CAF" w:rsidP="00110CAF">
            <w:pPr>
              <w:pStyle w:val="Tableheading"/>
            </w:pPr>
            <w:r w:rsidRPr="00110CAF">
              <w:t>Subject Area</w:t>
            </w:r>
          </w:p>
        </w:tc>
        <w:tc>
          <w:tcPr>
            <w:tcW w:w="1842" w:type="dxa"/>
            <w:vMerge w:val="restart"/>
            <w:tcBorders>
              <w:top w:val="single" w:sz="6" w:space="0" w:color="auto"/>
              <w:left w:val="single" w:sz="6" w:space="0" w:color="auto"/>
            </w:tcBorders>
            <w:vAlign w:val="center"/>
          </w:tcPr>
          <w:p w14:paraId="4CDD455A" w14:textId="77777777" w:rsidR="00110CAF" w:rsidRPr="00110CAF" w:rsidRDefault="00110CAF" w:rsidP="00110CAF">
            <w:pPr>
              <w:pStyle w:val="Tableheading"/>
            </w:pPr>
            <w:r w:rsidRPr="00110CAF">
              <w:t>Recommended Competence Level</w:t>
            </w:r>
          </w:p>
        </w:tc>
        <w:tc>
          <w:tcPr>
            <w:tcW w:w="3261" w:type="dxa"/>
            <w:gridSpan w:val="2"/>
            <w:tcBorders>
              <w:top w:val="single" w:sz="6" w:space="0" w:color="auto"/>
              <w:left w:val="single" w:sz="6" w:space="0" w:color="auto"/>
              <w:right w:val="single" w:sz="6" w:space="0" w:color="auto"/>
            </w:tcBorders>
            <w:vAlign w:val="center"/>
          </w:tcPr>
          <w:p w14:paraId="5FBA76E5" w14:textId="77777777" w:rsidR="00110CAF" w:rsidRPr="00110CAF" w:rsidRDefault="00110CAF" w:rsidP="00110CAF">
            <w:pPr>
              <w:pStyle w:val="Tableheading"/>
            </w:pPr>
            <w:r w:rsidRPr="00110CAF">
              <w:t>Recommended Hours</w:t>
            </w:r>
          </w:p>
        </w:tc>
      </w:tr>
      <w:tr w:rsidR="00110CAF" w:rsidRPr="00110CAF" w14:paraId="7EF15449" w14:textId="77777777" w:rsidTr="00D32A0B">
        <w:trPr>
          <w:trHeight w:val="704"/>
          <w:jc w:val="center"/>
        </w:trPr>
        <w:tc>
          <w:tcPr>
            <w:tcW w:w="4679" w:type="dxa"/>
            <w:vMerge/>
            <w:tcBorders>
              <w:left w:val="single" w:sz="6" w:space="0" w:color="auto"/>
              <w:bottom w:val="single" w:sz="12" w:space="0" w:color="auto"/>
            </w:tcBorders>
            <w:vAlign w:val="center"/>
          </w:tcPr>
          <w:p w14:paraId="5839C806" w14:textId="77777777" w:rsidR="00110CAF" w:rsidRPr="00110CAF" w:rsidRDefault="00110CAF" w:rsidP="00110CAF">
            <w:pPr>
              <w:pStyle w:val="Tableheading"/>
            </w:pPr>
          </w:p>
        </w:tc>
        <w:tc>
          <w:tcPr>
            <w:tcW w:w="1842" w:type="dxa"/>
            <w:vMerge/>
            <w:tcBorders>
              <w:left w:val="single" w:sz="6" w:space="0" w:color="auto"/>
              <w:bottom w:val="single" w:sz="12" w:space="0" w:color="auto"/>
            </w:tcBorders>
            <w:vAlign w:val="center"/>
          </w:tcPr>
          <w:p w14:paraId="3BBB82D8" w14:textId="77777777" w:rsidR="00110CAF" w:rsidRPr="00110CAF" w:rsidRDefault="00110CAF" w:rsidP="00110CAF">
            <w:pPr>
              <w:pStyle w:val="Tableheading"/>
            </w:pPr>
          </w:p>
        </w:tc>
        <w:tc>
          <w:tcPr>
            <w:tcW w:w="1701" w:type="dxa"/>
            <w:tcBorders>
              <w:top w:val="single" w:sz="6" w:space="0" w:color="auto"/>
              <w:left w:val="single" w:sz="6" w:space="0" w:color="auto"/>
              <w:bottom w:val="single" w:sz="12" w:space="0" w:color="auto"/>
              <w:right w:val="single" w:sz="6" w:space="0" w:color="auto"/>
            </w:tcBorders>
            <w:vAlign w:val="center"/>
          </w:tcPr>
          <w:p w14:paraId="23976B31" w14:textId="77777777" w:rsidR="00110CAF" w:rsidRPr="00110CAF" w:rsidRDefault="00110CAF" w:rsidP="00110CAF">
            <w:pPr>
              <w:pStyle w:val="Tableheading"/>
            </w:pPr>
            <w:r w:rsidRPr="00110CAF">
              <w:t>Presentations/ Lectures</w:t>
            </w:r>
          </w:p>
        </w:tc>
        <w:tc>
          <w:tcPr>
            <w:tcW w:w="1560" w:type="dxa"/>
            <w:tcBorders>
              <w:top w:val="single" w:sz="6" w:space="0" w:color="auto"/>
              <w:bottom w:val="single" w:sz="12" w:space="0" w:color="auto"/>
              <w:right w:val="single" w:sz="6" w:space="0" w:color="auto"/>
            </w:tcBorders>
            <w:vAlign w:val="center"/>
          </w:tcPr>
          <w:p w14:paraId="02F7FEA9" w14:textId="77777777" w:rsidR="00110CAF" w:rsidRPr="00110CAF" w:rsidRDefault="00110CAF" w:rsidP="00110CAF">
            <w:pPr>
              <w:pStyle w:val="Tableheading"/>
            </w:pPr>
            <w:r w:rsidRPr="00110CAF">
              <w:t>Exercises/ Simulation</w:t>
            </w:r>
          </w:p>
        </w:tc>
      </w:tr>
      <w:tr w:rsidR="00110CAF" w:rsidRPr="00110CAF" w14:paraId="7F48856A" w14:textId="77777777" w:rsidTr="00D32A0B">
        <w:trPr>
          <w:jc w:val="center"/>
        </w:trPr>
        <w:tc>
          <w:tcPr>
            <w:tcW w:w="4679" w:type="dxa"/>
            <w:tcBorders>
              <w:top w:val="single" w:sz="12" w:space="0" w:color="auto"/>
              <w:left w:val="single" w:sz="6" w:space="0" w:color="auto"/>
              <w:bottom w:val="single" w:sz="6" w:space="0" w:color="auto"/>
            </w:tcBorders>
          </w:tcPr>
          <w:p w14:paraId="0B3B6BE3" w14:textId="19B4A051" w:rsidR="00110CAF" w:rsidRPr="00110CAF" w:rsidDel="0092777B" w:rsidRDefault="00110CAF" w:rsidP="006039FF">
            <w:pPr>
              <w:pStyle w:val="Tablelevel1bold"/>
              <w:rPr>
                <w:del w:id="3019" w:author="Jillian Carson-Jackson" w:date="2020-12-27T16:56:00Z"/>
                <w:rFonts w:ascii="Calibri" w:hAnsi="Calibri"/>
                <w:sz w:val="22"/>
                <w:szCs w:val="22"/>
              </w:rPr>
            </w:pPr>
            <w:commentRangeStart w:id="3020"/>
            <w:del w:id="3021" w:author="Jillian Carson-Jackson" w:date="2020-12-27T16:56:00Z">
              <w:r w:rsidRPr="00110CAF" w:rsidDel="0092777B">
                <w:rPr>
                  <w:rFonts w:ascii="Calibri" w:hAnsi="Calibri"/>
                  <w:sz w:val="22"/>
                  <w:szCs w:val="22"/>
                </w:rPr>
                <w:delText>International, national, regional and local regulations</w:delText>
              </w:r>
            </w:del>
          </w:p>
          <w:p w14:paraId="01A69525" w14:textId="1090D80D" w:rsidR="00110CAF" w:rsidRPr="00110CAF" w:rsidDel="0092777B" w:rsidRDefault="00110CAF" w:rsidP="006039FF">
            <w:pPr>
              <w:pStyle w:val="Tablelevel2"/>
              <w:rPr>
                <w:del w:id="3022" w:author="Jillian Carson-Jackson" w:date="2020-12-27T16:56:00Z"/>
                <w:rFonts w:ascii="Calibri" w:hAnsi="Calibri"/>
                <w:sz w:val="22"/>
                <w:szCs w:val="22"/>
              </w:rPr>
            </w:pPr>
            <w:del w:id="3023" w:author="Jillian Carson-Jackson" w:date="2020-12-27T16:56:00Z">
              <w:r w:rsidRPr="00110CAF" w:rsidDel="0092777B">
                <w:rPr>
                  <w:rFonts w:ascii="Calibri" w:hAnsi="Calibri"/>
                  <w:sz w:val="22"/>
                  <w:szCs w:val="22"/>
                </w:rPr>
                <w:delText>Scope of responsibility and authority to act</w:delText>
              </w:r>
            </w:del>
          </w:p>
          <w:p w14:paraId="6EB47053" w14:textId="20471D0E" w:rsidR="00110CAF" w:rsidRPr="00110CAF" w:rsidRDefault="00110CAF" w:rsidP="006039FF">
            <w:pPr>
              <w:pStyle w:val="Tablelevel2"/>
              <w:rPr>
                <w:rFonts w:ascii="Calibri" w:hAnsi="Calibri"/>
                <w:sz w:val="22"/>
                <w:szCs w:val="22"/>
              </w:rPr>
            </w:pPr>
            <w:del w:id="3024" w:author="Jillian Carson-Jackson" w:date="2020-12-27T16:56:00Z">
              <w:r w:rsidRPr="00110CAF" w:rsidDel="0092777B">
                <w:rPr>
                  <w:rFonts w:ascii="Calibri" w:hAnsi="Calibri"/>
                  <w:sz w:val="22"/>
                  <w:szCs w:val="22"/>
                </w:rPr>
                <w:delText>Local regulations, bye laws</w:delText>
              </w:r>
              <w:commentRangeEnd w:id="3020"/>
              <w:r w:rsidR="0092777B" w:rsidDel="0092777B">
                <w:rPr>
                  <w:rStyle w:val="CommentReference"/>
                  <w:rFonts w:asciiTheme="minorHAnsi" w:eastAsiaTheme="minorHAnsi" w:hAnsiTheme="minorHAnsi"/>
                </w:rPr>
                <w:commentReference w:id="3020"/>
              </w:r>
            </w:del>
          </w:p>
        </w:tc>
        <w:tc>
          <w:tcPr>
            <w:tcW w:w="1842" w:type="dxa"/>
            <w:tcBorders>
              <w:top w:val="single" w:sz="12" w:space="0" w:color="auto"/>
              <w:left w:val="single" w:sz="6" w:space="0" w:color="auto"/>
              <w:bottom w:val="single" w:sz="6" w:space="0" w:color="auto"/>
            </w:tcBorders>
          </w:tcPr>
          <w:p w14:paraId="1B460FB9" w14:textId="7E02AAC4" w:rsidR="00110CAF" w:rsidRPr="00110CAF" w:rsidRDefault="00110CAF" w:rsidP="006039FF">
            <w:pPr>
              <w:pStyle w:val="Tablelevel1"/>
              <w:jc w:val="center"/>
              <w:rPr>
                <w:rFonts w:ascii="Calibri" w:hAnsi="Calibri"/>
                <w:szCs w:val="22"/>
              </w:rPr>
            </w:pPr>
            <w:del w:id="3025" w:author="Jillian Carson-Jackson" w:date="2020-12-27T16:56:00Z">
              <w:r w:rsidRPr="00110CAF" w:rsidDel="0092777B">
                <w:rPr>
                  <w:rFonts w:ascii="Calibri" w:hAnsi="Calibri"/>
                  <w:szCs w:val="22"/>
                </w:rPr>
                <w:delText>Level 2</w:delText>
              </w:r>
            </w:del>
          </w:p>
        </w:tc>
        <w:tc>
          <w:tcPr>
            <w:tcW w:w="1701" w:type="dxa"/>
            <w:tcBorders>
              <w:top w:val="single" w:sz="12" w:space="0" w:color="auto"/>
              <w:left w:val="single" w:sz="6" w:space="0" w:color="auto"/>
              <w:bottom w:val="single" w:sz="6" w:space="0" w:color="auto"/>
              <w:right w:val="single" w:sz="6" w:space="0" w:color="auto"/>
            </w:tcBorders>
          </w:tcPr>
          <w:p w14:paraId="69D5FD0D" w14:textId="77777777" w:rsidR="00110CAF" w:rsidRPr="00110CAF" w:rsidRDefault="00110CAF" w:rsidP="006039FF">
            <w:pPr>
              <w:pStyle w:val="Tablelevel1"/>
              <w:jc w:val="center"/>
              <w:rPr>
                <w:rFonts w:ascii="Calibri" w:hAnsi="Calibri"/>
                <w:szCs w:val="22"/>
              </w:rPr>
            </w:pPr>
          </w:p>
        </w:tc>
        <w:tc>
          <w:tcPr>
            <w:tcW w:w="1560" w:type="dxa"/>
            <w:tcBorders>
              <w:top w:val="single" w:sz="12" w:space="0" w:color="auto"/>
              <w:bottom w:val="single" w:sz="6" w:space="0" w:color="auto"/>
              <w:right w:val="single" w:sz="6" w:space="0" w:color="auto"/>
            </w:tcBorders>
          </w:tcPr>
          <w:p w14:paraId="5159DB8D" w14:textId="77777777" w:rsidR="00110CAF" w:rsidRPr="00110CAF" w:rsidRDefault="00110CAF" w:rsidP="006039FF">
            <w:pPr>
              <w:pStyle w:val="Tablelevel1"/>
              <w:jc w:val="center"/>
              <w:rPr>
                <w:rFonts w:ascii="Calibri" w:hAnsi="Calibri"/>
                <w:szCs w:val="22"/>
              </w:rPr>
            </w:pPr>
          </w:p>
        </w:tc>
      </w:tr>
      <w:tr w:rsidR="00110CAF" w:rsidRPr="00110CAF" w14:paraId="1E4B2FE5" w14:textId="77777777" w:rsidTr="00D32A0B">
        <w:trPr>
          <w:jc w:val="center"/>
        </w:trPr>
        <w:tc>
          <w:tcPr>
            <w:tcW w:w="4679" w:type="dxa"/>
            <w:tcBorders>
              <w:top w:val="single" w:sz="6" w:space="0" w:color="auto"/>
              <w:left w:val="single" w:sz="6" w:space="0" w:color="auto"/>
              <w:bottom w:val="single" w:sz="6" w:space="0" w:color="auto"/>
            </w:tcBorders>
          </w:tcPr>
          <w:p w14:paraId="1C33218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Contingency plans</w:t>
            </w:r>
          </w:p>
          <w:p w14:paraId="70991E3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preparation and implementation of contingency planning</w:t>
            </w:r>
          </w:p>
          <w:p w14:paraId="3D29015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Preparation and use of checklists</w:t>
            </w:r>
          </w:p>
        </w:tc>
        <w:tc>
          <w:tcPr>
            <w:tcW w:w="1842" w:type="dxa"/>
            <w:tcBorders>
              <w:top w:val="single" w:sz="6" w:space="0" w:color="auto"/>
              <w:left w:val="single" w:sz="6" w:space="0" w:color="auto"/>
              <w:bottom w:val="single" w:sz="6" w:space="0" w:color="auto"/>
            </w:tcBorders>
          </w:tcPr>
          <w:p w14:paraId="69254D08" w14:textId="77777777" w:rsidR="00110CAF" w:rsidRPr="00110CAF" w:rsidRDefault="00110CAF" w:rsidP="006039FF">
            <w:pPr>
              <w:pStyle w:val="Tablelevel1"/>
              <w:jc w:val="center"/>
              <w:rPr>
                <w:rFonts w:ascii="Calibri" w:hAnsi="Calibri"/>
                <w:color w:val="000000"/>
                <w:szCs w:val="22"/>
              </w:rPr>
            </w:pPr>
            <w:r w:rsidRPr="00110CAF">
              <w:rPr>
                <w:rFonts w:ascii="Calibri" w:hAnsi="Calibri"/>
                <w:color w:val="000000"/>
                <w:szCs w:val="22"/>
              </w:rPr>
              <w:t>Level 2</w:t>
            </w:r>
          </w:p>
        </w:tc>
        <w:tc>
          <w:tcPr>
            <w:tcW w:w="1701" w:type="dxa"/>
            <w:tcBorders>
              <w:top w:val="single" w:sz="6" w:space="0" w:color="auto"/>
              <w:left w:val="single" w:sz="6" w:space="0" w:color="auto"/>
              <w:bottom w:val="single" w:sz="6" w:space="0" w:color="auto"/>
              <w:right w:val="single" w:sz="6" w:space="0" w:color="auto"/>
            </w:tcBorders>
          </w:tcPr>
          <w:p w14:paraId="5709115C"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1EBCE04" w14:textId="77777777" w:rsidR="00110CAF" w:rsidRPr="00110CAF" w:rsidRDefault="00110CAF" w:rsidP="006039FF">
            <w:pPr>
              <w:pStyle w:val="Tablelevel1"/>
              <w:jc w:val="center"/>
              <w:rPr>
                <w:rFonts w:ascii="Calibri" w:hAnsi="Calibri"/>
                <w:szCs w:val="22"/>
              </w:rPr>
            </w:pPr>
          </w:p>
        </w:tc>
      </w:tr>
      <w:tr w:rsidR="00110CAF" w:rsidRPr="00110CAF" w14:paraId="20F6DDA4" w14:textId="77777777" w:rsidTr="00D32A0B">
        <w:trPr>
          <w:jc w:val="center"/>
        </w:trPr>
        <w:tc>
          <w:tcPr>
            <w:tcW w:w="4679" w:type="dxa"/>
            <w:tcBorders>
              <w:top w:val="single" w:sz="6" w:space="0" w:color="auto"/>
              <w:left w:val="single" w:sz="6" w:space="0" w:color="auto"/>
              <w:bottom w:val="single" w:sz="6" w:space="0" w:color="auto"/>
            </w:tcBorders>
          </w:tcPr>
          <w:p w14:paraId="45791FC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 xml:space="preserve">Prioritise and respond to situations </w:t>
            </w:r>
          </w:p>
          <w:p w14:paraId="52C43ED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Ascertain nature of incident</w:t>
            </w:r>
          </w:p>
          <w:p w14:paraId="4DAB0D5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Commence alerting procedures</w:t>
            </w:r>
          </w:p>
          <w:p w14:paraId="362B1FD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Navigational warnings</w:t>
            </w:r>
          </w:p>
          <w:p w14:paraId="2F714A2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Co-ordination with, and support to, allied services</w:t>
            </w:r>
          </w:p>
          <w:p w14:paraId="2836AC36"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Maintaining communications</w:t>
            </w:r>
          </w:p>
          <w:p w14:paraId="547958A0"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Updating of situation reports</w:t>
            </w:r>
          </w:p>
        </w:tc>
        <w:tc>
          <w:tcPr>
            <w:tcW w:w="1842" w:type="dxa"/>
            <w:tcBorders>
              <w:top w:val="single" w:sz="6" w:space="0" w:color="auto"/>
              <w:left w:val="single" w:sz="6" w:space="0" w:color="auto"/>
              <w:bottom w:val="single" w:sz="6" w:space="0" w:color="auto"/>
            </w:tcBorders>
          </w:tcPr>
          <w:p w14:paraId="4E49D721"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01CEE123"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89FAE83" w14:textId="77777777" w:rsidR="00110CAF" w:rsidRPr="00110CAF" w:rsidRDefault="00110CAF" w:rsidP="006039FF">
            <w:pPr>
              <w:pStyle w:val="Tablelevel1"/>
              <w:jc w:val="center"/>
              <w:rPr>
                <w:rFonts w:ascii="Calibri" w:hAnsi="Calibri"/>
                <w:szCs w:val="22"/>
              </w:rPr>
            </w:pPr>
          </w:p>
        </w:tc>
      </w:tr>
      <w:tr w:rsidR="00110CAF" w:rsidRPr="00110CAF" w14:paraId="4C1F1BD0" w14:textId="77777777" w:rsidTr="00D32A0B">
        <w:trPr>
          <w:jc w:val="center"/>
        </w:trPr>
        <w:tc>
          <w:tcPr>
            <w:tcW w:w="4679" w:type="dxa"/>
            <w:tcBorders>
              <w:top w:val="single" w:sz="6" w:space="0" w:color="auto"/>
              <w:left w:val="single" w:sz="6" w:space="0" w:color="auto"/>
              <w:bottom w:val="single" w:sz="6" w:space="0" w:color="auto"/>
            </w:tcBorders>
          </w:tcPr>
          <w:p w14:paraId="39A1A556"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p w14:paraId="0950960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Objective of recording activities during emergency situations</w:t>
            </w:r>
          </w:p>
          <w:p w14:paraId="739876D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to methods of recording activities during emergency situations</w:t>
            </w:r>
          </w:p>
          <w:p w14:paraId="3B12F57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Information which should be recorded</w:t>
            </w:r>
          </w:p>
          <w:p w14:paraId="615F78E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security of recorded information</w:t>
            </w:r>
          </w:p>
        </w:tc>
        <w:tc>
          <w:tcPr>
            <w:tcW w:w="1842" w:type="dxa"/>
            <w:tcBorders>
              <w:top w:val="single" w:sz="6" w:space="0" w:color="auto"/>
              <w:left w:val="single" w:sz="6" w:space="0" w:color="auto"/>
              <w:bottom w:val="single" w:sz="6" w:space="0" w:color="auto"/>
            </w:tcBorders>
          </w:tcPr>
          <w:p w14:paraId="26AED366"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BF0A57B"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A0926B6" w14:textId="77777777" w:rsidR="00110CAF" w:rsidRPr="00110CAF" w:rsidRDefault="00110CAF" w:rsidP="006039FF">
            <w:pPr>
              <w:pStyle w:val="Tablelevel1"/>
              <w:jc w:val="center"/>
              <w:rPr>
                <w:rFonts w:ascii="Calibri" w:hAnsi="Calibri"/>
                <w:szCs w:val="22"/>
              </w:rPr>
            </w:pPr>
          </w:p>
        </w:tc>
      </w:tr>
      <w:tr w:rsidR="00110CAF" w:rsidRPr="00110CAF" w14:paraId="1E79F69C" w14:textId="77777777" w:rsidTr="00D32A0B">
        <w:trPr>
          <w:jc w:val="center"/>
        </w:trPr>
        <w:tc>
          <w:tcPr>
            <w:tcW w:w="4679" w:type="dxa"/>
            <w:tcBorders>
              <w:top w:val="single" w:sz="6" w:space="0" w:color="auto"/>
              <w:left w:val="single" w:sz="6" w:space="0" w:color="auto"/>
              <w:bottom w:val="single" w:sz="6" w:space="0" w:color="auto"/>
            </w:tcBorders>
          </w:tcPr>
          <w:p w14:paraId="607AD29A"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p w14:paraId="62EE4831"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Maintaining traffic management and monitoring procedures</w:t>
            </w:r>
          </w:p>
        </w:tc>
        <w:tc>
          <w:tcPr>
            <w:tcW w:w="1842" w:type="dxa"/>
            <w:tcBorders>
              <w:top w:val="single" w:sz="6" w:space="0" w:color="auto"/>
              <w:left w:val="single" w:sz="6" w:space="0" w:color="auto"/>
              <w:bottom w:val="single" w:sz="6" w:space="0" w:color="auto"/>
            </w:tcBorders>
          </w:tcPr>
          <w:p w14:paraId="6A546F5E"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444154BF"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95CF6EF" w14:textId="77777777" w:rsidR="00110CAF" w:rsidRPr="00110CAF" w:rsidRDefault="00110CAF" w:rsidP="006039FF">
            <w:pPr>
              <w:pStyle w:val="Tablelevel1"/>
              <w:jc w:val="center"/>
              <w:rPr>
                <w:rFonts w:ascii="Calibri" w:hAnsi="Calibri"/>
                <w:szCs w:val="22"/>
              </w:rPr>
            </w:pPr>
          </w:p>
        </w:tc>
      </w:tr>
      <w:tr w:rsidR="00110CAF" w:rsidRPr="00110CAF" w14:paraId="67DD8EE2" w14:textId="77777777" w:rsidTr="00D32A0B">
        <w:trPr>
          <w:jc w:val="center"/>
        </w:trPr>
        <w:tc>
          <w:tcPr>
            <w:tcW w:w="4679" w:type="dxa"/>
            <w:tcBorders>
              <w:top w:val="single" w:sz="6" w:space="0" w:color="auto"/>
              <w:left w:val="single" w:sz="6" w:space="0" w:color="auto"/>
              <w:bottom w:val="single" w:sz="6" w:space="0" w:color="auto"/>
            </w:tcBorders>
          </w:tcPr>
          <w:p w14:paraId="47F67299" w14:textId="77777777" w:rsidR="00110CAF" w:rsidRPr="00110CAF" w:rsidRDefault="00110CAF" w:rsidP="006039FF">
            <w:pPr>
              <w:pStyle w:val="Tablelevel1bold"/>
              <w:rPr>
                <w:rFonts w:ascii="Calibri" w:hAnsi="Calibri"/>
                <w:sz w:val="22"/>
                <w:szCs w:val="22"/>
              </w:rPr>
            </w:pPr>
            <w:bookmarkStart w:id="3026" w:name="_Toc446917728"/>
            <w:r w:rsidRPr="00110CAF">
              <w:rPr>
                <w:rFonts w:ascii="Calibri" w:hAnsi="Calibri"/>
                <w:sz w:val="22"/>
                <w:szCs w:val="22"/>
              </w:rPr>
              <w:t>Internal/external emergencies</w:t>
            </w:r>
          </w:p>
          <w:p w14:paraId="54972CB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Procedures for individual emergencies</w:t>
            </w:r>
          </w:p>
          <w:p w14:paraId="469AB60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Maintenance of VTS Operations</w:t>
            </w:r>
          </w:p>
        </w:tc>
        <w:tc>
          <w:tcPr>
            <w:tcW w:w="1842" w:type="dxa"/>
            <w:tcBorders>
              <w:top w:val="single" w:sz="6" w:space="0" w:color="auto"/>
              <w:left w:val="single" w:sz="6" w:space="0" w:color="auto"/>
              <w:bottom w:val="single" w:sz="6" w:space="0" w:color="auto"/>
            </w:tcBorders>
          </w:tcPr>
          <w:p w14:paraId="3847078F"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7F9D5F0"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66911B9F" w14:textId="77777777" w:rsidR="00110CAF" w:rsidRPr="00110CAF" w:rsidRDefault="00110CAF" w:rsidP="006039FF">
            <w:pPr>
              <w:pStyle w:val="Tablelevel1"/>
              <w:jc w:val="center"/>
              <w:rPr>
                <w:rFonts w:ascii="Calibri" w:hAnsi="Calibri"/>
                <w:szCs w:val="22"/>
              </w:rPr>
            </w:pPr>
          </w:p>
        </w:tc>
      </w:tr>
      <w:tr w:rsidR="00110CAF" w:rsidRPr="00110CAF" w14:paraId="790D2CD1" w14:textId="77777777" w:rsidTr="00D32A0B">
        <w:trPr>
          <w:jc w:val="center"/>
        </w:trPr>
        <w:tc>
          <w:tcPr>
            <w:tcW w:w="4679" w:type="dxa"/>
            <w:tcBorders>
              <w:top w:val="single" w:sz="6" w:space="0" w:color="auto"/>
              <w:left w:val="single" w:sz="6" w:space="0" w:color="auto"/>
              <w:bottom w:val="single" w:sz="6" w:space="0" w:color="auto"/>
            </w:tcBorders>
          </w:tcPr>
          <w:p w14:paraId="39BF5210" w14:textId="77777777" w:rsidR="00110CAF" w:rsidRPr="00110CAF" w:rsidRDefault="00110CAF" w:rsidP="006039FF">
            <w:pPr>
              <w:pStyle w:val="Tablelevel1"/>
              <w:rPr>
                <w:rFonts w:ascii="Calibri" w:hAnsi="Calibri"/>
                <w:szCs w:val="22"/>
              </w:rPr>
            </w:pPr>
          </w:p>
        </w:tc>
        <w:tc>
          <w:tcPr>
            <w:tcW w:w="1842" w:type="dxa"/>
            <w:tcBorders>
              <w:top w:val="single" w:sz="6" w:space="0" w:color="auto"/>
              <w:left w:val="single" w:sz="6" w:space="0" w:color="auto"/>
              <w:bottom w:val="single" w:sz="6" w:space="0" w:color="auto"/>
            </w:tcBorders>
          </w:tcPr>
          <w:p w14:paraId="7BBC011B" w14:textId="77777777" w:rsidR="00110CAF" w:rsidRPr="00110CAF" w:rsidRDefault="00110CAF" w:rsidP="006039FF">
            <w:pPr>
              <w:pStyle w:val="Tablelevel1"/>
              <w:jc w:val="center"/>
              <w:rPr>
                <w:rFonts w:ascii="Calibri" w:hAnsi="Calibri"/>
                <w:szCs w:val="22"/>
              </w:rPr>
            </w:pPr>
          </w:p>
        </w:tc>
        <w:tc>
          <w:tcPr>
            <w:tcW w:w="1701" w:type="dxa"/>
            <w:tcBorders>
              <w:top w:val="single" w:sz="6" w:space="0" w:color="auto"/>
              <w:left w:val="single" w:sz="6" w:space="0" w:color="auto"/>
              <w:bottom w:val="single" w:sz="6" w:space="0" w:color="auto"/>
              <w:right w:val="single" w:sz="6" w:space="0" w:color="auto"/>
            </w:tcBorders>
          </w:tcPr>
          <w:p w14:paraId="76836C14"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12 hours</w:t>
            </w:r>
          </w:p>
        </w:tc>
        <w:tc>
          <w:tcPr>
            <w:tcW w:w="1560" w:type="dxa"/>
            <w:tcBorders>
              <w:top w:val="single" w:sz="6" w:space="0" w:color="auto"/>
              <w:bottom w:val="single" w:sz="6" w:space="0" w:color="auto"/>
              <w:right w:val="single" w:sz="6" w:space="0" w:color="auto"/>
            </w:tcBorders>
          </w:tcPr>
          <w:p w14:paraId="2AD64476"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10 hours</w:t>
            </w:r>
          </w:p>
        </w:tc>
      </w:tr>
    </w:tbl>
    <w:p w14:paraId="097D58D9" w14:textId="77777777" w:rsidR="00110CAF" w:rsidRPr="00C50983" w:rsidRDefault="00110CAF" w:rsidP="00272E98">
      <w:pPr>
        <w:pStyle w:val="Heading1"/>
        <w:keepLines w:val="0"/>
        <w:numPr>
          <w:ilvl w:val="0"/>
          <w:numId w:val="33"/>
        </w:numPr>
        <w:spacing w:after="120" w:line="240" w:lineRule="auto"/>
        <w:ind w:left="993"/>
        <w:sectPr w:rsidR="00110CAF" w:rsidRPr="00C50983" w:rsidSect="008263B3">
          <w:headerReference w:type="default" r:id="rId44"/>
          <w:headerReference w:type="first" r:id="rId45"/>
          <w:pgSz w:w="11906" w:h="16838"/>
          <w:pgMar w:top="1134" w:right="1134" w:bottom="1134" w:left="1134" w:header="708" w:footer="708" w:gutter="0"/>
          <w:cols w:space="708"/>
          <w:docGrid w:linePitch="360"/>
        </w:sectPr>
      </w:pPr>
    </w:p>
    <w:p w14:paraId="28C62751" w14:textId="76508E42" w:rsidR="00110CAF" w:rsidRDefault="00110CAF" w:rsidP="00F64B31">
      <w:pPr>
        <w:pStyle w:val="ModuleHeading1"/>
      </w:pPr>
      <w:bookmarkStart w:id="3027" w:name="_Toc111617535"/>
      <w:bookmarkStart w:id="3028" w:name="_Toc245254464"/>
      <w:bookmarkStart w:id="3029" w:name="_Toc6299063"/>
      <w:r w:rsidRPr="00C50983">
        <w:t>DETAILED TEACHING SYLLABUS</w:t>
      </w:r>
      <w:bookmarkEnd w:id="3026"/>
      <w:bookmarkEnd w:id="3027"/>
      <w:r w:rsidRPr="00C50983">
        <w:t xml:space="preserve"> OF MODULE </w:t>
      </w:r>
      <w:del w:id="3030" w:author="Jillian Carson-Jackson" w:date="2020-12-27T16:56:00Z">
        <w:r w:rsidRPr="00C50983" w:rsidDel="0008442E">
          <w:delText>8</w:delText>
        </w:r>
      </w:del>
      <w:bookmarkEnd w:id="3028"/>
      <w:bookmarkEnd w:id="3029"/>
      <w:ins w:id="3031" w:author="Jillian Carson-Jackson" w:date="2020-12-27T16:56:00Z">
        <w:r w:rsidR="0008442E">
          <w:t>7</w:t>
        </w:r>
      </w:ins>
    </w:p>
    <w:p w14:paraId="4CA7EBD6" w14:textId="77777777" w:rsidR="00110CAF" w:rsidRPr="00110CAF" w:rsidRDefault="00110CAF" w:rsidP="00110CAF">
      <w:pPr>
        <w:pStyle w:val="Heading1separatationline"/>
      </w:pPr>
    </w:p>
    <w:p w14:paraId="54DF27E4" w14:textId="77777777" w:rsidR="00110CAF" w:rsidRPr="00C50983" w:rsidRDefault="00110CAF" w:rsidP="00110CAF">
      <w:pPr>
        <w:pStyle w:val="Tablecaption"/>
      </w:pPr>
      <w:bookmarkStart w:id="3032" w:name="_Toc245254484"/>
      <w:bookmarkStart w:id="3033" w:name="_Toc531423244"/>
      <w:r w:rsidRPr="00C50983">
        <w:t>Detailed teaching syllabus – Emergency situations</w:t>
      </w:r>
      <w:bookmarkEnd w:id="3032"/>
      <w:bookmarkEnd w:id="30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1D135572" w14:textId="77777777" w:rsidTr="00D32A0B">
        <w:trPr>
          <w:tblHeader/>
          <w:jc w:val="center"/>
        </w:trPr>
        <w:tc>
          <w:tcPr>
            <w:tcW w:w="8755" w:type="dxa"/>
            <w:tcBorders>
              <w:bottom w:val="single" w:sz="12" w:space="0" w:color="auto"/>
            </w:tcBorders>
          </w:tcPr>
          <w:p w14:paraId="100A2B06"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71214CCF"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258C93EB" w14:textId="77777777" w:rsidR="00110CAF" w:rsidRPr="00110CAF" w:rsidRDefault="00110CAF" w:rsidP="00110CAF">
            <w:pPr>
              <w:pStyle w:val="Tableheading"/>
            </w:pPr>
            <w:r w:rsidRPr="00110CAF">
              <w:t>Teaching Aid</w:t>
            </w:r>
          </w:p>
        </w:tc>
      </w:tr>
      <w:tr w:rsidR="00110CAF" w:rsidRPr="00110CAF" w14:paraId="60D0D191" w14:textId="77777777" w:rsidTr="00D32A0B">
        <w:trPr>
          <w:trHeight w:hRule="exact" w:val="519"/>
          <w:jc w:val="center"/>
        </w:trPr>
        <w:tc>
          <w:tcPr>
            <w:tcW w:w="8755" w:type="dxa"/>
            <w:tcBorders>
              <w:top w:val="single" w:sz="12" w:space="0" w:color="auto"/>
            </w:tcBorders>
            <w:vAlign w:val="center"/>
          </w:tcPr>
          <w:p w14:paraId="09C1BD4D" w14:textId="48FC4004" w:rsidR="00110CAF" w:rsidRPr="00110CAF" w:rsidRDefault="00110CAF" w:rsidP="006039FF">
            <w:pPr>
              <w:pStyle w:val="Tablelevel1bold"/>
              <w:rPr>
                <w:rFonts w:ascii="Calibri" w:hAnsi="Calibri"/>
                <w:sz w:val="22"/>
                <w:szCs w:val="22"/>
              </w:rPr>
            </w:pPr>
            <w:del w:id="3034" w:author="Jillian Carson-Jackson" w:date="2021-01-31T17:52:00Z">
              <w:r w:rsidRPr="00110CAF" w:rsidDel="003416DE">
                <w:rPr>
                  <w:rFonts w:ascii="Calibri" w:hAnsi="Calibri"/>
                  <w:sz w:val="22"/>
                  <w:szCs w:val="22"/>
                </w:rPr>
                <w:delText>International, regional and local regulations</w:delText>
              </w:r>
            </w:del>
          </w:p>
        </w:tc>
        <w:tc>
          <w:tcPr>
            <w:tcW w:w="2835" w:type="dxa"/>
            <w:tcBorders>
              <w:top w:val="single" w:sz="12" w:space="0" w:color="auto"/>
            </w:tcBorders>
          </w:tcPr>
          <w:p w14:paraId="6887E001" w14:textId="77777777" w:rsidR="00110CAF" w:rsidRPr="00110CAF" w:rsidRDefault="00110CAF" w:rsidP="006039FF">
            <w:pPr>
              <w:pStyle w:val="Tablelevel1"/>
              <w:jc w:val="center"/>
              <w:rPr>
                <w:rFonts w:ascii="Calibri" w:hAnsi="Calibri"/>
                <w:szCs w:val="22"/>
                <w:lang w:eastAsia="en-GB"/>
              </w:rPr>
            </w:pPr>
          </w:p>
        </w:tc>
        <w:tc>
          <w:tcPr>
            <w:tcW w:w="2835" w:type="dxa"/>
            <w:tcBorders>
              <w:top w:val="single" w:sz="12" w:space="0" w:color="auto"/>
            </w:tcBorders>
          </w:tcPr>
          <w:p w14:paraId="3FA96692" w14:textId="77777777" w:rsidR="00110CAF" w:rsidRPr="00110CAF" w:rsidRDefault="00110CAF" w:rsidP="006039FF">
            <w:pPr>
              <w:pStyle w:val="Tablelevel1"/>
              <w:jc w:val="center"/>
              <w:rPr>
                <w:rFonts w:ascii="Calibri" w:hAnsi="Calibri"/>
                <w:szCs w:val="22"/>
                <w:lang w:eastAsia="en-GB"/>
              </w:rPr>
            </w:pPr>
          </w:p>
        </w:tc>
      </w:tr>
      <w:tr w:rsidR="00110CAF" w:rsidRPr="00110CAF" w14:paraId="511C6C31" w14:textId="77777777" w:rsidTr="00D32A0B">
        <w:trPr>
          <w:trHeight w:hRule="exact" w:val="728"/>
          <w:jc w:val="center"/>
        </w:trPr>
        <w:tc>
          <w:tcPr>
            <w:tcW w:w="8755" w:type="dxa"/>
          </w:tcPr>
          <w:p w14:paraId="4604A269" w14:textId="58ECE304" w:rsidR="00110CAF" w:rsidRPr="00110CAF" w:rsidRDefault="00110CAF" w:rsidP="006039FF">
            <w:pPr>
              <w:pStyle w:val="Tablelevel1bold"/>
              <w:rPr>
                <w:rFonts w:ascii="Calibri" w:hAnsi="Calibri"/>
                <w:b w:val="0"/>
                <w:i/>
                <w:sz w:val="22"/>
                <w:szCs w:val="22"/>
              </w:rPr>
            </w:pPr>
            <w:del w:id="3035" w:author="Jillian Carson-Jackson" w:date="2021-01-31T17:52:00Z">
              <w:r w:rsidRPr="00110CAF" w:rsidDel="003416DE">
                <w:rPr>
                  <w:rFonts w:ascii="Calibri" w:hAnsi="Calibri"/>
                  <w:b w:val="0"/>
                  <w:i/>
                  <w:sz w:val="22"/>
                  <w:szCs w:val="22"/>
                </w:rPr>
                <w:delText>Explain national and international regulations and procedures relating to emergency situations, security alerts, pollution response and special circumstances</w:delText>
              </w:r>
            </w:del>
          </w:p>
        </w:tc>
        <w:tc>
          <w:tcPr>
            <w:tcW w:w="2835" w:type="dxa"/>
          </w:tcPr>
          <w:p w14:paraId="3AD75DDA" w14:textId="77777777" w:rsidR="00110CAF" w:rsidRPr="00110CAF" w:rsidRDefault="00110CAF" w:rsidP="006039FF">
            <w:pPr>
              <w:pStyle w:val="Tablelevel1"/>
              <w:jc w:val="center"/>
              <w:rPr>
                <w:rFonts w:ascii="Calibri" w:hAnsi="Calibri"/>
                <w:szCs w:val="22"/>
                <w:lang w:eastAsia="en-GB"/>
              </w:rPr>
            </w:pPr>
          </w:p>
        </w:tc>
        <w:tc>
          <w:tcPr>
            <w:tcW w:w="2835" w:type="dxa"/>
          </w:tcPr>
          <w:p w14:paraId="73384783" w14:textId="77777777" w:rsidR="00110CAF" w:rsidRPr="00110CAF" w:rsidRDefault="00110CAF" w:rsidP="006039FF">
            <w:pPr>
              <w:pStyle w:val="Tablelevel1"/>
              <w:jc w:val="center"/>
              <w:rPr>
                <w:rFonts w:ascii="Calibri" w:hAnsi="Calibri"/>
                <w:szCs w:val="22"/>
                <w:lang w:eastAsia="en-GB"/>
              </w:rPr>
            </w:pPr>
          </w:p>
        </w:tc>
      </w:tr>
      <w:tr w:rsidR="00110CAF" w:rsidRPr="00110CAF" w14:paraId="14FA810F" w14:textId="77777777" w:rsidTr="00D32A0B">
        <w:trPr>
          <w:trHeight w:hRule="exact" w:val="943"/>
          <w:jc w:val="center"/>
        </w:trPr>
        <w:tc>
          <w:tcPr>
            <w:tcW w:w="8755" w:type="dxa"/>
          </w:tcPr>
          <w:p w14:paraId="4A6F7A87" w14:textId="3A79B670" w:rsidR="00110CAF" w:rsidRPr="00110CAF" w:rsidDel="003416DE" w:rsidRDefault="00110CAF" w:rsidP="006039FF">
            <w:pPr>
              <w:pStyle w:val="Tablelevel1bold"/>
              <w:rPr>
                <w:del w:id="3036" w:author="Jillian Carson-Jackson" w:date="2021-01-31T17:52:00Z"/>
                <w:rFonts w:ascii="Calibri" w:hAnsi="Calibri"/>
                <w:b w:val="0"/>
                <w:sz w:val="22"/>
                <w:szCs w:val="22"/>
              </w:rPr>
            </w:pPr>
            <w:bookmarkStart w:id="3037" w:name="_Toc446917730"/>
            <w:bookmarkStart w:id="3038" w:name="_Toc111617537"/>
            <w:del w:id="3039" w:author="Jillian Carson-Jackson" w:date="2021-01-31T17:52:00Z">
              <w:r w:rsidRPr="00110CAF" w:rsidDel="003416DE">
                <w:rPr>
                  <w:rFonts w:ascii="Calibri" w:hAnsi="Calibri"/>
                  <w:b w:val="0"/>
                  <w:sz w:val="22"/>
                  <w:szCs w:val="22"/>
                </w:rPr>
                <w:delText>Scope of responsibilities and authority to act in emergency situations</w:delText>
              </w:r>
            </w:del>
          </w:p>
          <w:p w14:paraId="31BC6802" w14:textId="277F858E" w:rsidR="00110CAF" w:rsidRPr="00110CAF" w:rsidRDefault="00110CAF" w:rsidP="006039FF">
            <w:pPr>
              <w:pStyle w:val="Tablelevel2"/>
              <w:rPr>
                <w:rFonts w:ascii="Calibri" w:hAnsi="Calibri"/>
                <w:sz w:val="22"/>
                <w:szCs w:val="22"/>
              </w:rPr>
            </w:pPr>
            <w:del w:id="3040" w:author="Jillian Carson-Jackson" w:date="2021-01-31T17:52:00Z">
              <w:r w:rsidRPr="00110CAF" w:rsidDel="003416DE">
                <w:rPr>
                  <w:rFonts w:ascii="Calibri" w:hAnsi="Calibri"/>
                  <w:sz w:val="22"/>
                  <w:szCs w:val="22"/>
                </w:rPr>
                <w:delText>(local/regional/national/international)</w:delText>
              </w:r>
            </w:del>
            <w:bookmarkEnd w:id="3037"/>
            <w:bookmarkEnd w:id="3038"/>
          </w:p>
        </w:tc>
        <w:tc>
          <w:tcPr>
            <w:tcW w:w="2835" w:type="dxa"/>
          </w:tcPr>
          <w:p w14:paraId="23EEDBD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R5, R6, R7, R13, R24, R28, R35, R38, R39, R40</w:t>
            </w:r>
          </w:p>
        </w:tc>
        <w:tc>
          <w:tcPr>
            <w:tcW w:w="2835" w:type="dxa"/>
          </w:tcPr>
          <w:p w14:paraId="1D7462AE" w14:textId="77777777" w:rsidR="00110CAF" w:rsidRPr="00110CAF" w:rsidRDefault="00110CAF" w:rsidP="006039FF">
            <w:pPr>
              <w:pStyle w:val="Tablelevel1"/>
              <w:jc w:val="center"/>
              <w:rPr>
                <w:rFonts w:ascii="Calibri" w:hAnsi="Calibri"/>
                <w:szCs w:val="22"/>
                <w:lang w:eastAsia="en-GB"/>
              </w:rPr>
            </w:pPr>
          </w:p>
        </w:tc>
      </w:tr>
      <w:tr w:rsidR="00110CAF" w:rsidRPr="00110CAF" w14:paraId="08C43AA1" w14:textId="77777777" w:rsidTr="00D32A0B">
        <w:trPr>
          <w:trHeight w:hRule="exact" w:val="1241"/>
          <w:jc w:val="center"/>
        </w:trPr>
        <w:tc>
          <w:tcPr>
            <w:tcW w:w="8755" w:type="dxa"/>
          </w:tcPr>
          <w:p w14:paraId="6935D9BD" w14:textId="12D03D15" w:rsidR="00110CAF" w:rsidRPr="00110CAF" w:rsidDel="003416DE" w:rsidRDefault="00110CAF" w:rsidP="006039FF">
            <w:pPr>
              <w:pStyle w:val="Tablelevel1bold"/>
              <w:rPr>
                <w:del w:id="3041" w:author="Jillian Carson-Jackson" w:date="2021-01-31T17:53:00Z"/>
                <w:rFonts w:ascii="Calibri" w:hAnsi="Calibri"/>
                <w:b w:val="0"/>
                <w:sz w:val="22"/>
                <w:szCs w:val="22"/>
              </w:rPr>
            </w:pPr>
            <w:bookmarkStart w:id="3042" w:name="_Toc446917731"/>
            <w:bookmarkStart w:id="3043" w:name="_Toc111617538"/>
            <w:del w:id="3044" w:author="Jillian Carson-Jackson" w:date="2021-01-31T17:53:00Z">
              <w:r w:rsidRPr="00110CAF" w:rsidDel="003416DE">
                <w:rPr>
                  <w:rFonts w:ascii="Calibri" w:hAnsi="Calibri"/>
                  <w:b w:val="0"/>
                  <w:sz w:val="22"/>
                  <w:szCs w:val="22"/>
                </w:rPr>
                <w:delText>Local regulations, bye laws</w:delText>
              </w:r>
              <w:bookmarkEnd w:id="3042"/>
              <w:bookmarkEnd w:id="3043"/>
            </w:del>
          </w:p>
          <w:p w14:paraId="51EF17D4" w14:textId="539F48CB" w:rsidR="00110CAF" w:rsidRPr="00110CAF" w:rsidDel="003416DE" w:rsidRDefault="00110CAF" w:rsidP="006039FF">
            <w:pPr>
              <w:pStyle w:val="Tablelevel2"/>
              <w:rPr>
                <w:del w:id="3045" w:author="Jillian Carson-Jackson" w:date="2021-01-31T17:53:00Z"/>
                <w:rFonts w:ascii="Calibri" w:hAnsi="Calibri"/>
                <w:sz w:val="22"/>
                <w:szCs w:val="22"/>
              </w:rPr>
            </w:pPr>
            <w:del w:id="3046" w:author="Jillian Carson-Jackson" w:date="2021-01-31T17:53:00Z">
              <w:r w:rsidRPr="00110CAF" w:rsidDel="003416DE">
                <w:rPr>
                  <w:rFonts w:ascii="Calibri" w:hAnsi="Calibri"/>
                  <w:sz w:val="22"/>
                  <w:szCs w:val="22"/>
                </w:rPr>
                <w:delText>Supporting and allied services</w:delText>
              </w:r>
            </w:del>
          </w:p>
          <w:p w14:paraId="5C71F6A2" w14:textId="5F847753" w:rsidR="00110CAF" w:rsidRPr="00110CAF" w:rsidDel="003416DE" w:rsidRDefault="00110CAF" w:rsidP="006039FF">
            <w:pPr>
              <w:pStyle w:val="Tablelevel3"/>
              <w:rPr>
                <w:del w:id="3047" w:author="Jillian Carson-Jackson" w:date="2021-01-31T17:53:00Z"/>
                <w:rFonts w:ascii="Calibri" w:hAnsi="Calibri"/>
                <w:sz w:val="22"/>
                <w:szCs w:val="22"/>
              </w:rPr>
            </w:pPr>
            <w:del w:id="3048" w:author="Jillian Carson-Jackson" w:date="2021-01-31T17:53:00Z">
              <w:r w:rsidRPr="00110CAF" w:rsidDel="003416DE">
                <w:rPr>
                  <w:rFonts w:ascii="Calibri" w:hAnsi="Calibri"/>
                  <w:sz w:val="22"/>
                  <w:szCs w:val="22"/>
                </w:rPr>
                <w:delText>Define the supporting and allied services which are available</w:delText>
              </w:r>
            </w:del>
          </w:p>
          <w:p w14:paraId="1B0F7DCB" w14:textId="77E297F2" w:rsidR="00110CAF" w:rsidRPr="00110CAF" w:rsidRDefault="00110CAF" w:rsidP="006039FF">
            <w:pPr>
              <w:pStyle w:val="Tablelevel3"/>
              <w:rPr>
                <w:rFonts w:ascii="Calibri" w:hAnsi="Calibri"/>
                <w:sz w:val="22"/>
                <w:szCs w:val="22"/>
              </w:rPr>
            </w:pPr>
            <w:del w:id="3049" w:author="Jillian Carson-Jackson" w:date="2021-01-31T17:53:00Z">
              <w:r w:rsidRPr="00110CAF" w:rsidDel="003416DE">
                <w:rPr>
                  <w:rFonts w:ascii="Calibri" w:hAnsi="Calibri"/>
                  <w:sz w:val="22"/>
                  <w:szCs w:val="22"/>
                </w:rPr>
                <w:delText>Define the assets which are available for deployment</w:delText>
              </w:r>
            </w:del>
          </w:p>
        </w:tc>
        <w:tc>
          <w:tcPr>
            <w:tcW w:w="2835" w:type="dxa"/>
          </w:tcPr>
          <w:p w14:paraId="3C599F8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R35</w:t>
            </w:r>
          </w:p>
        </w:tc>
        <w:tc>
          <w:tcPr>
            <w:tcW w:w="2835" w:type="dxa"/>
          </w:tcPr>
          <w:p w14:paraId="5549BC28" w14:textId="77777777" w:rsidR="00110CAF" w:rsidRPr="00110CAF" w:rsidRDefault="00110CAF" w:rsidP="006039FF">
            <w:pPr>
              <w:pStyle w:val="Tablelevel1"/>
              <w:jc w:val="center"/>
              <w:rPr>
                <w:rFonts w:ascii="Calibri" w:hAnsi="Calibri"/>
                <w:szCs w:val="22"/>
                <w:lang w:eastAsia="en-GB"/>
              </w:rPr>
            </w:pPr>
          </w:p>
        </w:tc>
      </w:tr>
      <w:tr w:rsidR="00110CAF" w:rsidRPr="00110CAF" w14:paraId="0717D5AB" w14:textId="77777777" w:rsidTr="00D32A0B">
        <w:trPr>
          <w:trHeight w:hRule="exact" w:val="394"/>
          <w:jc w:val="center"/>
        </w:trPr>
        <w:tc>
          <w:tcPr>
            <w:tcW w:w="8755" w:type="dxa"/>
          </w:tcPr>
          <w:p w14:paraId="6B09DBC5" w14:textId="77777777" w:rsidR="00110CAF" w:rsidRPr="00110CAF" w:rsidRDefault="00110CAF" w:rsidP="006039FF">
            <w:pPr>
              <w:pStyle w:val="Tablelevel1"/>
              <w:rPr>
                <w:rFonts w:ascii="Calibri" w:hAnsi="Calibri"/>
                <w:b/>
                <w:szCs w:val="22"/>
              </w:rPr>
            </w:pPr>
            <w:r w:rsidRPr="00110CAF">
              <w:rPr>
                <w:rFonts w:ascii="Calibri" w:hAnsi="Calibri"/>
                <w:b/>
                <w:szCs w:val="22"/>
              </w:rPr>
              <w:t>Contingency plans</w:t>
            </w:r>
          </w:p>
        </w:tc>
        <w:tc>
          <w:tcPr>
            <w:tcW w:w="2835" w:type="dxa"/>
          </w:tcPr>
          <w:p w14:paraId="744117FD" w14:textId="77777777" w:rsidR="00110CAF" w:rsidRPr="00110CAF" w:rsidRDefault="00110CAF" w:rsidP="006039FF">
            <w:pPr>
              <w:pStyle w:val="Tablelevel1"/>
              <w:jc w:val="center"/>
              <w:rPr>
                <w:rFonts w:ascii="Calibri" w:hAnsi="Calibri"/>
                <w:szCs w:val="22"/>
                <w:lang w:eastAsia="en-GB"/>
              </w:rPr>
            </w:pPr>
          </w:p>
        </w:tc>
        <w:tc>
          <w:tcPr>
            <w:tcW w:w="2835" w:type="dxa"/>
          </w:tcPr>
          <w:p w14:paraId="004235D5" w14:textId="77777777" w:rsidR="00110CAF" w:rsidRPr="00110CAF" w:rsidRDefault="00110CAF" w:rsidP="006039FF">
            <w:pPr>
              <w:pStyle w:val="Tablelevel1"/>
              <w:jc w:val="center"/>
              <w:rPr>
                <w:rFonts w:ascii="Calibri" w:hAnsi="Calibri"/>
                <w:szCs w:val="22"/>
                <w:lang w:eastAsia="en-GB"/>
              </w:rPr>
            </w:pPr>
          </w:p>
        </w:tc>
      </w:tr>
      <w:tr w:rsidR="00110CAF" w:rsidRPr="00110CAF" w14:paraId="18564D21" w14:textId="77777777" w:rsidTr="00D32A0B">
        <w:trPr>
          <w:trHeight w:hRule="exact" w:val="394"/>
          <w:jc w:val="center"/>
        </w:trPr>
        <w:tc>
          <w:tcPr>
            <w:tcW w:w="8755" w:type="dxa"/>
          </w:tcPr>
          <w:p w14:paraId="386CB7D2" w14:textId="77777777" w:rsidR="00110CAF" w:rsidRPr="00110CAF" w:rsidRDefault="00110CAF" w:rsidP="006039FF">
            <w:pPr>
              <w:pStyle w:val="Tablelevel1"/>
              <w:rPr>
                <w:rFonts w:ascii="Calibri" w:hAnsi="Calibri"/>
                <w:i/>
                <w:szCs w:val="22"/>
              </w:rPr>
            </w:pPr>
            <w:r w:rsidRPr="00110CAF">
              <w:rPr>
                <w:rFonts w:ascii="Calibri" w:hAnsi="Calibri"/>
                <w:i/>
                <w:szCs w:val="22"/>
              </w:rPr>
              <w:t>Describe the preparation and implementation of contingency plans</w:t>
            </w:r>
          </w:p>
        </w:tc>
        <w:tc>
          <w:tcPr>
            <w:tcW w:w="2835" w:type="dxa"/>
          </w:tcPr>
          <w:p w14:paraId="3DD4CC12" w14:textId="77777777" w:rsidR="00110CAF" w:rsidRPr="00110CAF" w:rsidRDefault="00110CAF" w:rsidP="006039FF">
            <w:pPr>
              <w:pStyle w:val="Tablelevel1"/>
              <w:jc w:val="center"/>
              <w:rPr>
                <w:rFonts w:ascii="Calibri" w:hAnsi="Calibri"/>
                <w:szCs w:val="22"/>
                <w:lang w:eastAsia="en-GB"/>
              </w:rPr>
            </w:pPr>
          </w:p>
        </w:tc>
        <w:tc>
          <w:tcPr>
            <w:tcW w:w="2835" w:type="dxa"/>
          </w:tcPr>
          <w:p w14:paraId="27A5A276" w14:textId="77777777" w:rsidR="00110CAF" w:rsidRPr="00110CAF" w:rsidRDefault="00110CAF" w:rsidP="006039FF">
            <w:pPr>
              <w:pStyle w:val="Tablelevel1"/>
              <w:jc w:val="center"/>
              <w:rPr>
                <w:rFonts w:ascii="Calibri" w:hAnsi="Calibri"/>
                <w:szCs w:val="22"/>
                <w:lang w:eastAsia="en-GB"/>
              </w:rPr>
            </w:pPr>
          </w:p>
        </w:tc>
      </w:tr>
      <w:tr w:rsidR="00110CAF" w:rsidRPr="00110CAF" w14:paraId="37BE5CC1" w14:textId="77777777" w:rsidTr="00D32A0B">
        <w:trPr>
          <w:trHeight w:hRule="exact" w:val="3118"/>
          <w:jc w:val="center"/>
        </w:trPr>
        <w:tc>
          <w:tcPr>
            <w:tcW w:w="8755" w:type="dxa"/>
          </w:tcPr>
          <w:p w14:paraId="41D9B0AC" w14:textId="77777777" w:rsidR="00110CAF" w:rsidRPr="00110CAF" w:rsidRDefault="00110CAF" w:rsidP="006039FF">
            <w:pPr>
              <w:pStyle w:val="Tablelevel1bold"/>
              <w:rPr>
                <w:rFonts w:ascii="Calibri" w:hAnsi="Calibri"/>
                <w:b w:val="0"/>
                <w:sz w:val="22"/>
                <w:szCs w:val="22"/>
              </w:rPr>
            </w:pPr>
            <w:bookmarkStart w:id="3050" w:name="_Toc446917733"/>
            <w:bookmarkStart w:id="3051" w:name="_Toc111617540"/>
            <w:r w:rsidRPr="00110CAF">
              <w:rPr>
                <w:rFonts w:ascii="Calibri" w:hAnsi="Calibri"/>
                <w:b w:val="0"/>
                <w:sz w:val="22"/>
                <w:szCs w:val="22"/>
              </w:rPr>
              <w:t>Introduction, preparation and implementation of contingency plans</w:t>
            </w:r>
            <w:bookmarkEnd w:id="3050"/>
            <w:bookmarkEnd w:id="3051"/>
          </w:p>
          <w:p w14:paraId="575B8D7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Collisions</w:t>
            </w:r>
          </w:p>
          <w:p w14:paraId="6E4F56B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Groundings</w:t>
            </w:r>
          </w:p>
          <w:p w14:paraId="74BF6D3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Marine pollution (air/water)</w:t>
            </w:r>
          </w:p>
          <w:p w14:paraId="6ECCFD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Fire</w:t>
            </w:r>
          </w:p>
          <w:p w14:paraId="49296F6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Hazardous cargoes</w:t>
            </w:r>
          </w:p>
          <w:p w14:paraId="55A2E13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SAR incidents, including man overboard</w:t>
            </w:r>
          </w:p>
          <w:p w14:paraId="64A7A47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Other contingency plans including, but not limited to the following: medical, casualty evacuation, special weather conditions</w:t>
            </w:r>
          </w:p>
          <w:p w14:paraId="0E5C879A"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Organisations to be alerted</w:t>
            </w:r>
          </w:p>
          <w:p w14:paraId="0ECADEC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Simultaneous emergencies</w:t>
            </w:r>
          </w:p>
        </w:tc>
        <w:tc>
          <w:tcPr>
            <w:tcW w:w="2835" w:type="dxa"/>
          </w:tcPr>
          <w:p w14:paraId="17D1959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R35, R36, R38, R39, R40, R41</w:t>
            </w:r>
          </w:p>
          <w:p w14:paraId="5E63BFA1" w14:textId="77777777" w:rsidR="00110CAF" w:rsidRPr="00110CAF" w:rsidRDefault="00110CAF" w:rsidP="006039FF">
            <w:pPr>
              <w:pStyle w:val="Tablelevel1"/>
              <w:jc w:val="center"/>
              <w:rPr>
                <w:rFonts w:ascii="Calibri" w:hAnsi="Calibri"/>
                <w:szCs w:val="22"/>
                <w:lang w:eastAsia="en-GB"/>
              </w:rPr>
            </w:pPr>
          </w:p>
        </w:tc>
        <w:tc>
          <w:tcPr>
            <w:tcW w:w="2835" w:type="dxa"/>
          </w:tcPr>
          <w:p w14:paraId="33BB692B" w14:textId="77777777" w:rsidR="00110CAF" w:rsidRPr="00110CAF" w:rsidRDefault="00110CAF" w:rsidP="006039FF">
            <w:pPr>
              <w:pStyle w:val="Tablelevel1"/>
              <w:jc w:val="center"/>
              <w:rPr>
                <w:rFonts w:ascii="Calibri" w:hAnsi="Calibri"/>
                <w:szCs w:val="22"/>
                <w:lang w:eastAsia="en-GB"/>
              </w:rPr>
            </w:pPr>
          </w:p>
        </w:tc>
      </w:tr>
      <w:tr w:rsidR="00110CAF" w:rsidRPr="00110CAF" w14:paraId="35292A4F" w14:textId="77777777" w:rsidTr="00D32A0B">
        <w:tblPrEx>
          <w:tblLook w:val="01E0" w:firstRow="1" w:lastRow="1" w:firstColumn="1" w:lastColumn="1" w:noHBand="0" w:noVBand="0"/>
        </w:tblPrEx>
        <w:trPr>
          <w:cantSplit/>
          <w:trHeight w:val="1180"/>
          <w:jc w:val="center"/>
        </w:trPr>
        <w:tc>
          <w:tcPr>
            <w:tcW w:w="8755" w:type="dxa"/>
          </w:tcPr>
          <w:p w14:paraId="1CF9328E" w14:textId="77777777" w:rsidR="00110CAF" w:rsidRPr="00110CAF" w:rsidRDefault="00110CAF" w:rsidP="006039FF">
            <w:pPr>
              <w:pStyle w:val="Tablelevel1bold"/>
              <w:rPr>
                <w:rFonts w:ascii="Calibri" w:hAnsi="Calibri"/>
                <w:b w:val="0"/>
                <w:sz w:val="22"/>
                <w:szCs w:val="22"/>
              </w:rPr>
            </w:pPr>
            <w:bookmarkStart w:id="3052" w:name="_Toc446917734"/>
            <w:bookmarkStart w:id="3053" w:name="_Toc111617541"/>
            <w:r w:rsidRPr="00110CAF">
              <w:rPr>
                <w:rFonts w:ascii="Calibri" w:hAnsi="Calibri"/>
                <w:b w:val="0"/>
                <w:sz w:val="22"/>
                <w:szCs w:val="22"/>
              </w:rPr>
              <w:t>Describe the</w:t>
            </w:r>
            <w:r w:rsidRPr="00110CAF">
              <w:rPr>
                <w:rFonts w:ascii="Calibri" w:hAnsi="Calibri"/>
                <w:b w:val="0"/>
                <w:i/>
                <w:sz w:val="22"/>
                <w:szCs w:val="22"/>
              </w:rPr>
              <w:t xml:space="preserve"> </w:t>
            </w:r>
            <w:r w:rsidRPr="00110CAF">
              <w:rPr>
                <w:rFonts w:ascii="Calibri" w:hAnsi="Calibri"/>
                <w:b w:val="0"/>
                <w:sz w:val="22"/>
                <w:szCs w:val="22"/>
              </w:rPr>
              <w:t>preparation and use of checklists</w:t>
            </w:r>
          </w:p>
          <w:bookmarkEnd w:id="3052"/>
          <w:bookmarkEnd w:id="3053"/>
          <w:p w14:paraId="1F152E4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and use of checklists</w:t>
            </w:r>
          </w:p>
          <w:p w14:paraId="0A9D3895" w14:textId="77777777" w:rsidR="00110CAF" w:rsidRPr="00110CAF" w:rsidRDefault="00110CAF" w:rsidP="006039FF">
            <w:pPr>
              <w:pStyle w:val="Tablelevel3"/>
              <w:rPr>
                <w:rFonts w:ascii="Calibri" w:hAnsi="Calibri"/>
                <w:sz w:val="22"/>
                <w:szCs w:val="22"/>
                <w:lang w:eastAsia="en-GB"/>
              </w:rPr>
            </w:pPr>
            <w:r w:rsidRPr="00110CAF">
              <w:rPr>
                <w:rFonts w:ascii="Calibri" w:hAnsi="Calibri"/>
                <w:sz w:val="22"/>
                <w:szCs w:val="22"/>
                <w:lang w:eastAsia="en-GB"/>
              </w:rPr>
              <w:t>Description of a checklist</w:t>
            </w:r>
          </w:p>
          <w:p w14:paraId="4C9056F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Authority to prepare, implement, issue and update checklists</w:t>
            </w:r>
          </w:p>
        </w:tc>
        <w:tc>
          <w:tcPr>
            <w:tcW w:w="2835" w:type="dxa"/>
          </w:tcPr>
          <w:p w14:paraId="5865FDDA"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R37</w:t>
            </w:r>
          </w:p>
        </w:tc>
        <w:tc>
          <w:tcPr>
            <w:tcW w:w="2835" w:type="dxa"/>
          </w:tcPr>
          <w:p w14:paraId="5BC87B25" w14:textId="77777777" w:rsidR="00110CAF" w:rsidRPr="00110CAF" w:rsidRDefault="00110CAF" w:rsidP="006039FF">
            <w:pPr>
              <w:pStyle w:val="Tablelevel1"/>
              <w:jc w:val="center"/>
              <w:rPr>
                <w:rFonts w:ascii="Calibri" w:hAnsi="Calibri"/>
                <w:szCs w:val="22"/>
                <w:lang w:eastAsia="en-GB"/>
              </w:rPr>
            </w:pPr>
          </w:p>
        </w:tc>
      </w:tr>
      <w:tr w:rsidR="00110CAF" w:rsidRPr="00110CAF" w14:paraId="17BE2BF7" w14:textId="77777777" w:rsidTr="00D32A0B">
        <w:tblPrEx>
          <w:tblLook w:val="01E0" w:firstRow="1" w:lastRow="1" w:firstColumn="1" w:lastColumn="1" w:noHBand="0" w:noVBand="0"/>
        </w:tblPrEx>
        <w:trPr>
          <w:trHeight w:hRule="exact" w:val="498"/>
          <w:jc w:val="center"/>
        </w:trPr>
        <w:tc>
          <w:tcPr>
            <w:tcW w:w="8755" w:type="dxa"/>
            <w:vAlign w:val="center"/>
          </w:tcPr>
          <w:p w14:paraId="0748F9CF" w14:textId="77777777" w:rsidR="00110CAF" w:rsidRPr="00110CAF" w:rsidRDefault="00110CAF" w:rsidP="006039FF">
            <w:pPr>
              <w:pStyle w:val="Tablelevel1bold"/>
              <w:rPr>
                <w:rFonts w:ascii="Calibri" w:hAnsi="Calibri"/>
                <w:sz w:val="22"/>
                <w:szCs w:val="22"/>
              </w:rPr>
            </w:pPr>
            <w:bookmarkStart w:id="3054" w:name="_Toc446917735"/>
            <w:bookmarkStart w:id="3055" w:name="_Toc111617542"/>
            <w:r w:rsidRPr="00110CAF">
              <w:rPr>
                <w:rFonts w:ascii="Calibri" w:hAnsi="Calibri"/>
                <w:sz w:val="22"/>
                <w:szCs w:val="22"/>
              </w:rPr>
              <w:t>Prioritise and respond to incidents</w:t>
            </w:r>
            <w:bookmarkEnd w:id="3054"/>
            <w:bookmarkEnd w:id="3055"/>
          </w:p>
        </w:tc>
        <w:tc>
          <w:tcPr>
            <w:tcW w:w="2835" w:type="dxa"/>
            <w:vAlign w:val="center"/>
          </w:tcPr>
          <w:p w14:paraId="15A43D43"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R41, R58</w:t>
            </w:r>
          </w:p>
        </w:tc>
        <w:tc>
          <w:tcPr>
            <w:tcW w:w="2835" w:type="dxa"/>
            <w:vAlign w:val="center"/>
          </w:tcPr>
          <w:p w14:paraId="58CEFC9E"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A14</w:t>
            </w:r>
          </w:p>
        </w:tc>
      </w:tr>
      <w:tr w:rsidR="00110CAF" w:rsidRPr="00110CAF" w14:paraId="45B80E24" w14:textId="77777777" w:rsidTr="00D32A0B">
        <w:tblPrEx>
          <w:tblLook w:val="01E0" w:firstRow="1" w:lastRow="1" w:firstColumn="1" w:lastColumn="1" w:noHBand="0" w:noVBand="0"/>
        </w:tblPrEx>
        <w:trPr>
          <w:cantSplit/>
          <w:jc w:val="center"/>
        </w:trPr>
        <w:tc>
          <w:tcPr>
            <w:tcW w:w="8755" w:type="dxa"/>
          </w:tcPr>
          <w:p w14:paraId="75A97227"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Explain the steps in classification of an emergency situation and explain the activation of the relevant contingency plans</w:t>
            </w:r>
          </w:p>
        </w:tc>
        <w:tc>
          <w:tcPr>
            <w:tcW w:w="2835" w:type="dxa"/>
          </w:tcPr>
          <w:p w14:paraId="008D30B1" w14:textId="77777777" w:rsidR="00110CAF" w:rsidRPr="00110CAF" w:rsidRDefault="00110CAF" w:rsidP="006039FF">
            <w:pPr>
              <w:pStyle w:val="Tablelevel1"/>
              <w:jc w:val="center"/>
              <w:rPr>
                <w:rFonts w:ascii="Calibri" w:hAnsi="Calibri"/>
                <w:szCs w:val="22"/>
                <w:lang w:eastAsia="en-GB"/>
              </w:rPr>
            </w:pPr>
          </w:p>
        </w:tc>
        <w:tc>
          <w:tcPr>
            <w:tcW w:w="2835" w:type="dxa"/>
          </w:tcPr>
          <w:p w14:paraId="4391A6C8" w14:textId="77777777" w:rsidR="00110CAF" w:rsidRPr="00110CAF" w:rsidRDefault="00110CAF" w:rsidP="006039FF">
            <w:pPr>
              <w:pStyle w:val="Tablelevel1"/>
              <w:jc w:val="center"/>
              <w:rPr>
                <w:rFonts w:ascii="Calibri" w:hAnsi="Calibri"/>
                <w:szCs w:val="22"/>
                <w:lang w:eastAsia="en-GB"/>
              </w:rPr>
            </w:pPr>
          </w:p>
        </w:tc>
      </w:tr>
      <w:tr w:rsidR="00110CAF" w:rsidRPr="00110CAF" w14:paraId="777A40B7" w14:textId="77777777" w:rsidTr="00D32A0B">
        <w:tblPrEx>
          <w:tblLook w:val="01E0" w:firstRow="1" w:lastRow="1" w:firstColumn="1" w:lastColumn="1" w:noHBand="0" w:noVBand="0"/>
        </w:tblPrEx>
        <w:trPr>
          <w:cantSplit/>
          <w:trHeight w:val="4937"/>
          <w:jc w:val="center"/>
        </w:trPr>
        <w:tc>
          <w:tcPr>
            <w:tcW w:w="8755" w:type="dxa"/>
          </w:tcPr>
          <w:p w14:paraId="410344F5" w14:textId="77777777" w:rsidR="00110CAF" w:rsidRPr="00110CAF" w:rsidRDefault="00110CAF" w:rsidP="006039FF">
            <w:pPr>
              <w:pStyle w:val="Tablelevel1bold"/>
              <w:rPr>
                <w:rFonts w:ascii="Calibri" w:hAnsi="Calibri"/>
                <w:b w:val="0"/>
                <w:sz w:val="22"/>
                <w:szCs w:val="22"/>
              </w:rPr>
            </w:pPr>
            <w:bookmarkStart w:id="3056" w:name="_Toc446917736"/>
            <w:bookmarkStart w:id="3057" w:name="_Toc111617543"/>
            <w:r w:rsidRPr="00110CAF">
              <w:rPr>
                <w:rFonts w:ascii="Calibri" w:hAnsi="Calibri"/>
                <w:b w:val="0"/>
                <w:sz w:val="22"/>
                <w:szCs w:val="22"/>
              </w:rPr>
              <w:t>Prioritise incident:</w:t>
            </w:r>
          </w:p>
          <w:p w14:paraId="357948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Data collection</w:t>
            </w:r>
          </w:p>
          <w:p w14:paraId="08E29DAE"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Evaluation</w:t>
            </w:r>
            <w:bookmarkEnd w:id="3056"/>
            <w:bookmarkEnd w:id="3057"/>
          </w:p>
          <w:p w14:paraId="78C7C0F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Classification of incident</w:t>
            </w:r>
          </w:p>
          <w:p w14:paraId="2243FDF6" w14:textId="77777777" w:rsidR="00110CAF" w:rsidRPr="00110CAF" w:rsidRDefault="00110CAF" w:rsidP="006039FF">
            <w:pPr>
              <w:pStyle w:val="Tablelevel1bold"/>
              <w:rPr>
                <w:rFonts w:ascii="Calibri" w:hAnsi="Calibri"/>
                <w:b w:val="0"/>
                <w:sz w:val="22"/>
                <w:szCs w:val="22"/>
              </w:rPr>
            </w:pPr>
            <w:r w:rsidRPr="00110CAF">
              <w:rPr>
                <w:rFonts w:ascii="Calibri" w:hAnsi="Calibri"/>
                <w:b w:val="0"/>
                <w:sz w:val="22"/>
                <w:szCs w:val="22"/>
              </w:rPr>
              <w:t>Response planning and action:</w:t>
            </w:r>
          </w:p>
          <w:p w14:paraId="25727BA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Commence alerting procedures</w:t>
            </w:r>
          </w:p>
          <w:p w14:paraId="33FE220A"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Maintaining safe and efficient flow of traffic</w:t>
            </w:r>
          </w:p>
          <w:p w14:paraId="376C9CD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Co-ordination with, and support to, allied services</w:t>
            </w:r>
          </w:p>
          <w:p w14:paraId="5CC9E1A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Updating of situation reports</w:t>
            </w:r>
          </w:p>
          <w:p w14:paraId="47E3E0E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Navigational warnings (if required)</w:t>
            </w:r>
          </w:p>
          <w:p w14:paraId="0C37A7BB" w14:textId="77777777" w:rsidR="00110CAF" w:rsidRPr="00110CAF" w:rsidRDefault="00110CAF" w:rsidP="006039FF">
            <w:pPr>
              <w:pStyle w:val="Tablelevel1"/>
              <w:rPr>
                <w:rFonts w:ascii="Calibri" w:hAnsi="Calibri"/>
                <w:szCs w:val="22"/>
                <w:lang w:eastAsia="en-GB"/>
              </w:rPr>
            </w:pPr>
            <w:r w:rsidRPr="00110CAF">
              <w:rPr>
                <w:rFonts w:ascii="Calibri" w:hAnsi="Calibri"/>
                <w:szCs w:val="22"/>
                <w:lang w:eastAsia="en-GB"/>
              </w:rPr>
              <w:t>May include but not be limited to:</w:t>
            </w:r>
          </w:p>
          <w:p w14:paraId="4E2A720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Collisions</w:t>
            </w:r>
          </w:p>
          <w:p w14:paraId="4D660A4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Groundings</w:t>
            </w:r>
          </w:p>
          <w:p w14:paraId="5EA5306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Marine Pollution</w:t>
            </w:r>
          </w:p>
          <w:p w14:paraId="023F3E8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Fire</w:t>
            </w:r>
          </w:p>
          <w:p w14:paraId="4F4FA49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Hazardous cargoes</w:t>
            </w:r>
          </w:p>
          <w:p w14:paraId="3D69973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SAR incidents</w:t>
            </w:r>
          </w:p>
          <w:p w14:paraId="16D9D9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Other special circumstances</w:t>
            </w:r>
          </w:p>
        </w:tc>
        <w:tc>
          <w:tcPr>
            <w:tcW w:w="2835" w:type="dxa"/>
          </w:tcPr>
          <w:p w14:paraId="3E7E395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R23, R28, R35, R37, R41, R53, R55, R58</w:t>
            </w:r>
          </w:p>
        </w:tc>
        <w:tc>
          <w:tcPr>
            <w:tcW w:w="2835" w:type="dxa"/>
          </w:tcPr>
          <w:p w14:paraId="0B69DE1A" w14:textId="77777777" w:rsidR="00110CAF" w:rsidRPr="00110CAF" w:rsidRDefault="00110CAF" w:rsidP="006039FF">
            <w:pPr>
              <w:pStyle w:val="Tablelevel1"/>
              <w:jc w:val="center"/>
              <w:rPr>
                <w:rFonts w:ascii="Calibri" w:hAnsi="Calibri"/>
                <w:szCs w:val="22"/>
                <w:lang w:eastAsia="en-GB"/>
              </w:rPr>
            </w:pPr>
          </w:p>
        </w:tc>
      </w:tr>
    </w:tbl>
    <w:p w14:paraId="2811B24E" w14:textId="77777777" w:rsidR="00110CAF" w:rsidRDefault="00110CAF" w:rsidP="00110CAF">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40546BA6" w14:textId="77777777" w:rsidTr="00D32A0B">
        <w:trPr>
          <w:tblHeader/>
          <w:jc w:val="center"/>
        </w:trPr>
        <w:tc>
          <w:tcPr>
            <w:tcW w:w="8755" w:type="dxa"/>
            <w:tcBorders>
              <w:bottom w:val="single" w:sz="12" w:space="0" w:color="auto"/>
            </w:tcBorders>
          </w:tcPr>
          <w:p w14:paraId="49F21DB2"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686A1AD1"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4993A602" w14:textId="77777777" w:rsidR="00110CAF" w:rsidRPr="00110CAF" w:rsidRDefault="00110CAF" w:rsidP="00110CAF">
            <w:pPr>
              <w:pStyle w:val="Tableheading"/>
            </w:pPr>
            <w:r w:rsidRPr="00110CAF">
              <w:t>Teaching Aid</w:t>
            </w:r>
          </w:p>
        </w:tc>
      </w:tr>
      <w:tr w:rsidR="00110CAF" w:rsidRPr="00110CAF" w14:paraId="7E09CA2A" w14:textId="77777777" w:rsidTr="00D32A0B">
        <w:trPr>
          <w:trHeight w:hRule="exact" w:val="523"/>
          <w:jc w:val="center"/>
        </w:trPr>
        <w:tc>
          <w:tcPr>
            <w:tcW w:w="8755" w:type="dxa"/>
            <w:vAlign w:val="center"/>
          </w:tcPr>
          <w:p w14:paraId="01B29FBE"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tc>
        <w:tc>
          <w:tcPr>
            <w:tcW w:w="2835" w:type="dxa"/>
          </w:tcPr>
          <w:p w14:paraId="3CA6E6BC" w14:textId="77777777" w:rsidR="00110CAF" w:rsidRPr="00110CAF" w:rsidRDefault="00110CAF" w:rsidP="006039FF">
            <w:pPr>
              <w:pStyle w:val="Tablelevel1"/>
              <w:jc w:val="center"/>
              <w:rPr>
                <w:rFonts w:ascii="Calibri" w:hAnsi="Calibri"/>
                <w:szCs w:val="22"/>
                <w:lang w:eastAsia="en-GB"/>
              </w:rPr>
            </w:pPr>
          </w:p>
        </w:tc>
        <w:tc>
          <w:tcPr>
            <w:tcW w:w="2835" w:type="dxa"/>
          </w:tcPr>
          <w:p w14:paraId="69EE824E" w14:textId="77777777" w:rsidR="00110CAF" w:rsidRPr="00110CAF" w:rsidRDefault="00110CAF" w:rsidP="006039FF">
            <w:pPr>
              <w:pStyle w:val="Tablelevel1"/>
              <w:jc w:val="center"/>
              <w:rPr>
                <w:rFonts w:ascii="Calibri" w:hAnsi="Calibri"/>
                <w:szCs w:val="22"/>
                <w:lang w:eastAsia="en-GB"/>
              </w:rPr>
            </w:pPr>
          </w:p>
        </w:tc>
      </w:tr>
      <w:tr w:rsidR="00110CAF" w:rsidRPr="00110CAF" w14:paraId="372BB3BD" w14:textId="77777777" w:rsidTr="00D32A0B">
        <w:trPr>
          <w:trHeight w:hRule="exact" w:val="800"/>
          <w:jc w:val="center"/>
        </w:trPr>
        <w:tc>
          <w:tcPr>
            <w:tcW w:w="8755" w:type="dxa"/>
          </w:tcPr>
          <w:p w14:paraId="589DB9AC" w14:textId="651DD1E9" w:rsidR="00110CAF" w:rsidRPr="00110CAF" w:rsidRDefault="00110CAF" w:rsidP="006039FF">
            <w:pPr>
              <w:pStyle w:val="Tablelevel1bold"/>
              <w:rPr>
                <w:rFonts w:ascii="Calibri" w:hAnsi="Calibri"/>
                <w:b w:val="0"/>
                <w:i/>
                <w:sz w:val="22"/>
                <w:szCs w:val="22"/>
                <w:u w:val="single"/>
              </w:rPr>
            </w:pPr>
            <w:bookmarkStart w:id="3058" w:name="_Toc446917742"/>
            <w:bookmarkStart w:id="3059" w:name="_Toc111617549"/>
            <w:r w:rsidRPr="00110CAF">
              <w:rPr>
                <w:rFonts w:ascii="Calibri" w:hAnsi="Calibri"/>
                <w:b w:val="0"/>
                <w:i/>
                <w:sz w:val="22"/>
                <w:szCs w:val="22"/>
              </w:rPr>
              <w:t xml:space="preserve">Describe objectives and procedures for recording activities during emergency situations, including methods, the information </w:t>
            </w:r>
            <w:r w:rsidR="00722185" w:rsidRPr="00110CAF">
              <w:rPr>
                <w:rFonts w:ascii="Calibri" w:hAnsi="Calibri"/>
                <w:b w:val="0"/>
                <w:i/>
                <w:sz w:val="22"/>
                <w:szCs w:val="22"/>
              </w:rPr>
              <w:t>recorded and</w:t>
            </w:r>
            <w:r w:rsidRPr="00110CAF">
              <w:rPr>
                <w:rFonts w:ascii="Calibri" w:hAnsi="Calibri"/>
                <w:b w:val="0"/>
                <w:i/>
                <w:sz w:val="22"/>
                <w:szCs w:val="22"/>
              </w:rPr>
              <w:t xml:space="preserve"> security</w:t>
            </w:r>
            <w:bookmarkEnd w:id="3058"/>
            <w:bookmarkEnd w:id="3059"/>
            <w:r w:rsidRPr="00110CAF">
              <w:rPr>
                <w:rFonts w:ascii="Calibri" w:hAnsi="Calibri"/>
                <w:b w:val="0"/>
                <w:i/>
                <w:sz w:val="22"/>
                <w:szCs w:val="22"/>
              </w:rPr>
              <w:t xml:space="preserve"> of information</w:t>
            </w:r>
          </w:p>
        </w:tc>
        <w:tc>
          <w:tcPr>
            <w:tcW w:w="2835" w:type="dxa"/>
          </w:tcPr>
          <w:p w14:paraId="35E8E49C" w14:textId="77777777" w:rsidR="00110CAF" w:rsidRPr="00110CAF" w:rsidRDefault="00110CAF" w:rsidP="006039FF">
            <w:pPr>
              <w:pStyle w:val="Tablelevel1"/>
              <w:jc w:val="center"/>
              <w:rPr>
                <w:rFonts w:ascii="Calibri" w:hAnsi="Calibri"/>
                <w:szCs w:val="22"/>
                <w:lang w:eastAsia="en-GB"/>
              </w:rPr>
            </w:pPr>
          </w:p>
        </w:tc>
        <w:tc>
          <w:tcPr>
            <w:tcW w:w="2835" w:type="dxa"/>
          </w:tcPr>
          <w:p w14:paraId="42970871" w14:textId="77777777" w:rsidR="00110CAF" w:rsidRPr="00110CAF" w:rsidRDefault="00110CAF" w:rsidP="006039FF">
            <w:pPr>
              <w:pStyle w:val="Tablelevel1"/>
              <w:jc w:val="center"/>
              <w:rPr>
                <w:rFonts w:ascii="Calibri" w:hAnsi="Calibri"/>
                <w:szCs w:val="22"/>
                <w:lang w:eastAsia="en-GB"/>
              </w:rPr>
            </w:pPr>
          </w:p>
        </w:tc>
      </w:tr>
      <w:tr w:rsidR="00110CAF" w:rsidRPr="00110CAF" w14:paraId="766FB72F" w14:textId="77777777" w:rsidTr="00D32A0B">
        <w:trPr>
          <w:jc w:val="center"/>
        </w:trPr>
        <w:tc>
          <w:tcPr>
            <w:tcW w:w="8755" w:type="dxa"/>
          </w:tcPr>
          <w:p w14:paraId="229B2796" w14:textId="77777777" w:rsidR="00110CAF" w:rsidRPr="00110CAF" w:rsidRDefault="00110CAF" w:rsidP="006039FF">
            <w:pPr>
              <w:pStyle w:val="Tablelevel1bold"/>
              <w:rPr>
                <w:rFonts w:ascii="Calibri" w:hAnsi="Calibri"/>
                <w:b w:val="0"/>
                <w:sz w:val="22"/>
                <w:szCs w:val="22"/>
              </w:rPr>
            </w:pPr>
            <w:bookmarkStart w:id="3060" w:name="_Toc446917743"/>
            <w:bookmarkStart w:id="3061" w:name="_Toc111617550"/>
            <w:r w:rsidRPr="00110CAF">
              <w:rPr>
                <w:rFonts w:ascii="Calibri" w:hAnsi="Calibri"/>
                <w:b w:val="0"/>
                <w:sz w:val="22"/>
                <w:szCs w:val="22"/>
              </w:rPr>
              <w:t>Objective of recording activities during emergency situations</w:t>
            </w:r>
            <w:bookmarkEnd w:id="3060"/>
            <w:bookmarkEnd w:id="3061"/>
          </w:p>
          <w:p w14:paraId="354A7BBC" w14:textId="77777777" w:rsidR="00110CAF" w:rsidRPr="00110CAF" w:rsidRDefault="00110CAF" w:rsidP="006039FF">
            <w:pPr>
              <w:pStyle w:val="Tablelevel2"/>
              <w:rPr>
                <w:rFonts w:ascii="Calibri" w:hAnsi="Calibri"/>
                <w:sz w:val="22"/>
                <w:szCs w:val="22"/>
              </w:rPr>
            </w:pPr>
            <w:bookmarkStart w:id="3062" w:name="_Toc446917744"/>
            <w:bookmarkStart w:id="3063" w:name="_Toc111617551"/>
            <w:r w:rsidRPr="00110CAF">
              <w:rPr>
                <w:rFonts w:ascii="Calibri" w:hAnsi="Calibri"/>
                <w:sz w:val="22"/>
                <w:szCs w:val="22"/>
              </w:rPr>
              <w:t>Introduction to methods of recording activities during emergency situations</w:t>
            </w:r>
            <w:bookmarkEnd w:id="3062"/>
            <w:bookmarkEnd w:id="3063"/>
          </w:p>
          <w:p w14:paraId="0579B7C3" w14:textId="77777777" w:rsidR="00110CAF" w:rsidRPr="00110CAF" w:rsidRDefault="00110CAF" w:rsidP="006039FF">
            <w:pPr>
              <w:pStyle w:val="Tablelevel2"/>
              <w:rPr>
                <w:rFonts w:ascii="Calibri" w:hAnsi="Calibri"/>
                <w:sz w:val="22"/>
                <w:szCs w:val="22"/>
              </w:rPr>
            </w:pPr>
            <w:bookmarkStart w:id="3064" w:name="_Toc446917745"/>
            <w:bookmarkStart w:id="3065" w:name="_Toc111617552"/>
            <w:r w:rsidRPr="00110CAF">
              <w:rPr>
                <w:rFonts w:ascii="Calibri" w:hAnsi="Calibri"/>
                <w:sz w:val="22"/>
                <w:szCs w:val="22"/>
              </w:rPr>
              <w:t>Information which should be recorded</w:t>
            </w:r>
            <w:bookmarkEnd w:id="3064"/>
            <w:bookmarkEnd w:id="3065"/>
          </w:p>
          <w:p w14:paraId="298B6CDD" w14:textId="77777777" w:rsidR="00110CAF" w:rsidRPr="00110CAF" w:rsidRDefault="00110CAF" w:rsidP="006039FF">
            <w:pPr>
              <w:pStyle w:val="Tablelevel2"/>
              <w:rPr>
                <w:rFonts w:ascii="Calibri" w:hAnsi="Calibri"/>
                <w:sz w:val="22"/>
                <w:szCs w:val="22"/>
              </w:rPr>
            </w:pPr>
            <w:bookmarkStart w:id="3066" w:name="_Toc446917746"/>
            <w:bookmarkStart w:id="3067" w:name="_Toc111617553"/>
            <w:r w:rsidRPr="00110CAF">
              <w:rPr>
                <w:rFonts w:ascii="Calibri" w:hAnsi="Calibri"/>
                <w:sz w:val="22"/>
                <w:szCs w:val="22"/>
              </w:rPr>
              <w:t>Security of recorded information</w:t>
            </w:r>
            <w:bookmarkEnd w:id="3066"/>
            <w:bookmarkEnd w:id="3067"/>
          </w:p>
        </w:tc>
        <w:tc>
          <w:tcPr>
            <w:tcW w:w="2835" w:type="dxa"/>
          </w:tcPr>
          <w:p w14:paraId="64DC1687"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R17, R53, R55</w:t>
            </w:r>
          </w:p>
        </w:tc>
        <w:tc>
          <w:tcPr>
            <w:tcW w:w="2835" w:type="dxa"/>
          </w:tcPr>
          <w:p w14:paraId="6A591461" w14:textId="77777777" w:rsidR="00110CAF" w:rsidRPr="00110CAF" w:rsidRDefault="00110CAF" w:rsidP="006039FF">
            <w:pPr>
              <w:pStyle w:val="Tablelevel1"/>
              <w:jc w:val="center"/>
              <w:rPr>
                <w:rFonts w:ascii="Calibri" w:hAnsi="Calibri"/>
                <w:szCs w:val="22"/>
                <w:lang w:eastAsia="en-GB"/>
              </w:rPr>
            </w:pPr>
          </w:p>
        </w:tc>
      </w:tr>
      <w:tr w:rsidR="00110CAF" w:rsidRPr="00110CAF" w14:paraId="09900C41" w14:textId="77777777" w:rsidTr="00D32A0B">
        <w:trPr>
          <w:trHeight w:hRule="exact" w:val="489"/>
          <w:jc w:val="center"/>
        </w:trPr>
        <w:tc>
          <w:tcPr>
            <w:tcW w:w="8755" w:type="dxa"/>
            <w:vAlign w:val="center"/>
          </w:tcPr>
          <w:p w14:paraId="36D3802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tc>
        <w:tc>
          <w:tcPr>
            <w:tcW w:w="2835" w:type="dxa"/>
          </w:tcPr>
          <w:p w14:paraId="6AE76E24"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4B795A75" w14:textId="77777777" w:rsidR="00110CAF" w:rsidRPr="00110CAF" w:rsidRDefault="00110CAF" w:rsidP="006039FF">
            <w:pPr>
              <w:pStyle w:val="Tablelevel1"/>
              <w:jc w:val="center"/>
              <w:rPr>
                <w:rFonts w:ascii="Calibri" w:hAnsi="Calibri"/>
                <w:szCs w:val="22"/>
              </w:rPr>
            </w:pPr>
            <w:r w:rsidRPr="00110CAF">
              <w:rPr>
                <w:rFonts w:ascii="Calibri" w:hAnsi="Calibri"/>
                <w:szCs w:val="22"/>
              </w:rPr>
              <w:t>A14</w:t>
            </w:r>
          </w:p>
        </w:tc>
      </w:tr>
      <w:tr w:rsidR="00110CAF" w:rsidRPr="00110CAF" w14:paraId="124C5690" w14:textId="77777777" w:rsidTr="00D32A0B">
        <w:trPr>
          <w:trHeight w:hRule="exact" w:val="636"/>
          <w:jc w:val="center"/>
        </w:trPr>
        <w:tc>
          <w:tcPr>
            <w:tcW w:w="8755" w:type="dxa"/>
          </w:tcPr>
          <w:p w14:paraId="7632D39B"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Describe the actions required to ensure the protection of the VTS area and, as far as practicable, maintain a safe and efficient flow of traffic</w:t>
            </w:r>
          </w:p>
        </w:tc>
        <w:tc>
          <w:tcPr>
            <w:tcW w:w="2835" w:type="dxa"/>
          </w:tcPr>
          <w:p w14:paraId="16ECD1C7" w14:textId="77777777" w:rsidR="00110CAF" w:rsidRPr="00110CAF" w:rsidRDefault="00110CAF" w:rsidP="006039FF">
            <w:pPr>
              <w:pStyle w:val="Tablelevel1"/>
              <w:jc w:val="center"/>
              <w:rPr>
                <w:rFonts w:ascii="Calibri" w:hAnsi="Calibri"/>
                <w:szCs w:val="22"/>
              </w:rPr>
            </w:pPr>
          </w:p>
        </w:tc>
        <w:tc>
          <w:tcPr>
            <w:tcW w:w="2835" w:type="dxa"/>
          </w:tcPr>
          <w:p w14:paraId="16388B7F" w14:textId="77777777" w:rsidR="00110CAF" w:rsidRPr="00110CAF" w:rsidRDefault="00110CAF" w:rsidP="006039FF">
            <w:pPr>
              <w:pStyle w:val="Tablelevel1"/>
              <w:jc w:val="center"/>
              <w:rPr>
                <w:rFonts w:ascii="Calibri" w:hAnsi="Calibri"/>
                <w:szCs w:val="22"/>
              </w:rPr>
            </w:pPr>
          </w:p>
        </w:tc>
      </w:tr>
      <w:tr w:rsidR="00110CAF" w:rsidRPr="00110CAF" w14:paraId="4590C576" w14:textId="77777777" w:rsidTr="00D32A0B">
        <w:trPr>
          <w:trHeight w:hRule="exact" w:val="1697"/>
          <w:jc w:val="center"/>
        </w:trPr>
        <w:tc>
          <w:tcPr>
            <w:tcW w:w="8755" w:type="dxa"/>
          </w:tcPr>
          <w:p w14:paraId="15A19A79" w14:textId="77777777" w:rsidR="00110CAF" w:rsidRPr="00110CAF" w:rsidRDefault="00110CAF" w:rsidP="006039FF">
            <w:pPr>
              <w:pStyle w:val="Tablelevel1bold"/>
              <w:rPr>
                <w:rFonts w:ascii="Calibri" w:hAnsi="Calibri"/>
                <w:b w:val="0"/>
                <w:sz w:val="22"/>
                <w:szCs w:val="22"/>
              </w:rPr>
            </w:pPr>
            <w:bookmarkStart w:id="3068" w:name="_Toc446917748"/>
            <w:bookmarkStart w:id="3069" w:name="_Toc111617555"/>
            <w:r w:rsidRPr="00110CAF">
              <w:rPr>
                <w:rFonts w:ascii="Calibri" w:hAnsi="Calibri"/>
                <w:b w:val="0"/>
                <w:sz w:val="22"/>
                <w:szCs w:val="22"/>
              </w:rPr>
              <w:t>Maintaining traffic management and monitoring procedures</w:t>
            </w:r>
            <w:bookmarkEnd w:id="3068"/>
            <w:bookmarkEnd w:id="3069"/>
          </w:p>
          <w:p w14:paraId="73AFC45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Alternative routing arrangements</w:t>
            </w:r>
          </w:p>
          <w:p w14:paraId="390CE44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Diversionary procedures (traffic in immediate incident area)</w:t>
            </w:r>
          </w:p>
          <w:p w14:paraId="3E9F209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Anchorage areas</w:t>
            </w:r>
          </w:p>
          <w:p w14:paraId="79B1E05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of emergency speed restrictions</w:t>
            </w:r>
          </w:p>
          <w:p w14:paraId="37F7B51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Emergency alterations to VTS sailing/route plans and passage plans</w:t>
            </w:r>
          </w:p>
        </w:tc>
        <w:tc>
          <w:tcPr>
            <w:tcW w:w="2835" w:type="dxa"/>
          </w:tcPr>
          <w:p w14:paraId="34EAB3E2" w14:textId="77777777" w:rsidR="00110CAF" w:rsidRPr="00110CAF" w:rsidRDefault="00110CAF" w:rsidP="006039FF">
            <w:pPr>
              <w:pStyle w:val="Tablelevel1"/>
              <w:jc w:val="center"/>
              <w:rPr>
                <w:rFonts w:ascii="Calibri" w:hAnsi="Calibri"/>
                <w:szCs w:val="22"/>
              </w:rPr>
            </w:pPr>
          </w:p>
        </w:tc>
        <w:tc>
          <w:tcPr>
            <w:tcW w:w="2835" w:type="dxa"/>
          </w:tcPr>
          <w:p w14:paraId="2B03A2FE" w14:textId="77777777" w:rsidR="00110CAF" w:rsidRPr="00110CAF" w:rsidRDefault="00110CAF" w:rsidP="006039FF">
            <w:pPr>
              <w:pStyle w:val="Tablelevel1"/>
              <w:jc w:val="center"/>
              <w:rPr>
                <w:rFonts w:ascii="Calibri" w:hAnsi="Calibri"/>
                <w:szCs w:val="22"/>
              </w:rPr>
            </w:pPr>
          </w:p>
        </w:tc>
      </w:tr>
      <w:tr w:rsidR="00110CAF" w:rsidRPr="00110CAF" w14:paraId="6BDB3A2A" w14:textId="77777777" w:rsidTr="00D32A0B">
        <w:trPr>
          <w:trHeight w:hRule="exact" w:val="501"/>
          <w:jc w:val="center"/>
        </w:trPr>
        <w:tc>
          <w:tcPr>
            <w:tcW w:w="8755" w:type="dxa"/>
            <w:vAlign w:val="center"/>
          </w:tcPr>
          <w:p w14:paraId="5DF41BE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Internal/external emergencies</w:t>
            </w:r>
          </w:p>
        </w:tc>
        <w:tc>
          <w:tcPr>
            <w:tcW w:w="2835" w:type="dxa"/>
          </w:tcPr>
          <w:p w14:paraId="78DE62AC"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067C5BD2" w14:textId="77777777" w:rsidR="00110CAF" w:rsidRPr="00110CAF" w:rsidRDefault="00110CAF" w:rsidP="006039FF">
            <w:pPr>
              <w:pStyle w:val="Tablelevel1"/>
              <w:jc w:val="center"/>
              <w:rPr>
                <w:rFonts w:ascii="Calibri" w:hAnsi="Calibri"/>
                <w:szCs w:val="22"/>
              </w:rPr>
            </w:pPr>
          </w:p>
        </w:tc>
      </w:tr>
      <w:tr w:rsidR="00110CAF" w:rsidRPr="00110CAF" w14:paraId="24FA3D8B" w14:textId="77777777" w:rsidTr="00D32A0B">
        <w:trPr>
          <w:trHeight w:hRule="exact" w:val="715"/>
          <w:jc w:val="center"/>
        </w:trPr>
        <w:tc>
          <w:tcPr>
            <w:tcW w:w="8755" w:type="dxa"/>
          </w:tcPr>
          <w:p w14:paraId="545343E9" w14:textId="77777777" w:rsidR="00110CAF" w:rsidRPr="00110CAF" w:rsidRDefault="00110CAF" w:rsidP="006039FF">
            <w:pPr>
              <w:pStyle w:val="Tablelevel1bold"/>
              <w:rPr>
                <w:rFonts w:ascii="Calibri" w:hAnsi="Calibri"/>
                <w:b w:val="0"/>
                <w:i/>
                <w:sz w:val="22"/>
                <w:szCs w:val="22"/>
              </w:rPr>
            </w:pPr>
            <w:bookmarkStart w:id="3070" w:name="_Toc446917749"/>
            <w:bookmarkStart w:id="3071" w:name="_Toc111617556"/>
            <w:r w:rsidRPr="00110CAF">
              <w:rPr>
                <w:rFonts w:ascii="Calibri" w:hAnsi="Calibri"/>
                <w:b w:val="0"/>
                <w:i/>
                <w:sz w:val="22"/>
                <w:szCs w:val="22"/>
              </w:rPr>
              <w:t>Describe the procedures for dealing with internal/external emergencies</w:t>
            </w:r>
            <w:bookmarkEnd w:id="3070"/>
            <w:bookmarkEnd w:id="3071"/>
            <w:r w:rsidRPr="00110CAF">
              <w:rPr>
                <w:rFonts w:ascii="Calibri" w:hAnsi="Calibri"/>
                <w:b w:val="0"/>
                <w:i/>
                <w:sz w:val="22"/>
                <w:szCs w:val="22"/>
              </w:rPr>
              <w:t xml:space="preserve"> affecting normal operations of a VTS centre</w:t>
            </w:r>
          </w:p>
        </w:tc>
        <w:tc>
          <w:tcPr>
            <w:tcW w:w="2835" w:type="dxa"/>
          </w:tcPr>
          <w:p w14:paraId="196115CB" w14:textId="77777777" w:rsidR="00110CAF" w:rsidRPr="00110CAF" w:rsidRDefault="00110CAF" w:rsidP="006039FF">
            <w:pPr>
              <w:pStyle w:val="Tablelevel1"/>
              <w:jc w:val="center"/>
              <w:rPr>
                <w:rFonts w:ascii="Calibri" w:hAnsi="Calibri"/>
                <w:szCs w:val="22"/>
              </w:rPr>
            </w:pPr>
          </w:p>
        </w:tc>
        <w:tc>
          <w:tcPr>
            <w:tcW w:w="2835" w:type="dxa"/>
          </w:tcPr>
          <w:p w14:paraId="3C8DBF8C" w14:textId="77777777" w:rsidR="00110CAF" w:rsidRPr="00110CAF" w:rsidRDefault="00110CAF" w:rsidP="006039FF">
            <w:pPr>
              <w:pStyle w:val="Tablelevel1"/>
              <w:jc w:val="center"/>
              <w:rPr>
                <w:rFonts w:ascii="Calibri" w:hAnsi="Calibri"/>
                <w:szCs w:val="22"/>
              </w:rPr>
            </w:pPr>
          </w:p>
        </w:tc>
      </w:tr>
      <w:tr w:rsidR="00110CAF" w:rsidRPr="00110CAF" w14:paraId="44EFD83B" w14:textId="77777777" w:rsidTr="00D32A0B">
        <w:trPr>
          <w:trHeight w:val="1533"/>
          <w:jc w:val="center"/>
        </w:trPr>
        <w:tc>
          <w:tcPr>
            <w:tcW w:w="8755" w:type="dxa"/>
          </w:tcPr>
          <w:p w14:paraId="2F17D59D" w14:textId="77777777" w:rsidR="00110CAF" w:rsidRPr="00110CAF" w:rsidRDefault="00110CAF" w:rsidP="006039FF">
            <w:pPr>
              <w:pStyle w:val="Tablelevel1bold"/>
              <w:rPr>
                <w:rFonts w:ascii="Calibri" w:hAnsi="Calibri"/>
                <w:b w:val="0"/>
                <w:sz w:val="22"/>
                <w:szCs w:val="22"/>
              </w:rPr>
            </w:pPr>
            <w:bookmarkStart w:id="3072" w:name="_Toc446917750"/>
            <w:bookmarkStart w:id="3073" w:name="_Toc111617557"/>
            <w:r w:rsidRPr="00110CAF">
              <w:rPr>
                <w:rFonts w:ascii="Calibri" w:hAnsi="Calibri"/>
                <w:b w:val="0"/>
                <w:sz w:val="22"/>
                <w:szCs w:val="22"/>
              </w:rPr>
              <w:t>Procedures for individual emergencies</w:t>
            </w:r>
            <w:bookmarkEnd w:id="3072"/>
            <w:bookmarkEnd w:id="3073"/>
          </w:p>
          <w:p w14:paraId="406AB2E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Checklists</w:t>
            </w:r>
          </w:p>
          <w:p w14:paraId="585D99E9" w14:textId="77777777" w:rsidR="00110CAF" w:rsidRPr="00110CAF" w:rsidRDefault="00110CAF" w:rsidP="006039FF">
            <w:pPr>
              <w:pStyle w:val="Tablelevel1bold"/>
              <w:rPr>
                <w:rFonts w:ascii="Calibri" w:hAnsi="Calibri"/>
                <w:b w:val="0"/>
                <w:sz w:val="22"/>
                <w:szCs w:val="22"/>
              </w:rPr>
            </w:pPr>
            <w:bookmarkStart w:id="3074" w:name="_Toc446917751"/>
            <w:bookmarkStart w:id="3075" w:name="_Toc111617558"/>
            <w:r w:rsidRPr="00110CAF">
              <w:rPr>
                <w:rFonts w:ascii="Calibri" w:hAnsi="Calibri"/>
                <w:b w:val="0"/>
                <w:sz w:val="22"/>
                <w:szCs w:val="22"/>
              </w:rPr>
              <w:t>Maintenance of VTS Operations</w:t>
            </w:r>
            <w:bookmarkEnd w:id="3074"/>
            <w:bookmarkEnd w:id="3075"/>
          </w:p>
          <w:p w14:paraId="19E66B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Communications</w:t>
            </w:r>
          </w:p>
          <w:p w14:paraId="37BB5C6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Traffic image</w:t>
            </w:r>
          </w:p>
        </w:tc>
        <w:tc>
          <w:tcPr>
            <w:tcW w:w="2835" w:type="dxa"/>
          </w:tcPr>
          <w:p w14:paraId="29D574C6" w14:textId="77777777" w:rsidR="00110CAF" w:rsidRPr="00110CAF" w:rsidRDefault="00110CAF" w:rsidP="006039FF">
            <w:pPr>
              <w:pStyle w:val="Tablelevel1"/>
              <w:jc w:val="center"/>
              <w:rPr>
                <w:rFonts w:ascii="Calibri" w:hAnsi="Calibri"/>
                <w:szCs w:val="22"/>
              </w:rPr>
            </w:pPr>
          </w:p>
        </w:tc>
        <w:tc>
          <w:tcPr>
            <w:tcW w:w="2835" w:type="dxa"/>
          </w:tcPr>
          <w:p w14:paraId="7CEDAC17" w14:textId="77777777" w:rsidR="00110CAF" w:rsidRPr="00110CAF" w:rsidRDefault="00110CAF" w:rsidP="006039FF">
            <w:pPr>
              <w:pStyle w:val="Tablelevel1"/>
              <w:jc w:val="center"/>
              <w:rPr>
                <w:rFonts w:ascii="Calibri" w:hAnsi="Calibri"/>
                <w:szCs w:val="22"/>
              </w:rPr>
            </w:pPr>
          </w:p>
        </w:tc>
      </w:tr>
    </w:tbl>
    <w:p w14:paraId="40471C3C" w14:textId="77777777" w:rsidR="00110CAF" w:rsidRPr="00C50983" w:rsidRDefault="00110CAF" w:rsidP="00110CAF">
      <w:pPr>
        <w:pStyle w:val="BodyText"/>
        <w:sectPr w:rsidR="00110CAF" w:rsidRPr="00C50983" w:rsidSect="008263B3">
          <w:headerReference w:type="default" r:id="rId46"/>
          <w:headerReference w:type="first" r:id="rId47"/>
          <w:pgSz w:w="16838" w:h="11906" w:orient="landscape"/>
          <w:pgMar w:top="1134" w:right="1134" w:bottom="1134" w:left="1134" w:header="567" w:footer="567" w:gutter="0"/>
          <w:cols w:space="708"/>
          <w:docGrid w:linePitch="360"/>
        </w:sectPr>
      </w:pPr>
    </w:p>
    <w:p w14:paraId="6174F33D" w14:textId="77777777" w:rsidR="0070239E" w:rsidRPr="00C50983" w:rsidRDefault="0070239E" w:rsidP="00575E73">
      <w:pPr>
        <w:pStyle w:val="Annex"/>
        <w:shd w:val="clear" w:color="auto" w:fill="D9D9D9" w:themeFill="background1" w:themeFillShade="D9"/>
      </w:pPr>
      <w:bookmarkStart w:id="3076" w:name="_Ref245119885"/>
      <w:bookmarkStart w:id="3077" w:name="_Toc6299064"/>
      <w:commentRangeStart w:id="3078"/>
      <w:r w:rsidRPr="00C50983">
        <w:t xml:space="preserve">VTS </w:t>
      </w:r>
      <w:r w:rsidRPr="0070239E">
        <w:t>Operator</w:t>
      </w:r>
      <w:r w:rsidRPr="00C50983">
        <w:t xml:space="preserve"> Competence chart</w:t>
      </w:r>
      <w:bookmarkEnd w:id="3076"/>
      <w:bookmarkEnd w:id="3077"/>
      <w:commentRangeEnd w:id="3078"/>
      <w:r w:rsidR="006E7930">
        <w:rPr>
          <w:rStyle w:val="CommentReference"/>
          <w:b w:val="0"/>
          <w:i w:val="0"/>
          <w:caps w:val="0"/>
          <w:color w:val="auto"/>
          <w:u w:val="none"/>
        </w:rPr>
        <w:commentReference w:id="3078"/>
      </w:r>
    </w:p>
    <w:tbl>
      <w:tblPr>
        <w:tblW w:w="979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1843"/>
        <w:gridCol w:w="2835"/>
        <w:gridCol w:w="2835"/>
        <w:gridCol w:w="2277"/>
      </w:tblGrid>
      <w:tr w:rsidR="0070239E" w:rsidRPr="0070239E" w14:paraId="36DAF632" w14:textId="77777777" w:rsidTr="004F0DA4">
        <w:trPr>
          <w:cantSplit/>
          <w:trHeight w:val="1119"/>
          <w:tblHeader/>
          <w:jc w:val="center"/>
        </w:trPr>
        <w:tc>
          <w:tcPr>
            <w:tcW w:w="1843" w:type="dxa"/>
            <w:tcBorders>
              <w:top w:val="single" w:sz="6" w:space="0" w:color="auto"/>
              <w:bottom w:val="single" w:sz="12" w:space="0" w:color="auto"/>
            </w:tcBorders>
            <w:vAlign w:val="center"/>
          </w:tcPr>
          <w:p w14:paraId="5EA45C73" w14:textId="77777777" w:rsidR="0070239E" w:rsidRPr="0070239E" w:rsidRDefault="0070239E" w:rsidP="00575E73">
            <w:pPr>
              <w:pStyle w:val="Tableheading"/>
              <w:shd w:val="clear" w:color="auto" w:fill="D9D9D9" w:themeFill="background1" w:themeFillShade="D9"/>
            </w:pPr>
            <w:r w:rsidRPr="0070239E">
              <w:t>Competence Area</w:t>
            </w:r>
          </w:p>
        </w:tc>
        <w:tc>
          <w:tcPr>
            <w:tcW w:w="2835" w:type="dxa"/>
            <w:tcBorders>
              <w:top w:val="single" w:sz="6" w:space="0" w:color="auto"/>
              <w:left w:val="nil"/>
              <w:bottom w:val="single" w:sz="12" w:space="0" w:color="auto"/>
            </w:tcBorders>
            <w:shd w:val="clear" w:color="auto" w:fill="FFFFFF"/>
          </w:tcPr>
          <w:p w14:paraId="627B9A31" w14:textId="77777777" w:rsidR="0070239E" w:rsidRPr="0070239E" w:rsidRDefault="0070239E" w:rsidP="00575E73">
            <w:pPr>
              <w:pStyle w:val="Tableheading"/>
              <w:shd w:val="clear" w:color="auto" w:fill="D9D9D9" w:themeFill="background1" w:themeFillShade="D9"/>
            </w:pPr>
            <w:r w:rsidRPr="0070239E">
              <w:t>Knowledge, understanding and proficiency</w:t>
            </w:r>
          </w:p>
        </w:tc>
        <w:tc>
          <w:tcPr>
            <w:tcW w:w="2835" w:type="dxa"/>
            <w:tcBorders>
              <w:top w:val="single" w:sz="6" w:space="0" w:color="auto"/>
              <w:bottom w:val="single" w:sz="12" w:space="0" w:color="auto"/>
            </w:tcBorders>
            <w:shd w:val="clear" w:color="auto" w:fill="FFFFFF"/>
          </w:tcPr>
          <w:p w14:paraId="3AD731A7" w14:textId="77777777" w:rsidR="0070239E" w:rsidRPr="0070239E" w:rsidRDefault="0070239E" w:rsidP="00575E73">
            <w:pPr>
              <w:pStyle w:val="Tableheading"/>
              <w:shd w:val="clear" w:color="auto" w:fill="D9D9D9" w:themeFill="background1" w:themeFillShade="D9"/>
            </w:pPr>
            <w:r w:rsidRPr="0070239E">
              <w:t>Methods for demonstrating competence</w:t>
            </w:r>
          </w:p>
        </w:tc>
        <w:tc>
          <w:tcPr>
            <w:tcW w:w="2277" w:type="dxa"/>
            <w:tcBorders>
              <w:top w:val="single" w:sz="6" w:space="0" w:color="auto"/>
              <w:bottom w:val="single" w:sz="12" w:space="0" w:color="auto"/>
            </w:tcBorders>
            <w:shd w:val="clear" w:color="auto" w:fill="FFFFFF"/>
          </w:tcPr>
          <w:p w14:paraId="6C98A410" w14:textId="77777777"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123E541C" w14:textId="77777777" w:rsidTr="008E02C3">
        <w:trPr>
          <w:cantSplit/>
          <w:trHeight w:val="4167"/>
          <w:jc w:val="center"/>
        </w:trPr>
        <w:tc>
          <w:tcPr>
            <w:tcW w:w="1843" w:type="dxa"/>
            <w:tcBorders>
              <w:top w:val="single" w:sz="12" w:space="0" w:color="auto"/>
              <w:bottom w:val="single" w:sz="6" w:space="0" w:color="auto"/>
            </w:tcBorders>
          </w:tcPr>
          <w:p w14:paraId="0923A3B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1</w:t>
            </w:r>
          </w:p>
          <w:p w14:paraId="374CB597"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sz w:val="22"/>
                <w:szCs w:val="22"/>
              </w:rPr>
              <w:t>Language</w:t>
            </w:r>
          </w:p>
        </w:tc>
        <w:tc>
          <w:tcPr>
            <w:tcW w:w="2835" w:type="dxa"/>
            <w:tcBorders>
              <w:top w:val="single" w:sz="12" w:space="0" w:color="auto"/>
              <w:left w:val="nil"/>
              <w:bottom w:val="single" w:sz="6" w:space="0" w:color="auto"/>
            </w:tcBorders>
            <w:shd w:val="clear" w:color="auto" w:fill="FFFFFF"/>
          </w:tcPr>
          <w:p w14:paraId="14DF435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English Language and language authorised by the Government</w:t>
            </w:r>
          </w:p>
          <w:p w14:paraId="54272025"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Adequate knowledge of the English language and the language authorised by the Government to enable the operator to use charts, nautical publications and regulations; to understand meteorological, waterway, port management and safety information and to communicate with other ships, shore facilities and agencies.</w:t>
            </w:r>
          </w:p>
          <w:p w14:paraId="7C09067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Ability to use and understand the IMO Standard Marine Communication Phrases</w:t>
            </w:r>
          </w:p>
        </w:tc>
        <w:tc>
          <w:tcPr>
            <w:tcW w:w="2835" w:type="dxa"/>
            <w:tcBorders>
              <w:top w:val="single" w:sz="12" w:space="0" w:color="auto"/>
              <w:bottom w:val="single" w:sz="6" w:space="0" w:color="auto"/>
            </w:tcBorders>
            <w:shd w:val="clear" w:color="auto" w:fill="FFFFFF"/>
          </w:tcPr>
          <w:p w14:paraId="014A6AC3"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Examination and assessment of evidence obtained from practical instruction.</w:t>
            </w:r>
          </w:p>
          <w:p w14:paraId="1EEE78C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Standard language assessment as used by the Government, see Annex 3 – Example of English language tests.</w:t>
            </w:r>
          </w:p>
        </w:tc>
        <w:tc>
          <w:tcPr>
            <w:tcW w:w="2277" w:type="dxa"/>
            <w:tcBorders>
              <w:top w:val="single" w:sz="12" w:space="0" w:color="auto"/>
              <w:bottom w:val="single" w:sz="6" w:space="0" w:color="auto"/>
            </w:tcBorders>
            <w:shd w:val="clear" w:color="auto" w:fill="FFFFFF"/>
          </w:tcPr>
          <w:p w14:paraId="3D9D58FE"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English language publications, regulations and messages relevant to the safety of the VTS area are correctly interpreted or drafted.</w:t>
            </w:r>
          </w:p>
          <w:p w14:paraId="586BEBAA"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and verbal reports regarding vessels and shore facilities relating to the VTS area are correctly interpreted or drafted.</w:t>
            </w:r>
          </w:p>
          <w:p w14:paraId="3F3CC3C1"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Communications by any means are clear and understood.</w:t>
            </w:r>
          </w:p>
          <w:p w14:paraId="192EABA4"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reports</w:t>
            </w:r>
          </w:p>
          <w:p w14:paraId="2E7B74F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Oral communication (articulation and enunciation)</w:t>
            </w:r>
          </w:p>
          <w:p w14:paraId="5142FF05"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Reading skills</w:t>
            </w:r>
          </w:p>
        </w:tc>
      </w:tr>
      <w:tr w:rsidR="0070239E" w:rsidRPr="0070239E" w14:paraId="220A76BA" w14:textId="77777777" w:rsidTr="00496F6D">
        <w:tblPrEx>
          <w:tblLook w:val="0000" w:firstRow="0" w:lastRow="0" w:firstColumn="0" w:lastColumn="0" w:noHBand="0" w:noVBand="0"/>
        </w:tblPrEx>
        <w:trPr>
          <w:cantSplit/>
          <w:trHeight w:val="390"/>
          <w:jc w:val="center"/>
        </w:trPr>
        <w:tc>
          <w:tcPr>
            <w:tcW w:w="1843" w:type="dxa"/>
            <w:tcBorders>
              <w:bottom w:val="nil"/>
            </w:tcBorders>
          </w:tcPr>
          <w:p w14:paraId="7C2D823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2</w:t>
            </w:r>
          </w:p>
          <w:p w14:paraId="78E9AC8E"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Traffic management</w:t>
            </w:r>
          </w:p>
        </w:tc>
        <w:tc>
          <w:tcPr>
            <w:tcW w:w="2835" w:type="dxa"/>
            <w:tcBorders>
              <w:left w:val="nil"/>
              <w:bottom w:val="single" w:sz="6" w:space="0" w:color="auto"/>
            </w:tcBorders>
            <w:shd w:val="clear" w:color="auto" w:fill="FFFFFF"/>
          </w:tcPr>
          <w:p w14:paraId="378DBA7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Regulatory requirements</w:t>
            </w:r>
          </w:p>
          <w:p w14:paraId="53387E2A"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relevant national and international regulations;</w:t>
            </w:r>
          </w:p>
          <w:p w14:paraId="394CFDE8"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implications of legal liabilities related to VTS functions;</w:t>
            </w:r>
          </w:p>
          <w:p w14:paraId="59B56F4B" w14:textId="77777777" w:rsidR="0070239E" w:rsidRPr="0070239E" w:rsidRDefault="0070239E" w:rsidP="00575E73">
            <w:pPr>
              <w:numPr>
                <w:ilvl w:val="0"/>
                <w:numId w:val="46"/>
              </w:numPr>
              <w:shd w:val="clear" w:color="auto" w:fill="D9D9D9" w:themeFill="background1" w:themeFillShade="D9"/>
              <w:spacing w:before="60" w:after="120"/>
              <w:rPr>
                <w:rFonts w:ascii="Calibri" w:hAnsi="Calibri"/>
                <w:sz w:val="22"/>
                <w:szCs w:val="22"/>
              </w:rPr>
            </w:pPr>
            <w:r w:rsidRPr="0070239E">
              <w:rPr>
                <w:rFonts w:ascii="Calibri" w:hAnsi="Calibri"/>
                <w:sz w:val="22"/>
                <w:szCs w:val="22"/>
              </w:rPr>
              <w:t>safety related ship certificates.</w:t>
            </w:r>
          </w:p>
        </w:tc>
        <w:tc>
          <w:tcPr>
            <w:tcW w:w="2835" w:type="dxa"/>
            <w:tcBorders>
              <w:bottom w:val="single" w:sz="6" w:space="0" w:color="auto"/>
            </w:tcBorders>
            <w:shd w:val="clear" w:color="auto" w:fill="FFFFFF"/>
          </w:tcPr>
          <w:p w14:paraId="207B6B1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on the job training</w:t>
            </w:r>
          </w:p>
        </w:tc>
        <w:tc>
          <w:tcPr>
            <w:tcW w:w="2277" w:type="dxa"/>
            <w:tcBorders>
              <w:bottom w:val="single" w:sz="6" w:space="0" w:color="auto"/>
            </w:tcBorders>
            <w:shd w:val="clear" w:color="auto" w:fill="FFFFFF"/>
          </w:tcPr>
          <w:p w14:paraId="39C6FDFC" w14:textId="440ACC75"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Legislative requirements relating to the VTS area </w:t>
            </w:r>
            <w:r w:rsidR="00722185" w:rsidRPr="0070239E">
              <w:rPr>
                <w:rFonts w:ascii="Calibri" w:hAnsi="Calibri"/>
                <w:sz w:val="22"/>
                <w:szCs w:val="22"/>
              </w:rPr>
              <w:t>and the</w:t>
            </w:r>
            <w:r w:rsidRPr="0070239E">
              <w:rPr>
                <w:rFonts w:ascii="Calibri" w:hAnsi="Calibri"/>
                <w:sz w:val="22"/>
                <w:szCs w:val="22"/>
              </w:rPr>
              <w:t xml:space="preserve"> protection of the marine environment are correctly identified</w:t>
            </w:r>
          </w:p>
        </w:tc>
      </w:tr>
      <w:tr w:rsidR="0070239E" w:rsidRPr="0070239E" w14:paraId="7F5546E8" w14:textId="77777777" w:rsidTr="00496F6D">
        <w:tblPrEx>
          <w:tblLook w:val="0000" w:firstRow="0" w:lastRow="0" w:firstColumn="0" w:lastColumn="0" w:noHBand="0" w:noVBand="0"/>
        </w:tblPrEx>
        <w:trPr>
          <w:cantSplit/>
          <w:trHeight w:val="955"/>
          <w:jc w:val="center"/>
        </w:trPr>
        <w:tc>
          <w:tcPr>
            <w:tcW w:w="1843" w:type="dxa"/>
            <w:tcBorders>
              <w:top w:val="nil"/>
              <w:bottom w:val="single" w:sz="6" w:space="0" w:color="auto"/>
            </w:tcBorders>
          </w:tcPr>
          <w:p w14:paraId="067990AB"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00AFB476"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VTS environment</w:t>
            </w:r>
          </w:p>
          <w:p w14:paraId="6FAAB927"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traffic patterns;</w:t>
            </w:r>
          </w:p>
          <w:p w14:paraId="038E0668"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VTS area.</w:t>
            </w:r>
          </w:p>
        </w:tc>
        <w:tc>
          <w:tcPr>
            <w:tcW w:w="2835" w:type="dxa"/>
            <w:tcBorders>
              <w:top w:val="single" w:sz="6" w:space="0" w:color="auto"/>
              <w:bottom w:val="single" w:sz="6" w:space="0" w:color="auto"/>
            </w:tcBorders>
            <w:shd w:val="clear" w:color="auto" w:fill="FFFFFF"/>
          </w:tcPr>
          <w:p w14:paraId="7A987EBF" w14:textId="77777777" w:rsidR="0070239E" w:rsidRPr="0070239E" w:rsidRDefault="0070239E" w:rsidP="00575E73">
            <w:pPr>
              <w:shd w:val="clear" w:color="auto" w:fill="D9D9D9" w:themeFill="background1" w:themeFillShade="D9"/>
              <w:spacing w:before="240" w:after="60"/>
              <w:rPr>
                <w:rFonts w:ascii="Calibri" w:hAnsi="Calibri"/>
                <w: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77" w:type="dxa"/>
            <w:tcBorders>
              <w:top w:val="single" w:sz="6" w:space="0" w:color="auto"/>
              <w:bottom w:val="single" w:sz="6" w:space="0" w:color="auto"/>
            </w:tcBorders>
            <w:shd w:val="clear" w:color="auto" w:fill="FFFFFF"/>
          </w:tcPr>
          <w:p w14:paraId="474363B7"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carry out the task safely and effectively</w:t>
            </w:r>
          </w:p>
        </w:tc>
      </w:tr>
      <w:tr w:rsidR="0070239E" w:rsidRPr="0070239E" w14:paraId="43AA7BB3" w14:textId="77777777" w:rsidTr="004F0DA4">
        <w:tblPrEx>
          <w:tblLook w:val="0000" w:firstRow="0" w:lastRow="0" w:firstColumn="0" w:lastColumn="0" w:noHBand="0" w:noVBand="0"/>
        </w:tblPrEx>
        <w:trPr>
          <w:cantSplit/>
          <w:trHeight w:val="2303"/>
          <w:jc w:val="center"/>
        </w:trPr>
        <w:tc>
          <w:tcPr>
            <w:tcW w:w="1843" w:type="dxa"/>
            <w:tcBorders>
              <w:top w:val="single" w:sz="6" w:space="0" w:color="auto"/>
              <w:bottom w:val="single" w:sz="6" w:space="0" w:color="auto"/>
            </w:tcBorders>
          </w:tcPr>
          <w:p w14:paraId="058E33E9"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3B6A2E69"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Traffic monitoring and organisation</w:t>
            </w:r>
          </w:p>
          <w:p w14:paraId="738357E5"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Thorough knowledge of relevant national and international regulations, procedures, equipment, skills and techniques involved in monitoring and organising vessel traffic.</w:t>
            </w:r>
          </w:p>
        </w:tc>
        <w:tc>
          <w:tcPr>
            <w:tcW w:w="2835" w:type="dxa"/>
            <w:tcBorders>
              <w:bottom w:val="single" w:sz="6" w:space="0" w:color="auto"/>
            </w:tcBorders>
            <w:shd w:val="clear" w:color="auto" w:fill="FFFFFF"/>
          </w:tcPr>
          <w:p w14:paraId="10CFDFA9" w14:textId="6D528529"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Examination and assessment of </w:t>
            </w:r>
            <w:r w:rsidR="00722185" w:rsidRPr="0070239E">
              <w:rPr>
                <w:rFonts w:ascii="Calibri" w:hAnsi="Calibri"/>
                <w:sz w:val="22"/>
                <w:szCs w:val="22"/>
              </w:rPr>
              <w:t>evidence obtained</w:t>
            </w:r>
            <w:r w:rsidRPr="0070239E">
              <w:rPr>
                <w:rFonts w:ascii="Calibri" w:hAnsi="Calibri"/>
                <w:sz w:val="22"/>
                <w:szCs w:val="22"/>
              </w:rPr>
              <w:t xml:space="preserve"> from simulated and on the job training for the following traffic configurations </w:t>
            </w:r>
          </w:p>
          <w:p w14:paraId="11C4066D"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off-shore;</w:t>
            </w:r>
          </w:p>
          <w:p w14:paraId="283747A2"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coastal;</w:t>
            </w:r>
          </w:p>
          <w:p w14:paraId="6BC3E8FE"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harbour approach and ports;</w:t>
            </w:r>
          </w:p>
          <w:p w14:paraId="55CE3BA1"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inland waterway.</w:t>
            </w:r>
          </w:p>
        </w:tc>
        <w:tc>
          <w:tcPr>
            <w:tcW w:w="2277" w:type="dxa"/>
            <w:tcBorders>
              <w:bottom w:val="single" w:sz="6" w:space="0" w:color="auto"/>
            </w:tcBorders>
            <w:shd w:val="clear" w:color="auto" w:fill="FFFFFF"/>
          </w:tcPr>
          <w:p w14:paraId="63D263EE"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a knowledge of the VTS operational area, including geographical features, traffic routing measures and aids to navigation</w:t>
            </w:r>
          </w:p>
          <w:p w14:paraId="19509680" w14:textId="77777777" w:rsidR="0070239E" w:rsidRPr="0070239E" w:rsidRDefault="0070239E" w:rsidP="00575E73">
            <w:pPr>
              <w:shd w:val="clear" w:color="auto" w:fill="D9D9D9" w:themeFill="background1" w:themeFillShade="D9"/>
              <w:spacing w:before="80"/>
              <w:rPr>
                <w:rFonts w:ascii="Calibri" w:hAnsi="Calibri"/>
                <w:sz w:val="22"/>
                <w:szCs w:val="22"/>
              </w:rPr>
            </w:pPr>
            <w:r w:rsidRPr="0070239E">
              <w:rPr>
                <w:rFonts w:ascii="Calibri" w:hAnsi="Calibri"/>
                <w:sz w:val="22"/>
                <w:szCs w:val="22"/>
              </w:rPr>
              <w:t>Demonstrate a knowledge of the procedures for maintaining a safe and efficient waterway</w:t>
            </w:r>
          </w:p>
        </w:tc>
      </w:tr>
    </w:tbl>
    <w:p w14:paraId="7E585BA3" w14:textId="19283952" w:rsidR="0031149C" w:rsidRDefault="0031149C" w:rsidP="00575E73">
      <w:pPr>
        <w:shd w:val="clear" w:color="auto" w:fill="D9D9D9" w:themeFill="background1" w:themeFillShade="D9"/>
      </w:pPr>
    </w:p>
    <w:p w14:paraId="372BC812"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70239E" w14:paraId="64BE84F1" w14:textId="77777777" w:rsidTr="0031149C">
        <w:trPr>
          <w:cantSplit/>
          <w:trHeight w:val="390"/>
          <w:jc w:val="center"/>
        </w:trPr>
        <w:tc>
          <w:tcPr>
            <w:tcW w:w="1843" w:type="dxa"/>
            <w:tcBorders>
              <w:top w:val="single" w:sz="4" w:space="0" w:color="auto"/>
              <w:left w:val="single" w:sz="4" w:space="0" w:color="auto"/>
              <w:bottom w:val="single" w:sz="4" w:space="0" w:color="auto"/>
              <w:right w:val="single" w:sz="4" w:space="0" w:color="auto"/>
            </w:tcBorders>
            <w:vAlign w:val="center"/>
          </w:tcPr>
          <w:p w14:paraId="03C0BFB0" w14:textId="78E9320B" w:rsidR="0070239E" w:rsidRPr="0070239E" w:rsidRDefault="0070239E" w:rsidP="00575E73">
            <w:pPr>
              <w:pStyle w:val="Tableheading"/>
              <w:shd w:val="clear" w:color="auto" w:fill="D9D9D9" w:themeFill="background1" w:themeFillShade="D9"/>
            </w:pPr>
            <w:r w:rsidRPr="0070239E">
              <w:t>Competence Area</w:t>
            </w:r>
          </w:p>
        </w:tc>
        <w:tc>
          <w:tcPr>
            <w:tcW w:w="2835" w:type="dxa"/>
            <w:tcBorders>
              <w:top w:val="single" w:sz="4" w:space="0" w:color="auto"/>
              <w:left w:val="single" w:sz="4" w:space="0" w:color="auto"/>
              <w:bottom w:val="single" w:sz="4" w:space="0" w:color="auto"/>
              <w:right w:val="single" w:sz="4" w:space="0" w:color="auto"/>
            </w:tcBorders>
          </w:tcPr>
          <w:p w14:paraId="1486681B" w14:textId="2531D7FE" w:rsidR="0070239E" w:rsidRPr="0070239E" w:rsidRDefault="0070239E" w:rsidP="00575E73">
            <w:pPr>
              <w:pStyle w:val="Tableheading"/>
              <w:shd w:val="clear" w:color="auto" w:fill="D9D9D9" w:themeFill="background1" w:themeFillShade="D9"/>
              <w:rPr>
                <w:i/>
              </w:rPr>
            </w:pPr>
            <w:r w:rsidRPr="0070239E">
              <w:t>Knowledge, understanding and proficiency</w:t>
            </w:r>
          </w:p>
        </w:tc>
        <w:tc>
          <w:tcPr>
            <w:tcW w:w="2835" w:type="dxa"/>
            <w:tcBorders>
              <w:top w:val="single" w:sz="4" w:space="0" w:color="auto"/>
              <w:left w:val="single" w:sz="4" w:space="0" w:color="auto"/>
              <w:bottom w:val="single" w:sz="4" w:space="0" w:color="auto"/>
              <w:right w:val="single" w:sz="4" w:space="0" w:color="auto"/>
            </w:tcBorders>
          </w:tcPr>
          <w:p w14:paraId="03548AE3" w14:textId="0437F8D4" w:rsidR="0070239E" w:rsidRPr="0070239E" w:rsidRDefault="0070239E" w:rsidP="00575E73">
            <w:pPr>
              <w:pStyle w:val="Tableheading"/>
              <w:shd w:val="clear" w:color="auto" w:fill="D9D9D9" w:themeFill="background1" w:themeFillShade="D9"/>
            </w:pPr>
            <w:r w:rsidRPr="0070239E">
              <w:t>Methods for demonstrating competence</w:t>
            </w:r>
          </w:p>
        </w:tc>
        <w:tc>
          <w:tcPr>
            <w:tcW w:w="2268" w:type="dxa"/>
            <w:tcBorders>
              <w:top w:val="single" w:sz="4" w:space="0" w:color="auto"/>
              <w:left w:val="single" w:sz="4" w:space="0" w:color="auto"/>
              <w:bottom w:val="single" w:sz="4" w:space="0" w:color="auto"/>
              <w:right w:val="single" w:sz="4" w:space="0" w:color="auto"/>
            </w:tcBorders>
          </w:tcPr>
          <w:p w14:paraId="5D60C6FB" w14:textId="7251906A"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559E99F5" w14:textId="77777777" w:rsidTr="0031149C">
        <w:trPr>
          <w:cantSplit/>
          <w:trHeight w:val="390"/>
          <w:jc w:val="center"/>
        </w:trPr>
        <w:tc>
          <w:tcPr>
            <w:tcW w:w="1843" w:type="dxa"/>
            <w:tcBorders>
              <w:bottom w:val="nil"/>
            </w:tcBorders>
          </w:tcPr>
          <w:p w14:paraId="04D3D7B5"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3</w:t>
            </w:r>
          </w:p>
          <w:p w14:paraId="4E06DEA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Equipment</w:t>
            </w:r>
          </w:p>
        </w:tc>
        <w:tc>
          <w:tcPr>
            <w:tcW w:w="2835" w:type="dxa"/>
            <w:tcBorders>
              <w:left w:val="nil"/>
              <w:bottom w:val="nil"/>
            </w:tcBorders>
          </w:tcPr>
          <w:p w14:paraId="78983A01" w14:textId="77777777" w:rsidR="0070239E" w:rsidRPr="0070239E" w:rsidRDefault="0070239E" w:rsidP="00575E73">
            <w:pPr>
              <w:shd w:val="clear" w:color="auto" w:fill="D9D9D9" w:themeFill="background1" w:themeFillShade="D9"/>
              <w:spacing w:before="80"/>
              <w:rPr>
                <w:rFonts w:ascii="Calibri" w:hAnsi="Calibri"/>
                <w:i/>
                <w:sz w:val="22"/>
                <w:szCs w:val="22"/>
              </w:rPr>
            </w:pPr>
            <w:r w:rsidRPr="0070239E">
              <w:rPr>
                <w:rFonts w:ascii="Calibri" w:hAnsi="Calibri"/>
                <w:i/>
                <w:sz w:val="22"/>
                <w:szCs w:val="22"/>
              </w:rPr>
              <w:t>Basic equipment</w:t>
            </w:r>
          </w:p>
          <w:p w14:paraId="02F61EF2"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Telecommunications;</w:t>
            </w:r>
          </w:p>
          <w:p w14:paraId="370DD0A7"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Radar;</w:t>
            </w:r>
          </w:p>
          <w:p w14:paraId="280A6CFD"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Audio/video;</w:t>
            </w:r>
          </w:p>
          <w:p w14:paraId="3303F9FB"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VHF/DF;</w:t>
            </w:r>
          </w:p>
          <w:p w14:paraId="3A99E461" w14:textId="77777777" w:rsidR="0070239E" w:rsidRPr="0070239E" w:rsidRDefault="0070239E" w:rsidP="00575E73">
            <w:pPr>
              <w:numPr>
                <w:ilvl w:val="0"/>
                <w:numId w:val="34"/>
              </w:numPr>
              <w:shd w:val="clear" w:color="auto" w:fill="D9D9D9" w:themeFill="background1" w:themeFillShade="D9"/>
              <w:spacing w:before="60"/>
              <w:rPr>
                <w:rFonts w:ascii="Calibri" w:hAnsi="Calibri"/>
                <w:i/>
                <w:sz w:val="22"/>
                <w:szCs w:val="22"/>
              </w:rPr>
            </w:pPr>
            <w:r w:rsidRPr="0070239E">
              <w:rPr>
                <w:rFonts w:ascii="Calibri" w:hAnsi="Calibri"/>
                <w:sz w:val="22"/>
                <w:szCs w:val="22"/>
              </w:rPr>
              <w:t>Performance monitoring.</w:t>
            </w:r>
          </w:p>
        </w:tc>
        <w:tc>
          <w:tcPr>
            <w:tcW w:w="2835" w:type="dxa"/>
            <w:tcBorders>
              <w:bottom w:val="nil"/>
            </w:tcBorders>
          </w:tcPr>
          <w:p w14:paraId="3CDB410B"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68" w:type="dxa"/>
            <w:tcBorders>
              <w:bottom w:val="nil"/>
            </w:tcBorders>
          </w:tcPr>
          <w:p w14:paraId="425B1ABD"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operate the equipment safely and effectively and to monitor its performance.</w:t>
            </w:r>
          </w:p>
          <w:p w14:paraId="3C1D9309"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Information obtained from the equipment and associated features is correctly interpreted and analysed taking into account the limitations of the equipment and prevailing circumstances and conditions</w:t>
            </w:r>
          </w:p>
        </w:tc>
      </w:tr>
      <w:tr w:rsidR="0070239E" w:rsidRPr="0070239E" w14:paraId="3D32624F" w14:textId="77777777" w:rsidTr="0031149C">
        <w:trPr>
          <w:cantSplit/>
          <w:trHeight w:val="390"/>
          <w:jc w:val="center"/>
        </w:trPr>
        <w:tc>
          <w:tcPr>
            <w:tcW w:w="1843" w:type="dxa"/>
            <w:tcBorders>
              <w:top w:val="nil"/>
              <w:bottom w:val="nil"/>
            </w:tcBorders>
          </w:tcPr>
          <w:p w14:paraId="4085361A" w14:textId="2A5B63D2"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noProof/>
                <w:sz w:val="22"/>
                <w:szCs w:val="22"/>
                <w:lang w:val="en-IE" w:eastAsia="en-IE"/>
              </w:rPr>
              <mc:AlternateContent>
                <mc:Choice Requires="wps">
                  <w:drawing>
                    <wp:anchor distT="0" distB="0" distL="114300" distR="114300" simplePos="0" relativeHeight="251659264" behindDoc="0" locked="0" layoutInCell="0" allowOverlap="1" wp14:anchorId="1B568690" wp14:editId="13331939">
                      <wp:simplePos x="0" y="0"/>
                      <wp:positionH relativeFrom="column">
                        <wp:posOffset>-91440</wp:posOffset>
                      </wp:positionH>
                      <wp:positionV relativeFrom="paragraph">
                        <wp:posOffset>558165</wp:posOffset>
                      </wp:positionV>
                      <wp:extent cx="6401435" cy="635"/>
                      <wp:effectExtent l="0" t="0" r="0" b="25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14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3175">
                                    <a:solidFill>
                                      <a:srgbClr val="000000"/>
                                    </a:solidFill>
                                    <a:round/>
                                    <a:headEnd type="none" w="med" len="lg"/>
                                    <a:tailEnd type="none" w="med" len="lg"/>
                                  </a14:hiddenLine>
                                </a:ext>
                              </a:extLst>
                            </wps:spPr>
                            <wps:bodyPr/>
                          </wps:wsp>
                        </a:graphicData>
                      </a:graphic>
                      <wp14:sizeRelH relativeFrom="page">
                        <wp14:pctWidth>0</wp14:pctWidth>
                      </wp14:sizeRelH>
                      <wp14:sizeRelV relativeFrom="page">
                        <wp14:pctHeight>0</wp14:pctHeight>
                      </wp14:sizeRelV>
                    </wp:anchor>
                  </w:drawing>
                </mc:Choice>
                <mc:Fallback>
                  <w:pict>
                    <v:line w14:anchorId="405106F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43.95pt" to="496.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" o:allowincell="f" stroked="f" strokeweight=".25pt">
                      <v:stroke startarrowlength="long" endarrowlength="long"/>
                    </v:line>
                  </w:pict>
                </mc:Fallback>
              </mc:AlternateContent>
            </w:r>
          </w:p>
        </w:tc>
        <w:tc>
          <w:tcPr>
            <w:tcW w:w="2835" w:type="dxa"/>
            <w:tcBorders>
              <w:left w:val="nil"/>
            </w:tcBorders>
          </w:tcPr>
          <w:p w14:paraId="51796513"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Basic systems</w:t>
            </w:r>
          </w:p>
          <w:p w14:paraId="39277DBE"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Computerised;</w:t>
            </w:r>
          </w:p>
          <w:p w14:paraId="3B0FB4D2"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Management information;</w:t>
            </w:r>
          </w:p>
          <w:p w14:paraId="6498AB1D"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Manual tracking;</w:t>
            </w:r>
          </w:p>
          <w:p w14:paraId="4FE954AC" w14:textId="77777777" w:rsidR="0070239E" w:rsidRPr="0070239E" w:rsidRDefault="0070239E" w:rsidP="00575E73">
            <w:pPr>
              <w:numPr>
                <w:ilvl w:val="0"/>
                <w:numId w:val="38"/>
              </w:numPr>
              <w:shd w:val="clear" w:color="auto" w:fill="D9D9D9" w:themeFill="background1" w:themeFillShade="D9"/>
              <w:spacing w:before="60"/>
              <w:rPr>
                <w:rFonts w:ascii="Calibri" w:hAnsi="Calibri"/>
                <w:i/>
                <w:sz w:val="22"/>
                <w:szCs w:val="22"/>
              </w:rPr>
            </w:pPr>
            <w:r w:rsidRPr="0070239E">
              <w:rPr>
                <w:rFonts w:ascii="Calibri" w:hAnsi="Calibri"/>
                <w:sz w:val="22"/>
                <w:szCs w:val="22"/>
              </w:rPr>
              <w:t>Radar tracking.</w:t>
            </w:r>
          </w:p>
        </w:tc>
        <w:tc>
          <w:tcPr>
            <w:tcW w:w="2835" w:type="dxa"/>
          </w:tcPr>
          <w:p w14:paraId="45621BD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Pr>
          <w:p w14:paraId="5FD3847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operate the systems safely and effectively.</w:t>
            </w:r>
          </w:p>
          <w:p w14:paraId="508C9B6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Information obtained from the systems and associated features is correctly interpreted and analysed taking into account the limitations of the system and prevailing circumstances and conditions</w:t>
            </w:r>
          </w:p>
        </w:tc>
      </w:tr>
      <w:tr w:rsidR="0070239E" w:rsidRPr="0070239E" w14:paraId="02FFE780" w14:textId="77777777" w:rsidTr="0031149C">
        <w:trPr>
          <w:cantSplit/>
          <w:trHeight w:val="995"/>
          <w:jc w:val="center"/>
        </w:trPr>
        <w:tc>
          <w:tcPr>
            <w:tcW w:w="1843" w:type="dxa"/>
            <w:tcBorders>
              <w:top w:val="nil"/>
              <w:bottom w:val="single" w:sz="6" w:space="0" w:color="auto"/>
            </w:tcBorders>
          </w:tcPr>
          <w:p w14:paraId="50F24AC3"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nil"/>
              <w:left w:val="nil"/>
              <w:bottom w:val="single" w:sz="6" w:space="0" w:color="auto"/>
            </w:tcBorders>
          </w:tcPr>
          <w:p w14:paraId="7A2B016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Evolving technologies</w:t>
            </w:r>
          </w:p>
          <w:p w14:paraId="5EE232E5"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ECS;</w:t>
            </w:r>
          </w:p>
          <w:p w14:paraId="26C770E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VTMIS;</w:t>
            </w:r>
          </w:p>
          <w:p w14:paraId="4C43357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AIS.</w:t>
            </w:r>
          </w:p>
        </w:tc>
        <w:tc>
          <w:tcPr>
            <w:tcW w:w="2835" w:type="dxa"/>
            <w:tcBorders>
              <w:top w:val="nil"/>
              <w:bottom w:val="single" w:sz="6" w:space="0" w:color="auto"/>
            </w:tcBorders>
          </w:tcPr>
          <w:p w14:paraId="4967177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Borders>
              <w:top w:val="nil"/>
              <w:bottom w:val="single" w:sz="6" w:space="0" w:color="auto"/>
            </w:tcBorders>
          </w:tcPr>
          <w:p w14:paraId="12FCB03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understand the techniques and to operate the equipment safely and effectively</w:t>
            </w:r>
          </w:p>
        </w:tc>
      </w:tr>
    </w:tbl>
    <w:p w14:paraId="31C25E94" w14:textId="4197241C" w:rsidR="0031149C" w:rsidRDefault="0031149C" w:rsidP="00575E73">
      <w:pPr>
        <w:shd w:val="clear" w:color="auto" w:fill="D9D9D9" w:themeFill="background1" w:themeFillShade="D9"/>
      </w:pPr>
    </w:p>
    <w:p w14:paraId="5E512781"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31149C" w:rsidRPr="0070239E" w14:paraId="375F2061" w14:textId="77777777" w:rsidTr="008263B3">
        <w:trPr>
          <w:cantSplit/>
          <w:trHeight w:val="983"/>
          <w:tblHeader/>
          <w:jc w:val="center"/>
        </w:trPr>
        <w:tc>
          <w:tcPr>
            <w:tcW w:w="1843" w:type="dxa"/>
            <w:tcBorders>
              <w:top w:val="single" w:sz="4" w:space="0" w:color="auto"/>
              <w:left w:val="single" w:sz="4" w:space="0" w:color="auto"/>
              <w:bottom w:val="single" w:sz="12" w:space="0" w:color="auto"/>
              <w:right w:val="single" w:sz="4" w:space="0" w:color="auto"/>
            </w:tcBorders>
            <w:vAlign w:val="center"/>
          </w:tcPr>
          <w:p w14:paraId="17ABE6C0" w14:textId="1C156735" w:rsidR="0031149C" w:rsidRPr="0070239E" w:rsidRDefault="0031149C" w:rsidP="00575E73">
            <w:pPr>
              <w:pStyle w:val="Tableheading"/>
              <w:shd w:val="clear" w:color="auto" w:fill="D9D9D9" w:themeFill="background1" w:themeFillShade="D9"/>
              <w:rPr>
                <w:rFonts w:ascii="Calibri" w:hAnsi="Calibri"/>
                <w:szCs w:val="22"/>
              </w:rPr>
            </w:pPr>
            <w:r w:rsidRPr="0070239E">
              <w:t>Competence Area</w:t>
            </w:r>
          </w:p>
        </w:tc>
        <w:tc>
          <w:tcPr>
            <w:tcW w:w="2835" w:type="dxa"/>
            <w:tcBorders>
              <w:top w:val="single" w:sz="4" w:space="0" w:color="auto"/>
              <w:left w:val="single" w:sz="4" w:space="0" w:color="auto"/>
              <w:bottom w:val="single" w:sz="12" w:space="0" w:color="auto"/>
              <w:right w:val="single" w:sz="4" w:space="0" w:color="auto"/>
            </w:tcBorders>
          </w:tcPr>
          <w:p w14:paraId="38C0134A" w14:textId="7C252229" w:rsidR="0031149C" w:rsidRPr="0070239E" w:rsidRDefault="0031149C" w:rsidP="00575E73">
            <w:pPr>
              <w:pStyle w:val="Tableheading"/>
              <w:shd w:val="clear" w:color="auto" w:fill="D9D9D9" w:themeFill="background1" w:themeFillShade="D9"/>
              <w:rPr>
                <w:rFonts w:ascii="Calibri" w:hAnsi="Calibri"/>
                <w:i/>
                <w:szCs w:val="22"/>
              </w:rPr>
            </w:pPr>
            <w:r w:rsidRPr="0070239E">
              <w:t>Knowledge, understanding and proficiency</w:t>
            </w:r>
          </w:p>
        </w:tc>
        <w:tc>
          <w:tcPr>
            <w:tcW w:w="2835" w:type="dxa"/>
            <w:tcBorders>
              <w:top w:val="single" w:sz="4" w:space="0" w:color="auto"/>
              <w:left w:val="single" w:sz="4" w:space="0" w:color="auto"/>
              <w:bottom w:val="single" w:sz="12" w:space="0" w:color="auto"/>
              <w:right w:val="single" w:sz="4" w:space="0" w:color="auto"/>
            </w:tcBorders>
          </w:tcPr>
          <w:p w14:paraId="3BB0D8EC" w14:textId="379C6ACB" w:rsidR="0031149C" w:rsidRPr="0070239E" w:rsidRDefault="0031149C" w:rsidP="00575E73">
            <w:pPr>
              <w:pStyle w:val="Tableheading"/>
              <w:shd w:val="clear" w:color="auto" w:fill="D9D9D9" w:themeFill="background1" w:themeFillShade="D9"/>
              <w:rPr>
                <w:rFonts w:ascii="Calibri" w:hAnsi="Calibri"/>
                <w:szCs w:val="22"/>
              </w:rPr>
            </w:pPr>
            <w:r w:rsidRPr="0070239E">
              <w:t>Methods for demonstrating competence</w:t>
            </w:r>
          </w:p>
        </w:tc>
        <w:tc>
          <w:tcPr>
            <w:tcW w:w="2268" w:type="dxa"/>
            <w:tcBorders>
              <w:top w:val="single" w:sz="4" w:space="0" w:color="auto"/>
              <w:left w:val="single" w:sz="4" w:space="0" w:color="auto"/>
              <w:bottom w:val="single" w:sz="12" w:space="0" w:color="auto"/>
              <w:right w:val="single" w:sz="4" w:space="0" w:color="auto"/>
            </w:tcBorders>
          </w:tcPr>
          <w:p w14:paraId="0A7EA3D0" w14:textId="06B9B6CE" w:rsidR="0031149C" w:rsidRPr="0070239E" w:rsidRDefault="0031149C" w:rsidP="00575E73">
            <w:pPr>
              <w:pStyle w:val="Tableheading"/>
              <w:shd w:val="clear" w:color="auto" w:fill="D9D9D9" w:themeFill="background1" w:themeFillShade="D9"/>
              <w:rPr>
                <w:rFonts w:ascii="Calibri" w:hAnsi="Calibri"/>
                <w:szCs w:val="22"/>
              </w:rPr>
            </w:pPr>
            <w:r w:rsidRPr="0070239E">
              <w:t>Criteria for evaluating competence</w:t>
            </w:r>
          </w:p>
        </w:tc>
      </w:tr>
      <w:tr w:rsidR="0070239E" w:rsidRPr="0070239E" w14:paraId="2339E808" w14:textId="77777777" w:rsidTr="008263B3">
        <w:trPr>
          <w:cantSplit/>
          <w:trHeight w:val="1288"/>
          <w:jc w:val="center"/>
        </w:trPr>
        <w:tc>
          <w:tcPr>
            <w:tcW w:w="1843" w:type="dxa"/>
            <w:tcBorders>
              <w:top w:val="single" w:sz="12" w:space="0" w:color="auto"/>
              <w:bottom w:val="nil"/>
            </w:tcBorders>
          </w:tcPr>
          <w:p w14:paraId="2E60C69C"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b/>
                <w:sz w:val="22"/>
                <w:szCs w:val="22"/>
              </w:rPr>
              <w:t>Module 4</w:t>
            </w:r>
          </w:p>
          <w:p w14:paraId="51B00F7D"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Nautical knowledge</w:t>
            </w:r>
          </w:p>
        </w:tc>
        <w:tc>
          <w:tcPr>
            <w:tcW w:w="2835" w:type="dxa"/>
            <w:tcBorders>
              <w:top w:val="single" w:sz="12" w:space="0" w:color="auto"/>
              <w:left w:val="nil"/>
              <w:bottom w:val="single" w:sz="4" w:space="0" w:color="auto"/>
            </w:tcBorders>
          </w:tcPr>
          <w:p w14:paraId="6A4EFD75" w14:textId="77777777" w:rsidR="0070239E" w:rsidRPr="0070239E" w:rsidRDefault="0070239E" w:rsidP="00575E73">
            <w:pPr>
              <w:shd w:val="clear" w:color="auto" w:fill="D9D9D9" w:themeFill="background1" w:themeFillShade="D9"/>
              <w:spacing w:before="60" w:after="60"/>
              <w:rPr>
                <w:rFonts w:ascii="Calibri" w:hAnsi="Calibri"/>
                <w:sz w:val="22"/>
                <w:szCs w:val="22"/>
              </w:rPr>
            </w:pPr>
            <w:r w:rsidRPr="0070239E">
              <w:rPr>
                <w:rFonts w:ascii="Calibri" w:hAnsi="Calibri"/>
                <w:i/>
                <w:sz w:val="22"/>
                <w:szCs w:val="22"/>
              </w:rPr>
              <w:t>Carry out chartwork</w:t>
            </w:r>
          </w:p>
          <w:p w14:paraId="735E638B"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and ability to use navigational charts and related publications</w:t>
            </w:r>
          </w:p>
          <w:p w14:paraId="071DB6DF" w14:textId="77777777" w:rsidR="0070239E" w:rsidRPr="0070239E" w:rsidRDefault="0070239E" w:rsidP="00575E73">
            <w:pPr>
              <w:numPr>
                <w:ilvl w:val="0"/>
                <w:numId w:val="35"/>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Chart information and terminology;</w:t>
            </w:r>
          </w:p>
          <w:p w14:paraId="19FD47BB"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Plotting positions on charts;</w:t>
            </w:r>
          </w:p>
          <w:p w14:paraId="24B585AF"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True and magnetic courses;</w:t>
            </w:r>
          </w:p>
          <w:p w14:paraId="62D65F9E"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Course/speed/distance/time calculations;</w:t>
            </w:r>
          </w:p>
          <w:p w14:paraId="551F1075"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Tides and currents;</w:t>
            </w:r>
          </w:p>
          <w:p w14:paraId="23C72D1A"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Traffic patterns;</w:t>
            </w:r>
          </w:p>
          <w:p w14:paraId="2B19F4B2" w14:textId="77777777" w:rsidR="0070239E" w:rsidRPr="0070239E" w:rsidRDefault="0070239E" w:rsidP="00575E73">
            <w:pPr>
              <w:numPr>
                <w:ilvl w:val="0"/>
                <w:numId w:val="36"/>
              </w:numPr>
              <w:shd w:val="clear" w:color="auto" w:fill="D9D9D9" w:themeFill="background1" w:themeFillShade="D9"/>
              <w:spacing w:before="60" w:after="120"/>
              <w:ind w:left="284" w:hanging="284"/>
              <w:rPr>
                <w:rFonts w:ascii="Calibri" w:hAnsi="Calibri"/>
                <w:b/>
                <w:sz w:val="22"/>
                <w:szCs w:val="22"/>
                <w:lang w:val="de-DE"/>
              </w:rPr>
            </w:pPr>
            <w:r w:rsidRPr="0070239E">
              <w:rPr>
                <w:rFonts w:ascii="Calibri" w:hAnsi="Calibri"/>
                <w:sz w:val="22"/>
                <w:szCs w:val="22"/>
              </w:rPr>
              <w:t>Charts and publications corrections.</w:t>
            </w:r>
          </w:p>
        </w:tc>
        <w:tc>
          <w:tcPr>
            <w:tcW w:w="2835" w:type="dxa"/>
            <w:tcBorders>
              <w:top w:val="single" w:sz="12" w:space="0" w:color="auto"/>
              <w:bottom w:val="single" w:sz="4" w:space="0" w:color="auto"/>
            </w:tcBorders>
          </w:tcPr>
          <w:p w14:paraId="1DCD17A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instructions and approved simulated and on the job training using chart catalogues, charts and navigational publications</w:t>
            </w:r>
          </w:p>
        </w:tc>
        <w:tc>
          <w:tcPr>
            <w:tcW w:w="2268" w:type="dxa"/>
            <w:tcBorders>
              <w:top w:val="single" w:sz="12" w:space="0" w:color="auto"/>
              <w:bottom w:val="single" w:sz="4" w:space="0" w:color="auto"/>
            </w:tcBorders>
          </w:tcPr>
          <w:p w14:paraId="6010092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The information obtained from navigational charts and publications is relevant, interpreted correctly and properly applied.</w:t>
            </w:r>
          </w:p>
          <w:p w14:paraId="623AECB6"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Tools associated with chart work are properly manipulated, work carried out on the chart is easily interpreted and adheres to indicated standards.</w:t>
            </w:r>
          </w:p>
          <w:p w14:paraId="0997E507"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Calculations and measurements of navigation information are accurate.</w:t>
            </w:r>
          </w:p>
        </w:tc>
      </w:tr>
      <w:tr w:rsidR="0070239E" w:rsidRPr="0070239E" w14:paraId="23C1494B" w14:textId="77777777" w:rsidTr="008263B3">
        <w:trPr>
          <w:cantSplit/>
          <w:trHeight w:val="1288"/>
          <w:jc w:val="center"/>
        </w:trPr>
        <w:tc>
          <w:tcPr>
            <w:tcW w:w="1843" w:type="dxa"/>
            <w:tcBorders>
              <w:top w:val="nil"/>
              <w:left w:val="single" w:sz="4" w:space="0" w:color="auto"/>
              <w:bottom w:val="nil"/>
            </w:tcBorders>
          </w:tcPr>
          <w:p w14:paraId="7F872E01"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4" w:space="0" w:color="auto"/>
            </w:tcBorders>
          </w:tcPr>
          <w:p w14:paraId="7FFCD7E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Collision regulations</w:t>
            </w:r>
          </w:p>
          <w:p w14:paraId="21F44071"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Understanding of the content, application and intent of the International Regulations for Preventing Collisions at Sea (COLREGS).</w:t>
            </w:r>
          </w:p>
        </w:tc>
        <w:tc>
          <w:tcPr>
            <w:tcW w:w="2835" w:type="dxa"/>
            <w:tcBorders>
              <w:top w:val="single" w:sz="4" w:space="0" w:color="auto"/>
              <w:bottom w:val="single" w:sz="4" w:space="0" w:color="auto"/>
            </w:tcBorders>
          </w:tcPr>
          <w:p w14:paraId="32590272"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4" w:space="0" w:color="auto"/>
              <w:right w:val="single" w:sz="4" w:space="0" w:color="auto"/>
            </w:tcBorders>
          </w:tcPr>
          <w:p w14:paraId="1BBFAFA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interpret the application of the regulations relevant to a VTS area.</w:t>
            </w:r>
          </w:p>
        </w:tc>
      </w:tr>
      <w:tr w:rsidR="0070239E" w:rsidRPr="0070239E" w14:paraId="3B9B6913" w14:textId="77777777" w:rsidTr="00D32A0B">
        <w:trPr>
          <w:cantSplit/>
          <w:trHeight w:val="1096"/>
          <w:jc w:val="center"/>
        </w:trPr>
        <w:tc>
          <w:tcPr>
            <w:tcW w:w="1843" w:type="dxa"/>
            <w:tcBorders>
              <w:top w:val="nil"/>
              <w:left w:val="single" w:sz="4" w:space="0" w:color="auto"/>
              <w:bottom w:val="single" w:sz="4" w:space="0" w:color="auto"/>
            </w:tcBorders>
          </w:tcPr>
          <w:p w14:paraId="4925969D"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6" w:space="0" w:color="auto"/>
            </w:tcBorders>
          </w:tcPr>
          <w:p w14:paraId="420FF31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Aids to Navigation</w:t>
            </w:r>
          </w:p>
          <w:p w14:paraId="78EE2620"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various buoyage systems and electronic aids to navigation systems.</w:t>
            </w:r>
          </w:p>
        </w:tc>
        <w:tc>
          <w:tcPr>
            <w:tcW w:w="2835" w:type="dxa"/>
            <w:tcBorders>
              <w:top w:val="single" w:sz="4" w:space="0" w:color="auto"/>
              <w:bottom w:val="single" w:sz="6" w:space="0" w:color="auto"/>
            </w:tcBorders>
          </w:tcPr>
          <w:p w14:paraId="6339993A"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6" w:space="0" w:color="auto"/>
              <w:right w:val="single" w:sz="4" w:space="0" w:color="auto"/>
            </w:tcBorders>
          </w:tcPr>
          <w:p w14:paraId="33B82CCC"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interpret the effect of aids to navigation on the traffic flow in a VTS area.</w:t>
            </w:r>
          </w:p>
        </w:tc>
      </w:tr>
      <w:tr w:rsidR="0070239E" w:rsidRPr="00C50983" w14:paraId="05E24236" w14:textId="77777777" w:rsidTr="00D32A0B">
        <w:trPr>
          <w:cantSplit/>
          <w:trHeight w:val="1288"/>
          <w:jc w:val="center"/>
        </w:trPr>
        <w:tc>
          <w:tcPr>
            <w:tcW w:w="1843" w:type="dxa"/>
            <w:tcBorders>
              <w:top w:val="single" w:sz="4" w:space="0" w:color="auto"/>
              <w:bottom w:val="single" w:sz="6" w:space="0" w:color="auto"/>
            </w:tcBorders>
          </w:tcPr>
          <w:p w14:paraId="3496A9BD" w14:textId="41D8BF73"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bottom w:val="single" w:sz="6" w:space="0" w:color="auto"/>
            </w:tcBorders>
          </w:tcPr>
          <w:p w14:paraId="12FA84EA"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Navigational aids</w:t>
            </w:r>
          </w:p>
          <w:p w14:paraId="2FC9C2E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 Shipboard Navigational Equipment and electronic means of navigation (Radar, Compasses, ECDIS, ECS, etc.)</w:t>
            </w:r>
          </w:p>
        </w:tc>
        <w:tc>
          <w:tcPr>
            <w:tcW w:w="2835" w:type="dxa"/>
            <w:tcBorders>
              <w:top w:val="single" w:sz="6" w:space="0" w:color="auto"/>
              <w:bottom w:val="single" w:sz="6" w:space="0" w:color="auto"/>
            </w:tcBorders>
          </w:tcPr>
          <w:p w14:paraId="6A46CCBD"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Assessment of evidence obtained from approved simulated and on the job training.</w:t>
            </w:r>
          </w:p>
        </w:tc>
        <w:tc>
          <w:tcPr>
            <w:tcW w:w="2268" w:type="dxa"/>
            <w:tcBorders>
              <w:top w:val="single" w:sz="6" w:space="0" w:color="auto"/>
              <w:bottom w:val="single" w:sz="6" w:space="0" w:color="auto"/>
            </w:tcBorders>
          </w:tcPr>
          <w:p w14:paraId="39297109"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interpret the effect of aids to navigation on the traffic flow in a VTS area.</w:t>
            </w:r>
          </w:p>
        </w:tc>
      </w:tr>
      <w:tr w:rsidR="0070239E" w:rsidRPr="00C50983" w14:paraId="64EEB232" w14:textId="77777777" w:rsidTr="00D32A0B">
        <w:trPr>
          <w:cantSplit/>
          <w:trHeight w:val="1288"/>
          <w:jc w:val="center"/>
        </w:trPr>
        <w:tc>
          <w:tcPr>
            <w:tcW w:w="1843" w:type="dxa"/>
            <w:tcBorders>
              <w:top w:val="single" w:sz="6" w:space="0" w:color="auto"/>
              <w:bottom w:val="nil"/>
            </w:tcBorders>
          </w:tcPr>
          <w:p w14:paraId="5412C039"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tcBorders>
          </w:tcPr>
          <w:p w14:paraId="6E6523CB"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Shipboard Knowledge</w:t>
            </w:r>
          </w:p>
          <w:p w14:paraId="391B21D3"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w:t>
            </w:r>
          </w:p>
          <w:p w14:paraId="60ED77E3"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terminology;</w:t>
            </w:r>
          </w:p>
          <w:p w14:paraId="111D304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Different types of ships and cargo, including dangerous goods codes;</w:t>
            </w:r>
          </w:p>
          <w:p w14:paraId="27D30F4E"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stability;</w:t>
            </w:r>
          </w:p>
          <w:p w14:paraId="66FEFD8C" w14:textId="11CB5BE0" w:rsidR="0070239E" w:rsidRPr="0031149C" w:rsidRDefault="00722185" w:rsidP="00575E73">
            <w:pPr>
              <w:numPr>
                <w:ilvl w:val="0"/>
                <w:numId w:val="37"/>
              </w:numPr>
              <w:shd w:val="clear" w:color="auto" w:fill="D9D9D9" w:themeFill="background1" w:themeFillShade="D9"/>
              <w:spacing w:before="60"/>
              <w:rPr>
                <w:sz w:val="22"/>
                <w:szCs w:val="22"/>
              </w:rPr>
            </w:pPr>
            <w:r w:rsidRPr="0031149C">
              <w:rPr>
                <w:sz w:val="22"/>
                <w:szCs w:val="22"/>
              </w:rPr>
              <w:t>Propulsion systems</w:t>
            </w:r>
            <w:r w:rsidR="0070239E" w:rsidRPr="0031149C">
              <w:rPr>
                <w:sz w:val="22"/>
                <w:szCs w:val="22"/>
              </w:rPr>
              <w:t>;</w:t>
            </w:r>
          </w:p>
          <w:p w14:paraId="5F51D85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External forces;</w:t>
            </w:r>
          </w:p>
          <w:p w14:paraId="61E69FA8" w14:textId="77777777" w:rsidR="0070239E" w:rsidRPr="0031149C" w:rsidRDefault="0070239E" w:rsidP="00575E73">
            <w:pPr>
              <w:numPr>
                <w:ilvl w:val="0"/>
                <w:numId w:val="37"/>
              </w:numPr>
              <w:shd w:val="clear" w:color="auto" w:fill="D9D9D9" w:themeFill="background1" w:themeFillShade="D9"/>
              <w:spacing w:before="60" w:after="120"/>
              <w:rPr>
                <w:i/>
                <w:sz w:val="22"/>
                <w:szCs w:val="22"/>
              </w:rPr>
            </w:pPr>
            <w:r w:rsidRPr="0031149C">
              <w:rPr>
                <w:sz w:val="22"/>
                <w:szCs w:val="22"/>
              </w:rPr>
              <w:t>Vessel bridge procedures.</w:t>
            </w:r>
          </w:p>
        </w:tc>
        <w:tc>
          <w:tcPr>
            <w:tcW w:w="2835" w:type="dxa"/>
            <w:tcBorders>
              <w:top w:val="single" w:sz="6" w:space="0" w:color="auto"/>
            </w:tcBorders>
          </w:tcPr>
          <w:p w14:paraId="6787E67E"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Examination and assessment of evidence obtained from practical instruction and approved simulated and on the job training.</w:t>
            </w:r>
          </w:p>
        </w:tc>
        <w:tc>
          <w:tcPr>
            <w:tcW w:w="2268" w:type="dxa"/>
            <w:tcBorders>
              <w:top w:val="single" w:sz="6" w:space="0" w:color="auto"/>
            </w:tcBorders>
          </w:tcPr>
          <w:p w14:paraId="63A25047"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assimilate all available information  relevant to ship design, meteorological and hydrographic conditions that may influence  the flow of traffic within a VTS area</w:t>
            </w:r>
          </w:p>
        </w:tc>
      </w:tr>
      <w:tr w:rsidR="0070239E" w:rsidRPr="00C50983" w14:paraId="74E0A542" w14:textId="77777777" w:rsidTr="0031149C">
        <w:trPr>
          <w:cantSplit/>
          <w:trHeight w:val="1288"/>
          <w:jc w:val="center"/>
        </w:trPr>
        <w:tc>
          <w:tcPr>
            <w:tcW w:w="1843" w:type="dxa"/>
            <w:tcBorders>
              <w:top w:val="nil"/>
              <w:bottom w:val="single" w:sz="6" w:space="0" w:color="auto"/>
            </w:tcBorders>
          </w:tcPr>
          <w:p w14:paraId="3437126A"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left w:val="nil"/>
              <w:bottom w:val="single" w:sz="6" w:space="0" w:color="auto"/>
            </w:tcBorders>
          </w:tcPr>
          <w:p w14:paraId="3FCA35B7"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Port operations</w:t>
            </w:r>
          </w:p>
          <w:p w14:paraId="4B7B72B7"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port operations.</w:t>
            </w:r>
          </w:p>
          <w:p w14:paraId="59ECAA0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and ability to coordinate information relating to:</w:t>
            </w:r>
          </w:p>
          <w:p w14:paraId="67439652"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Pilotage;</w:t>
            </w:r>
          </w:p>
          <w:p w14:paraId="26EAC871"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harbour operations (including contingency plans);</w:t>
            </w:r>
          </w:p>
          <w:p w14:paraId="18186C2C"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security;</w:t>
            </w:r>
          </w:p>
          <w:p w14:paraId="7BFA94A5"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tugs and towing;</w:t>
            </w:r>
          </w:p>
          <w:p w14:paraId="572574C7"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ships agents;</w:t>
            </w:r>
          </w:p>
          <w:p w14:paraId="52FDD36E" w14:textId="77777777" w:rsidR="0070239E" w:rsidRPr="0031149C" w:rsidRDefault="0070239E" w:rsidP="00575E73">
            <w:pPr>
              <w:numPr>
                <w:ilvl w:val="0"/>
                <w:numId w:val="39"/>
              </w:numPr>
              <w:shd w:val="clear" w:color="auto" w:fill="D9D9D9" w:themeFill="background1" w:themeFillShade="D9"/>
              <w:spacing w:before="60" w:after="120"/>
              <w:rPr>
                <w:i/>
                <w:sz w:val="22"/>
                <w:szCs w:val="22"/>
              </w:rPr>
            </w:pPr>
            <w:r w:rsidRPr="0031149C">
              <w:rPr>
                <w:sz w:val="22"/>
                <w:szCs w:val="22"/>
              </w:rPr>
              <w:t>other allied services.</w:t>
            </w:r>
          </w:p>
        </w:tc>
        <w:tc>
          <w:tcPr>
            <w:tcW w:w="2835" w:type="dxa"/>
            <w:tcBorders>
              <w:bottom w:val="single" w:sz="6" w:space="0" w:color="auto"/>
            </w:tcBorders>
          </w:tcPr>
          <w:p w14:paraId="6EA4F455"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Examination and assessment of evidence obtained from practical instruction and approved simulated and on the job training </w:t>
            </w:r>
          </w:p>
        </w:tc>
        <w:tc>
          <w:tcPr>
            <w:tcW w:w="2268" w:type="dxa"/>
            <w:tcBorders>
              <w:bottom w:val="single" w:sz="6" w:space="0" w:color="auto"/>
            </w:tcBorders>
          </w:tcPr>
          <w:p w14:paraId="493E44C2" w14:textId="41905C18"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Demonstrate the ability to assimilate all available </w:t>
            </w:r>
            <w:r w:rsidR="00722185" w:rsidRPr="0031149C">
              <w:rPr>
                <w:sz w:val="22"/>
                <w:szCs w:val="22"/>
              </w:rPr>
              <w:t>information relevant</w:t>
            </w:r>
            <w:r w:rsidRPr="0031149C">
              <w:rPr>
                <w:sz w:val="22"/>
                <w:szCs w:val="22"/>
              </w:rPr>
              <w:t xml:space="preserve"> to port operations and allied services that may influence  the flow of traffic within a VTS area</w:t>
            </w:r>
          </w:p>
        </w:tc>
      </w:tr>
    </w:tbl>
    <w:p w14:paraId="6930CC8F" w14:textId="77777777" w:rsidR="0070239E" w:rsidRDefault="0070239E" w:rsidP="00575E73">
      <w:pPr>
        <w:shd w:val="clear" w:color="auto" w:fill="D9D9D9" w:themeFill="background1" w:themeFillShade="D9"/>
      </w:pPr>
      <w:r>
        <w:br w:type="page"/>
      </w:r>
    </w:p>
    <w:tbl>
      <w:tblPr>
        <w:tblW w:w="9789"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9"/>
        <w:gridCol w:w="2835"/>
        <w:gridCol w:w="2839"/>
        <w:gridCol w:w="2276"/>
      </w:tblGrid>
      <w:tr w:rsidR="0070239E" w:rsidRPr="0031149C" w14:paraId="29730A5A" w14:textId="77777777" w:rsidTr="0031149C">
        <w:trPr>
          <w:cantSplit/>
          <w:trHeight w:val="1064"/>
          <w:jc w:val="center"/>
        </w:trPr>
        <w:tc>
          <w:tcPr>
            <w:tcW w:w="1839" w:type="dxa"/>
            <w:tcBorders>
              <w:top w:val="single" w:sz="6" w:space="0" w:color="auto"/>
              <w:bottom w:val="single" w:sz="12" w:space="0" w:color="auto"/>
            </w:tcBorders>
            <w:vAlign w:val="center"/>
          </w:tcPr>
          <w:p w14:paraId="10248642" w14:textId="77777777" w:rsidR="0070239E" w:rsidRPr="0031149C" w:rsidRDefault="0070239E" w:rsidP="00575E73">
            <w:pPr>
              <w:pStyle w:val="Tableheading"/>
              <w:shd w:val="clear" w:color="auto" w:fill="D9D9D9" w:themeFill="background1" w:themeFillShade="D9"/>
            </w:pPr>
            <w:r w:rsidRPr="0031149C">
              <w:t>Competence Area</w:t>
            </w:r>
          </w:p>
        </w:tc>
        <w:tc>
          <w:tcPr>
            <w:tcW w:w="2835" w:type="dxa"/>
            <w:tcBorders>
              <w:top w:val="single" w:sz="6" w:space="0" w:color="auto"/>
              <w:left w:val="nil"/>
              <w:bottom w:val="single" w:sz="12" w:space="0" w:color="auto"/>
            </w:tcBorders>
            <w:vAlign w:val="center"/>
          </w:tcPr>
          <w:p w14:paraId="643F5290"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9" w:type="dxa"/>
            <w:tcBorders>
              <w:top w:val="single" w:sz="6" w:space="0" w:color="auto"/>
              <w:bottom w:val="single" w:sz="12" w:space="0" w:color="auto"/>
            </w:tcBorders>
            <w:vAlign w:val="center"/>
          </w:tcPr>
          <w:p w14:paraId="6C4F4E2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76" w:type="dxa"/>
            <w:tcBorders>
              <w:top w:val="single" w:sz="6" w:space="0" w:color="auto"/>
              <w:bottom w:val="single" w:sz="12" w:space="0" w:color="auto"/>
            </w:tcBorders>
            <w:vAlign w:val="center"/>
          </w:tcPr>
          <w:p w14:paraId="39771BD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3EB0373D" w14:textId="77777777" w:rsidTr="0031149C">
        <w:trPr>
          <w:cantSplit/>
          <w:trHeight w:val="1288"/>
          <w:jc w:val="center"/>
        </w:trPr>
        <w:tc>
          <w:tcPr>
            <w:tcW w:w="1839" w:type="dxa"/>
            <w:tcBorders>
              <w:top w:val="single" w:sz="12" w:space="0" w:color="auto"/>
              <w:bottom w:val="nil"/>
            </w:tcBorders>
          </w:tcPr>
          <w:p w14:paraId="3D60E7FA" w14:textId="77777777" w:rsidR="0070239E" w:rsidRPr="0031149C" w:rsidRDefault="0070239E" w:rsidP="00575E73">
            <w:pPr>
              <w:shd w:val="clear" w:color="auto" w:fill="D9D9D9" w:themeFill="background1" w:themeFillShade="D9"/>
              <w:spacing w:before="120" w:after="120"/>
              <w:rPr>
                <w:rFonts w:ascii="Calibri" w:hAnsi="Calibri"/>
                <w:b/>
                <w:sz w:val="22"/>
                <w:szCs w:val="22"/>
              </w:rPr>
            </w:pPr>
            <w:r w:rsidRPr="0031149C">
              <w:rPr>
                <w:rFonts w:ascii="Calibri" w:hAnsi="Calibri"/>
                <w:b/>
                <w:sz w:val="22"/>
                <w:szCs w:val="22"/>
              </w:rPr>
              <w:t>Module 5</w:t>
            </w:r>
          </w:p>
          <w:p w14:paraId="49B02E0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Communication </w:t>
            </w:r>
          </w:p>
          <w:p w14:paraId="06E26B9C" w14:textId="77777777" w:rsidR="0070239E" w:rsidRPr="0031149C" w:rsidRDefault="0070239E" w:rsidP="00575E73">
            <w:pPr>
              <w:shd w:val="clear" w:color="auto" w:fill="D9D9D9" w:themeFill="background1" w:themeFillShade="D9"/>
              <w:spacing w:after="120"/>
              <w:rPr>
                <w:rFonts w:ascii="Calibri" w:hAnsi="Calibri"/>
                <w:b/>
                <w:sz w:val="22"/>
                <w:szCs w:val="22"/>
              </w:rPr>
            </w:pPr>
            <w:r w:rsidRPr="0031149C">
              <w:rPr>
                <w:rFonts w:ascii="Calibri" w:hAnsi="Calibri"/>
                <w:sz w:val="22"/>
                <w:szCs w:val="22"/>
              </w:rPr>
              <w:t>co-ordination</w:t>
            </w:r>
          </w:p>
        </w:tc>
        <w:tc>
          <w:tcPr>
            <w:tcW w:w="2835" w:type="dxa"/>
            <w:tcBorders>
              <w:top w:val="single" w:sz="12" w:space="0" w:color="auto"/>
              <w:left w:val="nil"/>
            </w:tcBorders>
          </w:tcPr>
          <w:p w14:paraId="3746E177" w14:textId="77777777" w:rsidR="0070239E" w:rsidRPr="0031149C" w:rsidRDefault="0070239E" w:rsidP="00575E73">
            <w:pPr>
              <w:shd w:val="clear" w:color="auto" w:fill="D9D9D9" w:themeFill="background1" w:themeFillShade="D9"/>
              <w:spacing w:before="60"/>
              <w:rPr>
                <w:rFonts w:ascii="Calibri" w:hAnsi="Calibri"/>
                <w:i/>
                <w:sz w:val="22"/>
                <w:szCs w:val="22"/>
              </w:rPr>
            </w:pPr>
            <w:r w:rsidRPr="0031149C">
              <w:rPr>
                <w:rFonts w:ascii="Calibri" w:hAnsi="Calibri"/>
                <w:i/>
                <w:sz w:val="22"/>
                <w:szCs w:val="22"/>
              </w:rPr>
              <w:t>General communication skills</w:t>
            </w:r>
          </w:p>
          <w:p w14:paraId="35446900"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Knowledge of:</w:t>
            </w:r>
          </w:p>
          <w:p w14:paraId="1C7CE58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aspects of inter personal communication;</w:t>
            </w:r>
          </w:p>
          <w:p w14:paraId="7E7DBB7C"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problems which can block or hinder the communication process;</w:t>
            </w:r>
          </w:p>
          <w:p w14:paraId="388E8FA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the difference between verbal and non-verbal aspects of communication;</w:t>
            </w:r>
          </w:p>
          <w:p w14:paraId="50294957" w14:textId="77777777" w:rsidR="0070239E" w:rsidRPr="0031149C" w:rsidRDefault="0070239E" w:rsidP="00575E73">
            <w:pPr>
              <w:numPr>
                <w:ilvl w:val="0"/>
                <w:numId w:val="40"/>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cultural aspects that can hinder the acquisition of a common understanding of messages communicated.</w:t>
            </w:r>
          </w:p>
        </w:tc>
        <w:tc>
          <w:tcPr>
            <w:tcW w:w="2839" w:type="dxa"/>
            <w:tcBorders>
              <w:top w:val="single" w:sz="12" w:space="0" w:color="auto"/>
            </w:tcBorders>
          </w:tcPr>
          <w:p w14:paraId="5AEF626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 xml:space="preserve">Assessment of skills in overcoming communication problems intentionally introduced in a simulated environment </w:t>
            </w:r>
          </w:p>
        </w:tc>
        <w:tc>
          <w:tcPr>
            <w:tcW w:w="2276" w:type="dxa"/>
            <w:tcBorders>
              <w:top w:val="single" w:sz="12" w:space="0" w:color="auto"/>
            </w:tcBorders>
          </w:tcPr>
          <w:p w14:paraId="2C9DD99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avoid the introduction of communication problems and to overcome such problems when they are experienced</w:t>
            </w:r>
          </w:p>
        </w:tc>
      </w:tr>
      <w:tr w:rsidR="0070239E" w:rsidRPr="0031149C" w14:paraId="036FEDD8" w14:textId="77777777" w:rsidTr="006039FF">
        <w:trPr>
          <w:cantSplit/>
          <w:trHeight w:val="1288"/>
          <w:jc w:val="center"/>
        </w:trPr>
        <w:tc>
          <w:tcPr>
            <w:tcW w:w="1839" w:type="dxa"/>
            <w:tcBorders>
              <w:top w:val="nil"/>
              <w:bottom w:val="nil"/>
            </w:tcBorders>
          </w:tcPr>
          <w:p w14:paraId="0943F56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Pr>
          <w:p w14:paraId="0F2A4CE2"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Co-ordinate various communications between marine and marine related agencies.</w:t>
            </w:r>
          </w:p>
          <w:p w14:paraId="64D4331F"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Routine;</w:t>
            </w:r>
          </w:p>
          <w:p w14:paraId="3BBA0EDE"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Emergency;</w:t>
            </w:r>
          </w:p>
          <w:p w14:paraId="6BD935FC"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Support functions.</w:t>
            </w:r>
          </w:p>
        </w:tc>
        <w:tc>
          <w:tcPr>
            <w:tcW w:w="2839" w:type="dxa"/>
          </w:tcPr>
          <w:p w14:paraId="06F8EE80"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Pr>
          <w:p w14:paraId="16E251FC"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Demonstrate the ability to prioritise, relay and co-ordinate various communications between marine and marine related agencies, both on board participating vessels and in shore facilities</w:t>
            </w:r>
          </w:p>
        </w:tc>
      </w:tr>
      <w:tr w:rsidR="0070239E" w:rsidRPr="0031149C" w14:paraId="0B8418B3" w14:textId="77777777" w:rsidTr="006039FF">
        <w:trPr>
          <w:cantSplit/>
          <w:trHeight w:val="983"/>
          <w:jc w:val="center"/>
        </w:trPr>
        <w:tc>
          <w:tcPr>
            <w:tcW w:w="1839" w:type="dxa"/>
            <w:tcBorders>
              <w:top w:val="nil"/>
              <w:bottom w:val="single" w:sz="6" w:space="0" w:color="auto"/>
            </w:tcBorders>
          </w:tcPr>
          <w:p w14:paraId="78041AE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tcPr>
          <w:p w14:paraId="50893343"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Log keeping</w:t>
            </w:r>
          </w:p>
          <w:p w14:paraId="3A806A48"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Manual;</w:t>
            </w:r>
          </w:p>
          <w:p w14:paraId="6B7A16EF"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Electronic.</w:t>
            </w:r>
          </w:p>
        </w:tc>
        <w:tc>
          <w:tcPr>
            <w:tcW w:w="2839" w:type="dxa"/>
            <w:tcBorders>
              <w:bottom w:val="single" w:sz="6" w:space="0" w:color="auto"/>
            </w:tcBorders>
          </w:tcPr>
          <w:p w14:paraId="45CEB34E"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Borders>
              <w:bottom w:val="single" w:sz="6" w:space="0" w:color="auto"/>
            </w:tcBorders>
          </w:tcPr>
          <w:p w14:paraId="25C18124"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accurately maintain Logs</w:t>
            </w:r>
          </w:p>
        </w:tc>
      </w:tr>
      <w:tr w:rsidR="0070239E" w:rsidRPr="0031149C" w14:paraId="01A51D15" w14:textId="77777777" w:rsidTr="006039FF">
        <w:trPr>
          <w:cantSplit/>
          <w:trHeight w:val="1288"/>
          <w:jc w:val="center"/>
        </w:trPr>
        <w:tc>
          <w:tcPr>
            <w:tcW w:w="1839" w:type="dxa"/>
            <w:tcBorders>
              <w:top w:val="single" w:sz="6" w:space="0" w:color="auto"/>
              <w:bottom w:val="single" w:sz="4" w:space="0" w:color="auto"/>
            </w:tcBorders>
          </w:tcPr>
          <w:p w14:paraId="65B43D9A"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6</w:t>
            </w:r>
          </w:p>
          <w:p w14:paraId="4EAC2E1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VHF Radio</w:t>
            </w:r>
          </w:p>
        </w:tc>
        <w:tc>
          <w:tcPr>
            <w:tcW w:w="2835" w:type="dxa"/>
            <w:tcBorders>
              <w:left w:val="nil"/>
              <w:bottom w:val="single" w:sz="4" w:space="0" w:color="auto"/>
            </w:tcBorders>
          </w:tcPr>
          <w:p w14:paraId="3E70E679" w14:textId="5A29D5A4"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 xml:space="preserve">Transmit and receive information using VHF </w:t>
            </w:r>
            <w:r w:rsidR="00722185" w:rsidRPr="0031149C">
              <w:rPr>
                <w:rFonts w:ascii="Calibri" w:hAnsi="Calibri"/>
                <w:i/>
                <w:sz w:val="22"/>
                <w:szCs w:val="22"/>
              </w:rPr>
              <w:t>radio equipment</w:t>
            </w:r>
          </w:p>
          <w:p w14:paraId="0C4679B1"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Radio operator practices and procedures;</w:t>
            </w:r>
          </w:p>
          <w:p w14:paraId="06B72497"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VHF radio systems and their use in VTS;</w:t>
            </w:r>
          </w:p>
          <w:p w14:paraId="3B036B8E"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Operation of radio equipment;</w:t>
            </w:r>
          </w:p>
          <w:p w14:paraId="0D41F0FE" w14:textId="77777777" w:rsidR="0070239E" w:rsidRPr="0031149C" w:rsidRDefault="0070239E" w:rsidP="00575E73">
            <w:pPr>
              <w:numPr>
                <w:ilvl w:val="0"/>
                <w:numId w:val="43"/>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Communication procedures, including SAR.</w:t>
            </w:r>
          </w:p>
        </w:tc>
        <w:tc>
          <w:tcPr>
            <w:tcW w:w="2839" w:type="dxa"/>
            <w:tcBorders>
              <w:bottom w:val="single" w:sz="4" w:space="0" w:color="auto"/>
            </w:tcBorders>
          </w:tcPr>
          <w:p w14:paraId="35C701E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Examination and assessment of evidence obtained from practical demonstration of operational procedures using:</w:t>
            </w:r>
          </w:p>
          <w:p w14:paraId="2EA125FB"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approved equipment;</w:t>
            </w:r>
          </w:p>
          <w:p w14:paraId="773ADBF5"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communication simulator; where appropriate</w:t>
            </w:r>
          </w:p>
          <w:p w14:paraId="281534AD"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radio communication laboratory equipment, where appropriate.</w:t>
            </w:r>
          </w:p>
        </w:tc>
        <w:tc>
          <w:tcPr>
            <w:tcW w:w="2276" w:type="dxa"/>
            <w:tcBorders>
              <w:bottom w:val="single" w:sz="4" w:space="0" w:color="auto"/>
            </w:tcBorders>
          </w:tcPr>
          <w:p w14:paraId="50928F43"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Transmission and reception of communications comply with international regulations and procedures and are carried out efficiently and effectively.</w:t>
            </w:r>
          </w:p>
          <w:p w14:paraId="218EE2F2"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English language messages relevant to the VTS area are correctly handled.</w:t>
            </w:r>
          </w:p>
        </w:tc>
      </w:tr>
    </w:tbl>
    <w:p w14:paraId="365966D3" w14:textId="2F8C4B34" w:rsidR="0070239E" w:rsidRDefault="0070239E" w:rsidP="00575E73">
      <w:pPr>
        <w:shd w:val="clear" w:color="auto" w:fill="D9D9D9" w:themeFill="background1" w:themeFillShade="D9"/>
      </w:pP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31149C" w14:paraId="25480222" w14:textId="77777777" w:rsidTr="002A12B3">
        <w:trPr>
          <w:cantSplit/>
          <w:trHeight w:val="1077"/>
          <w:tblHeader/>
          <w:jc w:val="center"/>
        </w:trPr>
        <w:tc>
          <w:tcPr>
            <w:tcW w:w="1843" w:type="dxa"/>
            <w:tcBorders>
              <w:top w:val="single" w:sz="4" w:space="0" w:color="auto"/>
              <w:bottom w:val="single" w:sz="12" w:space="0" w:color="auto"/>
            </w:tcBorders>
            <w:vAlign w:val="center"/>
          </w:tcPr>
          <w:p w14:paraId="1ECA8F56" w14:textId="77777777" w:rsidR="0070239E" w:rsidRPr="0031149C" w:rsidRDefault="0070239E" w:rsidP="00575E73">
            <w:pPr>
              <w:pStyle w:val="Tableheading"/>
              <w:shd w:val="clear" w:color="auto" w:fill="D9D9D9" w:themeFill="background1" w:themeFillShade="D9"/>
            </w:pPr>
            <w:r w:rsidRPr="0031149C">
              <w:t>Competence Area</w:t>
            </w:r>
          </w:p>
        </w:tc>
        <w:tc>
          <w:tcPr>
            <w:tcW w:w="2835" w:type="dxa"/>
            <w:tcBorders>
              <w:left w:val="nil"/>
              <w:bottom w:val="single" w:sz="12" w:space="0" w:color="auto"/>
            </w:tcBorders>
            <w:vAlign w:val="center"/>
          </w:tcPr>
          <w:p w14:paraId="5BE99DA6"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5" w:type="dxa"/>
            <w:tcBorders>
              <w:bottom w:val="single" w:sz="12" w:space="0" w:color="auto"/>
            </w:tcBorders>
            <w:vAlign w:val="center"/>
          </w:tcPr>
          <w:p w14:paraId="2C51C71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68" w:type="dxa"/>
            <w:tcBorders>
              <w:bottom w:val="single" w:sz="12" w:space="0" w:color="auto"/>
            </w:tcBorders>
            <w:vAlign w:val="center"/>
          </w:tcPr>
          <w:p w14:paraId="58508D4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23DFA86A" w14:textId="77777777" w:rsidTr="00C50878">
        <w:trPr>
          <w:cantSplit/>
          <w:trHeight w:val="1288"/>
          <w:jc w:val="center"/>
        </w:trPr>
        <w:tc>
          <w:tcPr>
            <w:tcW w:w="1843" w:type="dxa"/>
            <w:tcBorders>
              <w:top w:val="single" w:sz="12" w:space="0" w:color="auto"/>
              <w:bottom w:val="nil"/>
            </w:tcBorders>
          </w:tcPr>
          <w:p w14:paraId="56868E12"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7</w:t>
            </w:r>
          </w:p>
          <w:p w14:paraId="03051977"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Personal attributes</w:t>
            </w:r>
          </w:p>
        </w:tc>
        <w:tc>
          <w:tcPr>
            <w:tcW w:w="2835" w:type="dxa"/>
            <w:tcBorders>
              <w:top w:val="single" w:sz="12" w:space="0" w:color="auto"/>
              <w:left w:val="nil"/>
              <w:bottom w:val="single" w:sz="6" w:space="0" w:color="auto"/>
            </w:tcBorders>
            <w:shd w:val="clear" w:color="auto" w:fill="FFFFFF"/>
          </w:tcPr>
          <w:p w14:paraId="75AEA44C" w14:textId="77777777" w:rsidR="0070239E" w:rsidRPr="0031149C" w:rsidRDefault="0070239E" w:rsidP="00575E73">
            <w:pPr>
              <w:shd w:val="clear" w:color="auto" w:fill="D9D9D9" w:themeFill="background1" w:themeFillShade="D9"/>
              <w:spacing w:before="60" w:after="60"/>
              <w:rPr>
                <w:rFonts w:ascii="Calibri" w:hAnsi="Calibri"/>
                <w:sz w:val="22"/>
                <w:szCs w:val="22"/>
              </w:rPr>
            </w:pPr>
            <w:r w:rsidRPr="0031149C">
              <w:rPr>
                <w:rFonts w:ascii="Calibri" w:hAnsi="Calibri"/>
                <w:i/>
                <w:sz w:val="22"/>
                <w:szCs w:val="22"/>
              </w:rPr>
              <w:t>Diplomacy</w:t>
            </w:r>
          </w:p>
          <w:p w14:paraId="47E1EF0C"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Knowledge of, and ability to perform:</w:t>
            </w:r>
          </w:p>
          <w:p w14:paraId="419C7E72" w14:textId="77777777" w:rsidR="0070239E" w:rsidRPr="0031149C" w:rsidRDefault="0070239E" w:rsidP="00575E73">
            <w:pPr>
              <w:numPr>
                <w:ilvl w:val="0"/>
                <w:numId w:val="48"/>
              </w:numPr>
              <w:shd w:val="clear" w:color="auto" w:fill="D9D9D9" w:themeFill="background1" w:themeFillShade="D9"/>
              <w:spacing w:before="60"/>
              <w:rPr>
                <w:rFonts w:ascii="Calibri" w:hAnsi="Calibri"/>
                <w:sz w:val="22"/>
                <w:szCs w:val="22"/>
              </w:rPr>
            </w:pPr>
            <w:r w:rsidRPr="0031149C">
              <w:rPr>
                <w:rFonts w:ascii="Calibri" w:hAnsi="Calibri"/>
                <w:sz w:val="22"/>
                <w:szCs w:val="22"/>
              </w:rPr>
              <w:t>public relations;</w:t>
            </w:r>
          </w:p>
          <w:p w14:paraId="2BABA226" w14:textId="77777777" w:rsidR="0070239E" w:rsidRPr="0031149C" w:rsidRDefault="0070239E" w:rsidP="00575E73">
            <w:pPr>
              <w:numPr>
                <w:ilvl w:val="0"/>
                <w:numId w:val="48"/>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operational telephone conversations;</w:t>
            </w:r>
          </w:p>
          <w:p w14:paraId="72785143" w14:textId="77777777" w:rsidR="0070239E" w:rsidRPr="0031149C" w:rsidRDefault="0070239E" w:rsidP="00575E73">
            <w:pPr>
              <w:numPr>
                <w:ilvl w:val="0"/>
                <w:numId w:val="48"/>
              </w:numPr>
              <w:shd w:val="clear" w:color="auto" w:fill="D9D9D9" w:themeFill="background1" w:themeFillShade="D9"/>
              <w:spacing w:before="60" w:after="120"/>
              <w:ind w:left="357" w:hanging="357"/>
              <w:rPr>
                <w:rFonts w:ascii="Calibri" w:hAnsi="Calibri"/>
                <w:sz w:val="22"/>
                <w:szCs w:val="22"/>
              </w:rPr>
            </w:pPr>
            <w:r w:rsidRPr="0031149C">
              <w:rPr>
                <w:rFonts w:ascii="Calibri" w:hAnsi="Calibri"/>
                <w:sz w:val="22"/>
                <w:szCs w:val="22"/>
              </w:rPr>
              <w:t>negotiations with other interested parties.</w:t>
            </w:r>
          </w:p>
        </w:tc>
        <w:tc>
          <w:tcPr>
            <w:tcW w:w="2835" w:type="dxa"/>
            <w:tcBorders>
              <w:top w:val="single" w:sz="12" w:space="0" w:color="auto"/>
              <w:bottom w:val="single" w:sz="6" w:space="0" w:color="auto"/>
            </w:tcBorders>
            <w:shd w:val="clear" w:color="auto" w:fill="FFFFFF"/>
          </w:tcPr>
          <w:p w14:paraId="0CD25FCB"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12" w:space="0" w:color="auto"/>
              <w:bottom w:val="single" w:sz="6" w:space="0" w:color="auto"/>
            </w:tcBorders>
            <w:shd w:val="clear" w:color="auto" w:fill="FFFFFF"/>
          </w:tcPr>
          <w:p w14:paraId="7DB1AA50"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to acceptable principles, including confidentiality, and procedures established by the Competent Authority concerned.</w:t>
            </w:r>
          </w:p>
        </w:tc>
      </w:tr>
      <w:tr w:rsidR="0070239E" w:rsidRPr="0031149C" w14:paraId="65D034B1" w14:textId="77777777" w:rsidTr="006B0473">
        <w:trPr>
          <w:cantSplit/>
          <w:trHeight w:val="1288"/>
          <w:jc w:val="center"/>
        </w:trPr>
        <w:tc>
          <w:tcPr>
            <w:tcW w:w="1843" w:type="dxa"/>
            <w:tcBorders>
              <w:top w:val="nil"/>
              <w:bottom w:val="nil"/>
            </w:tcBorders>
          </w:tcPr>
          <w:p w14:paraId="564CACF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5694845A"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Time management</w:t>
            </w:r>
          </w:p>
          <w:p w14:paraId="1AA65DDE"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skills required to perform and prioritise multiple and varying tasks</w:t>
            </w:r>
          </w:p>
          <w:p w14:paraId="7B6BDA12" w14:textId="77777777" w:rsidR="0070239E" w:rsidRPr="0031149C" w:rsidRDefault="0070239E" w:rsidP="00575E73">
            <w:pPr>
              <w:shd w:val="clear" w:color="auto" w:fill="D9D9D9" w:themeFill="background1" w:themeFillShade="D9"/>
              <w:spacing w:before="120"/>
              <w:rPr>
                <w:rFonts w:ascii="Calibri" w:hAnsi="Calibri"/>
                <w:i/>
                <w:sz w:val="22"/>
                <w:szCs w:val="22"/>
              </w:rPr>
            </w:pPr>
            <w:r w:rsidRPr="0031149C">
              <w:rPr>
                <w:rFonts w:ascii="Calibri" w:hAnsi="Calibri"/>
                <w:sz w:val="22"/>
                <w:szCs w:val="22"/>
              </w:rPr>
              <w:t>Demonstrate initiative and critical thinking skills in dealing with unexpected circumstances</w:t>
            </w:r>
          </w:p>
        </w:tc>
        <w:tc>
          <w:tcPr>
            <w:tcW w:w="2835" w:type="dxa"/>
            <w:tcBorders>
              <w:bottom w:val="single" w:sz="6" w:space="0" w:color="auto"/>
            </w:tcBorders>
            <w:shd w:val="clear" w:color="auto" w:fill="FFFFFF"/>
          </w:tcPr>
          <w:p w14:paraId="7399EF3A"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bottom w:val="single" w:sz="6" w:space="0" w:color="auto"/>
            </w:tcBorders>
            <w:shd w:val="clear" w:color="auto" w:fill="FFFFFF"/>
          </w:tcPr>
          <w:p w14:paraId="737B8CA9"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654700B0" w14:textId="77777777" w:rsidTr="006B0473">
        <w:trPr>
          <w:cantSplit/>
          <w:trHeight w:val="1288"/>
          <w:jc w:val="center"/>
        </w:trPr>
        <w:tc>
          <w:tcPr>
            <w:tcW w:w="1843" w:type="dxa"/>
            <w:tcBorders>
              <w:top w:val="nil"/>
              <w:bottom w:val="nil"/>
            </w:tcBorders>
          </w:tcPr>
          <w:p w14:paraId="7F82498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444BE170"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Reliability</w:t>
            </w:r>
          </w:p>
          <w:p w14:paraId="2E14696B"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 xml:space="preserve">Demonstrate </w:t>
            </w:r>
          </w:p>
          <w:p w14:paraId="601CFEA4"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punctuality;</w:t>
            </w:r>
          </w:p>
          <w:p w14:paraId="5361D270"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thoroughness;</w:t>
            </w:r>
          </w:p>
          <w:p w14:paraId="6AD2EC00" w14:textId="77777777" w:rsidR="0070239E" w:rsidRPr="0031149C" w:rsidRDefault="0070239E" w:rsidP="00575E73">
            <w:pPr>
              <w:numPr>
                <w:ilvl w:val="0"/>
                <w:numId w:val="49"/>
              </w:numPr>
              <w:shd w:val="clear" w:color="auto" w:fill="D9D9D9" w:themeFill="background1" w:themeFillShade="D9"/>
              <w:spacing w:before="60" w:after="120"/>
              <w:rPr>
                <w:rFonts w:ascii="Calibri" w:hAnsi="Calibri"/>
                <w:sz w:val="22"/>
                <w:szCs w:val="22"/>
              </w:rPr>
            </w:pPr>
            <w:r w:rsidRPr="0031149C">
              <w:rPr>
                <w:rFonts w:ascii="Calibri" w:hAnsi="Calibri"/>
                <w:sz w:val="22"/>
                <w:szCs w:val="22"/>
              </w:rPr>
              <w:t>decisiveness.</w:t>
            </w:r>
          </w:p>
        </w:tc>
        <w:tc>
          <w:tcPr>
            <w:tcW w:w="2835" w:type="dxa"/>
            <w:tcBorders>
              <w:top w:val="single" w:sz="6" w:space="0" w:color="auto"/>
              <w:bottom w:val="single" w:sz="6" w:space="0" w:color="auto"/>
            </w:tcBorders>
            <w:shd w:val="clear" w:color="auto" w:fill="FFFFFF"/>
          </w:tcPr>
          <w:p w14:paraId="38B4A99F"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05DC08B7"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01A61031" w14:textId="77777777" w:rsidTr="006B0473">
        <w:trPr>
          <w:cantSplit/>
          <w:trHeight w:val="1288"/>
          <w:jc w:val="center"/>
        </w:trPr>
        <w:tc>
          <w:tcPr>
            <w:tcW w:w="1843" w:type="dxa"/>
            <w:tcBorders>
              <w:top w:val="nil"/>
              <w:bottom w:val="single" w:sz="6" w:space="0" w:color="auto"/>
            </w:tcBorders>
          </w:tcPr>
          <w:p w14:paraId="6FF2403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3B968DD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Stress management</w:t>
            </w:r>
          </w:p>
          <w:p w14:paraId="19CC67B8"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decision making skills when dealing with routine situations, emergency situations, panic stricken people and other unexpected circumstances.</w:t>
            </w:r>
          </w:p>
        </w:tc>
        <w:tc>
          <w:tcPr>
            <w:tcW w:w="2835" w:type="dxa"/>
            <w:tcBorders>
              <w:top w:val="single" w:sz="6" w:space="0" w:color="auto"/>
              <w:bottom w:val="single" w:sz="6" w:space="0" w:color="auto"/>
            </w:tcBorders>
            <w:shd w:val="clear" w:color="auto" w:fill="FFFFFF"/>
          </w:tcPr>
          <w:p w14:paraId="51B3C5ED"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78BCE4E5"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with acceptable principles and procedures established by the Competent Authority concerned.</w:t>
            </w:r>
          </w:p>
        </w:tc>
      </w:tr>
      <w:tr w:rsidR="0070239E" w:rsidRPr="0031149C" w14:paraId="40CBA56C" w14:textId="77777777" w:rsidTr="002A12B3">
        <w:trPr>
          <w:cantSplit/>
          <w:trHeight w:val="1288"/>
          <w:jc w:val="center"/>
        </w:trPr>
        <w:tc>
          <w:tcPr>
            <w:tcW w:w="1843" w:type="dxa"/>
            <w:tcBorders>
              <w:top w:val="single" w:sz="6" w:space="0" w:color="auto"/>
              <w:bottom w:val="single" w:sz="6" w:space="0" w:color="auto"/>
            </w:tcBorders>
          </w:tcPr>
          <w:p w14:paraId="5AC7E9F6"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8</w:t>
            </w:r>
          </w:p>
          <w:p w14:paraId="42676B1E"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Emergency situations</w:t>
            </w:r>
          </w:p>
        </w:tc>
        <w:tc>
          <w:tcPr>
            <w:tcW w:w="2835" w:type="dxa"/>
            <w:tcBorders>
              <w:top w:val="single" w:sz="6" w:space="0" w:color="auto"/>
              <w:left w:val="nil"/>
              <w:bottom w:val="single" w:sz="6" w:space="0" w:color="auto"/>
            </w:tcBorders>
          </w:tcPr>
          <w:p w14:paraId="148540A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Response to contingency plans</w:t>
            </w:r>
          </w:p>
          <w:p w14:paraId="570E2FF1"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 xml:space="preserve">Knowledge of related national and international regulations concerning distress, pollution prevention and special circumstances and demonstrate the ability to: </w:t>
            </w:r>
          </w:p>
          <w:p w14:paraId="56521242"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prioritise and respond to situations;</w:t>
            </w:r>
          </w:p>
          <w:p w14:paraId="2593426C"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commence alerting procedures;</w:t>
            </w:r>
          </w:p>
          <w:p w14:paraId="1D67F7E9"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co-ordinate with allied services; and</w:t>
            </w:r>
          </w:p>
          <w:p w14:paraId="389E74D8"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record activities.</w:t>
            </w:r>
          </w:p>
          <w:p w14:paraId="31F55C16"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sz w:val="22"/>
                <w:szCs w:val="22"/>
              </w:rPr>
              <w:t>while continuing to maintain a safe waterway in all aspects.</w:t>
            </w:r>
          </w:p>
        </w:tc>
        <w:tc>
          <w:tcPr>
            <w:tcW w:w="2835" w:type="dxa"/>
            <w:tcBorders>
              <w:top w:val="single" w:sz="6" w:space="0" w:color="auto"/>
              <w:bottom w:val="single" w:sz="6" w:space="0" w:color="auto"/>
            </w:tcBorders>
          </w:tcPr>
          <w:p w14:paraId="2CDA74C3"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tcPr>
          <w:p w14:paraId="53BE1C3A"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Type and scale of emergency properly identified.</w:t>
            </w:r>
          </w:p>
          <w:p w14:paraId="3F4DD08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Activate the relevant contingency plan appropriate.</w:t>
            </w:r>
          </w:p>
          <w:p w14:paraId="2745EE17" w14:textId="11F5D504"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Actions undertaken ensure the </w:t>
            </w:r>
            <w:r w:rsidR="00722185" w:rsidRPr="0031149C">
              <w:rPr>
                <w:rFonts w:ascii="Calibri" w:hAnsi="Calibri"/>
                <w:sz w:val="22"/>
                <w:szCs w:val="22"/>
              </w:rPr>
              <w:t>protection of</w:t>
            </w:r>
            <w:r w:rsidRPr="0031149C">
              <w:rPr>
                <w:rFonts w:ascii="Calibri" w:hAnsi="Calibri"/>
                <w:sz w:val="22"/>
                <w:szCs w:val="22"/>
              </w:rPr>
              <w:t xml:space="preserve"> the VTS area and, as far as practicable, maintain a safe flow of marine traffic </w:t>
            </w:r>
          </w:p>
        </w:tc>
      </w:tr>
    </w:tbl>
    <w:p w14:paraId="5F95FB7F" w14:textId="77777777" w:rsidR="0070239E" w:rsidRPr="00C50983" w:rsidRDefault="0070239E" w:rsidP="00575E73">
      <w:pPr>
        <w:shd w:val="clear" w:color="auto" w:fill="D9D9D9" w:themeFill="background1" w:themeFillShade="D9"/>
      </w:pPr>
    </w:p>
    <w:p w14:paraId="1703576B" w14:textId="11365E75" w:rsidR="0002067D" w:rsidRPr="00C50983" w:rsidRDefault="0002067D" w:rsidP="00575E73">
      <w:pPr>
        <w:pStyle w:val="Annex"/>
        <w:shd w:val="clear" w:color="auto" w:fill="D9D9D9" w:themeFill="background1" w:themeFillShade="D9"/>
      </w:pPr>
      <w:r w:rsidRPr="00C50983">
        <w:br w:type="page"/>
      </w:r>
      <w:bookmarkStart w:id="3079" w:name="_Ref245169068"/>
      <w:bookmarkStart w:id="3080" w:name="_Toc6299065"/>
      <w:commentRangeStart w:id="3081"/>
      <w:r w:rsidR="00635089">
        <w:t>Teaching aids and references</w:t>
      </w:r>
      <w:bookmarkEnd w:id="3079"/>
      <w:bookmarkEnd w:id="3080"/>
      <w:commentRangeEnd w:id="3081"/>
      <w:r w:rsidR="00C036DE">
        <w:rPr>
          <w:rStyle w:val="CommentReference"/>
          <w:b w:val="0"/>
          <w:i w:val="0"/>
          <w:caps w:val="0"/>
          <w:color w:val="auto"/>
          <w:u w:val="none"/>
        </w:rPr>
        <w:commentReference w:id="3081"/>
      </w:r>
    </w:p>
    <w:p w14:paraId="763D6595" w14:textId="77777777" w:rsidR="0002067D" w:rsidRPr="00C50983" w:rsidRDefault="0002067D" w:rsidP="00575E73">
      <w:pPr>
        <w:pStyle w:val="BodyText"/>
        <w:shd w:val="clear" w:color="auto" w:fill="D9D9D9" w:themeFill="background1" w:themeFillShade="D9"/>
        <w:rPr>
          <w:b/>
          <w:sz w:val="24"/>
        </w:rPr>
      </w:pPr>
      <w:r w:rsidRPr="00C50983">
        <w:rPr>
          <w:b/>
          <w:sz w:val="24"/>
        </w:rPr>
        <w:t>Teaching aids that the participants ideally should have access to:</w:t>
      </w:r>
    </w:p>
    <w:p w14:paraId="2C6EEA6F" w14:textId="77777777" w:rsidR="0002067D" w:rsidRPr="00C50983" w:rsidRDefault="0002067D" w:rsidP="00575E73">
      <w:pPr>
        <w:pStyle w:val="BodyText"/>
        <w:shd w:val="clear" w:color="auto" w:fill="D9D9D9" w:themeFill="background1" w:themeFillShade="D9"/>
        <w:ind w:left="851" w:hanging="851"/>
      </w:pPr>
      <w:r w:rsidRPr="00C50983">
        <w:t>A1</w:t>
      </w:r>
      <w:r w:rsidRPr="00C50983">
        <w:tab/>
        <w:t>Simulated VTS environment capable of meeting the training objectives</w:t>
      </w:r>
    </w:p>
    <w:p w14:paraId="36246DFB" w14:textId="77777777" w:rsidR="0002067D" w:rsidRPr="00C50983" w:rsidRDefault="0002067D" w:rsidP="00575E73">
      <w:pPr>
        <w:pStyle w:val="BodyText"/>
        <w:shd w:val="clear" w:color="auto" w:fill="D9D9D9" w:themeFill="background1" w:themeFillShade="D9"/>
        <w:ind w:left="851" w:hanging="851"/>
      </w:pPr>
      <w:r w:rsidRPr="00C50983">
        <w:t>A2</w:t>
      </w:r>
      <w:r w:rsidRPr="00C50983">
        <w:tab/>
        <w:t>Briefing/debriefing area for simulations, including facilities for modelling performance and reviewing recorded exercises</w:t>
      </w:r>
    </w:p>
    <w:p w14:paraId="2E9BFEDE" w14:textId="77777777" w:rsidR="0002067D" w:rsidRPr="00C50983" w:rsidRDefault="0002067D" w:rsidP="00575E73">
      <w:pPr>
        <w:pStyle w:val="BodyText"/>
        <w:shd w:val="clear" w:color="auto" w:fill="D9D9D9" w:themeFill="background1" w:themeFillShade="D9"/>
        <w:ind w:left="851" w:hanging="851"/>
      </w:pPr>
      <w:r w:rsidRPr="00C50983">
        <w:t>A3</w:t>
      </w:r>
      <w:r w:rsidRPr="00C50983">
        <w:tab/>
        <w:t>Charts and associated publications</w:t>
      </w:r>
    </w:p>
    <w:p w14:paraId="318D4578" w14:textId="77777777" w:rsidR="0002067D" w:rsidRPr="00C50983" w:rsidRDefault="0002067D" w:rsidP="00575E73">
      <w:pPr>
        <w:pStyle w:val="BodyText"/>
        <w:shd w:val="clear" w:color="auto" w:fill="D9D9D9" w:themeFill="background1" w:themeFillShade="D9"/>
        <w:ind w:left="851" w:hanging="851"/>
      </w:pPr>
      <w:r w:rsidRPr="00C50983">
        <w:t>A4</w:t>
      </w:r>
      <w:r w:rsidRPr="00C50983">
        <w:tab/>
        <w:t>Examples of Notices to Mariners applicable to a VTS area</w:t>
      </w:r>
    </w:p>
    <w:p w14:paraId="13AED6A0" w14:textId="77777777" w:rsidR="0002067D" w:rsidRPr="00C50983" w:rsidRDefault="0002067D" w:rsidP="00575E73">
      <w:pPr>
        <w:pStyle w:val="BodyText"/>
        <w:shd w:val="clear" w:color="auto" w:fill="D9D9D9" w:themeFill="background1" w:themeFillShade="D9"/>
        <w:ind w:left="851" w:hanging="851"/>
      </w:pPr>
      <w:r w:rsidRPr="00C50983">
        <w:t>A5</w:t>
      </w:r>
      <w:r w:rsidRPr="00C50983">
        <w:tab/>
        <w:t>Ship models</w:t>
      </w:r>
    </w:p>
    <w:p w14:paraId="356C7D49" w14:textId="77777777" w:rsidR="0002067D" w:rsidRPr="00C50983" w:rsidRDefault="0002067D" w:rsidP="00575E73">
      <w:pPr>
        <w:pStyle w:val="BodyText"/>
        <w:shd w:val="clear" w:color="auto" w:fill="D9D9D9" w:themeFill="background1" w:themeFillShade="D9"/>
        <w:ind w:left="851" w:hanging="851"/>
      </w:pPr>
      <w:r w:rsidRPr="00C50983">
        <w:t>A6</w:t>
      </w:r>
      <w:r w:rsidRPr="00C50983">
        <w:tab/>
        <w:t>Video recording and playing facilities</w:t>
      </w:r>
    </w:p>
    <w:p w14:paraId="1E0F2619" w14:textId="77777777" w:rsidR="0002067D" w:rsidRPr="00C50983" w:rsidRDefault="0002067D" w:rsidP="00575E73">
      <w:pPr>
        <w:pStyle w:val="BodyText"/>
        <w:shd w:val="clear" w:color="auto" w:fill="D9D9D9" w:themeFill="background1" w:themeFillShade="D9"/>
        <w:ind w:left="851" w:hanging="851"/>
      </w:pPr>
      <w:r w:rsidRPr="00C50983">
        <w:t>A7</w:t>
      </w:r>
      <w:r w:rsidRPr="00C50983">
        <w:tab/>
        <w:t>Audio recording and playing facilities</w:t>
      </w:r>
    </w:p>
    <w:p w14:paraId="463558FC" w14:textId="77777777" w:rsidR="0002067D" w:rsidRPr="00C50983" w:rsidRDefault="0002067D" w:rsidP="00575E73">
      <w:pPr>
        <w:pStyle w:val="BodyText"/>
        <w:shd w:val="clear" w:color="auto" w:fill="D9D9D9" w:themeFill="background1" w:themeFillShade="D9"/>
        <w:ind w:left="851" w:hanging="851"/>
      </w:pPr>
      <w:r w:rsidRPr="00C50983">
        <w:t>A8</w:t>
      </w:r>
      <w:r w:rsidRPr="00C50983">
        <w:tab/>
        <w:t>Interactive language laboratory</w:t>
      </w:r>
    </w:p>
    <w:p w14:paraId="07A39577" w14:textId="77777777" w:rsidR="0002067D" w:rsidRPr="00C50983" w:rsidRDefault="0002067D" w:rsidP="00575E73">
      <w:pPr>
        <w:pStyle w:val="BodyText"/>
        <w:shd w:val="clear" w:color="auto" w:fill="D9D9D9" w:themeFill="background1" w:themeFillShade="D9"/>
        <w:ind w:left="851" w:hanging="851"/>
      </w:pPr>
      <w:r w:rsidRPr="00C50983">
        <w:t>A9</w:t>
      </w:r>
      <w:r w:rsidRPr="00C50983">
        <w:tab/>
        <w:t>Personal computer</w:t>
      </w:r>
    </w:p>
    <w:p w14:paraId="29A9A882" w14:textId="77777777" w:rsidR="0002067D" w:rsidRPr="00C50983" w:rsidRDefault="0002067D" w:rsidP="00575E73">
      <w:pPr>
        <w:pStyle w:val="BodyText"/>
        <w:shd w:val="clear" w:color="auto" w:fill="D9D9D9" w:themeFill="background1" w:themeFillShade="D9"/>
        <w:ind w:left="851" w:hanging="851"/>
      </w:pPr>
      <w:r w:rsidRPr="00C50983">
        <w:t>A10</w:t>
      </w:r>
      <w:r w:rsidRPr="00C50983">
        <w:tab/>
        <w:t>Simulator exercises to practice operational maritime English</w:t>
      </w:r>
    </w:p>
    <w:p w14:paraId="6CB2587E" w14:textId="77777777" w:rsidR="0002067D" w:rsidRPr="00C50983" w:rsidRDefault="0002067D" w:rsidP="00575E73">
      <w:pPr>
        <w:pStyle w:val="BodyText"/>
        <w:shd w:val="clear" w:color="auto" w:fill="D9D9D9" w:themeFill="background1" w:themeFillShade="D9"/>
        <w:ind w:left="851" w:hanging="851"/>
      </w:pPr>
      <w:r w:rsidRPr="00C50983">
        <w:t>A11</w:t>
      </w:r>
      <w:r w:rsidRPr="00C50983">
        <w:tab/>
        <w:t>Examples of equipment and systems capable of being manipulated in a manner similar to the equipment and systems used in VTS centres</w:t>
      </w:r>
    </w:p>
    <w:p w14:paraId="10F9CEBD" w14:textId="77777777" w:rsidR="0002067D" w:rsidRPr="00C50983" w:rsidRDefault="0002067D" w:rsidP="00575E73">
      <w:pPr>
        <w:pStyle w:val="BodyText"/>
        <w:shd w:val="clear" w:color="auto" w:fill="D9D9D9" w:themeFill="background1" w:themeFillShade="D9"/>
        <w:ind w:left="851" w:hanging="851"/>
      </w:pPr>
      <w:r w:rsidRPr="00C50983">
        <w:t>A12</w:t>
      </w:r>
      <w:r w:rsidRPr="00C50983">
        <w:tab/>
        <w:t>Interactive VTS simulator, including VHF facilities</w:t>
      </w:r>
    </w:p>
    <w:p w14:paraId="5A7CF0F7" w14:textId="77777777" w:rsidR="0002067D" w:rsidRPr="00C50983" w:rsidRDefault="0002067D" w:rsidP="00575E73">
      <w:pPr>
        <w:pStyle w:val="BodyText"/>
        <w:shd w:val="clear" w:color="auto" w:fill="D9D9D9" w:themeFill="background1" w:themeFillShade="D9"/>
        <w:ind w:left="851" w:hanging="851"/>
      </w:pPr>
      <w:r w:rsidRPr="00C50983">
        <w:t>A13</w:t>
      </w:r>
      <w:r w:rsidRPr="00C50983">
        <w:tab/>
        <w:t>Simulated VHF DF system including digital selective calling facilities</w:t>
      </w:r>
    </w:p>
    <w:p w14:paraId="06351870" w14:textId="77777777" w:rsidR="0002067D" w:rsidRPr="00C50983" w:rsidRDefault="0002067D" w:rsidP="00575E73">
      <w:pPr>
        <w:pStyle w:val="BodyText"/>
        <w:shd w:val="clear" w:color="auto" w:fill="D9D9D9" w:themeFill="background1" w:themeFillShade="D9"/>
        <w:ind w:left="851" w:hanging="851"/>
      </w:pPr>
      <w:r w:rsidRPr="00C50983">
        <w:t>A14</w:t>
      </w:r>
      <w:r w:rsidRPr="00C50983">
        <w:tab/>
        <w:t>Appropriate video films;</w:t>
      </w:r>
    </w:p>
    <w:p w14:paraId="3DF738F6" w14:textId="77777777" w:rsidR="0002067D" w:rsidRPr="00C50983" w:rsidRDefault="0002067D" w:rsidP="00575E73">
      <w:pPr>
        <w:pStyle w:val="BodyText"/>
        <w:shd w:val="clear" w:color="auto" w:fill="D9D9D9" w:themeFill="background1" w:themeFillShade="D9"/>
        <w:ind w:left="851" w:hanging="851"/>
      </w:pPr>
      <w:r w:rsidRPr="00C50983">
        <w:t>A15</w:t>
      </w:r>
      <w:r w:rsidRPr="00C50983">
        <w:tab/>
        <w:t>Manuals, strip cards and other facilities for use with the monitoring systems being taught</w:t>
      </w:r>
    </w:p>
    <w:p w14:paraId="5050F8A7" w14:textId="77777777" w:rsidR="0002067D" w:rsidRPr="00C50983" w:rsidRDefault="0002067D" w:rsidP="00575E73">
      <w:pPr>
        <w:pStyle w:val="BodyText"/>
        <w:shd w:val="clear" w:color="auto" w:fill="D9D9D9" w:themeFill="background1" w:themeFillShade="D9"/>
        <w:ind w:left="851" w:hanging="851"/>
      </w:pPr>
      <w:r w:rsidRPr="00C50983">
        <w:t>A16</w:t>
      </w:r>
      <w:r w:rsidRPr="00C50983">
        <w:tab/>
        <w:t>Appropriate interactive video</w:t>
      </w:r>
    </w:p>
    <w:p w14:paraId="4D5FFCDA" w14:textId="77777777" w:rsidR="0002067D" w:rsidRPr="00C50983" w:rsidRDefault="0002067D" w:rsidP="00575E73">
      <w:pPr>
        <w:pStyle w:val="BodyText"/>
        <w:shd w:val="clear" w:color="auto" w:fill="D9D9D9" w:themeFill="background1" w:themeFillShade="D9"/>
        <w:ind w:left="851" w:hanging="851"/>
      </w:pPr>
      <w:r w:rsidRPr="00C50983">
        <w:t>A17</w:t>
      </w:r>
      <w:r w:rsidRPr="00C50983">
        <w:tab/>
        <w:t>Guest speakers</w:t>
      </w:r>
    </w:p>
    <w:p w14:paraId="76741D65" w14:textId="77777777" w:rsidR="0002067D" w:rsidRPr="00C50983" w:rsidRDefault="0002067D" w:rsidP="00575E73">
      <w:pPr>
        <w:pStyle w:val="BodyText"/>
        <w:shd w:val="clear" w:color="auto" w:fill="D9D9D9" w:themeFill="background1" w:themeFillShade="D9"/>
        <w:ind w:left="851" w:hanging="851"/>
      </w:pPr>
      <w:r w:rsidRPr="00C50983">
        <w:t>A18</w:t>
      </w:r>
      <w:r w:rsidRPr="00C50983">
        <w:tab/>
        <w:t>Case studies</w:t>
      </w:r>
    </w:p>
    <w:p w14:paraId="5F98A29A" w14:textId="77777777" w:rsidR="0002067D" w:rsidRPr="00C50983" w:rsidRDefault="0002067D" w:rsidP="00575E73">
      <w:pPr>
        <w:pStyle w:val="BodyText"/>
        <w:shd w:val="clear" w:color="auto" w:fill="D9D9D9" w:themeFill="background1" w:themeFillShade="D9"/>
        <w:ind w:left="851" w:hanging="851"/>
      </w:pPr>
    </w:p>
    <w:p w14:paraId="7DA2D1F9" w14:textId="77777777" w:rsidR="0002067D" w:rsidRPr="00C50983" w:rsidRDefault="0002067D" w:rsidP="00575E73">
      <w:pPr>
        <w:pStyle w:val="BodyText"/>
        <w:shd w:val="clear" w:color="auto" w:fill="D9D9D9" w:themeFill="background1" w:themeFillShade="D9"/>
        <w:rPr>
          <w:b/>
          <w:sz w:val="24"/>
        </w:rPr>
      </w:pPr>
      <w:r w:rsidRPr="00C50983">
        <w:rPr>
          <w:b/>
          <w:sz w:val="24"/>
        </w:rPr>
        <w:t>Equipment recommended for each participant:</w:t>
      </w:r>
    </w:p>
    <w:p w14:paraId="6A5E2A1A" w14:textId="77777777" w:rsidR="0002067D" w:rsidRPr="00C50983" w:rsidRDefault="0002067D" w:rsidP="00575E73">
      <w:pPr>
        <w:pStyle w:val="BodyText"/>
        <w:shd w:val="clear" w:color="auto" w:fill="D9D9D9" w:themeFill="background1" w:themeFillShade="D9"/>
        <w:ind w:left="851" w:hanging="851"/>
      </w:pPr>
      <w:r w:rsidRPr="00C50983">
        <w:t>E1</w:t>
      </w:r>
      <w:r w:rsidRPr="00C50983">
        <w:tab/>
        <w:t>Headset/microphone with press to talk (PTT) facilities</w:t>
      </w:r>
    </w:p>
    <w:p w14:paraId="39820FF9" w14:textId="77777777" w:rsidR="0002067D" w:rsidRPr="00C50983" w:rsidRDefault="0002067D" w:rsidP="00575E73">
      <w:pPr>
        <w:pStyle w:val="BodyText"/>
        <w:shd w:val="clear" w:color="auto" w:fill="D9D9D9" w:themeFill="background1" w:themeFillShade="D9"/>
        <w:ind w:left="851" w:hanging="851"/>
      </w:pPr>
      <w:r w:rsidRPr="00C50983">
        <w:t>E2</w:t>
      </w:r>
      <w:r w:rsidRPr="00C50983">
        <w:tab/>
        <w:t>Logging system</w:t>
      </w:r>
    </w:p>
    <w:p w14:paraId="4DAB85D8" w14:textId="77777777" w:rsidR="0002067D" w:rsidRPr="00C50983" w:rsidRDefault="0002067D" w:rsidP="00575E73">
      <w:pPr>
        <w:pStyle w:val="BodyText"/>
        <w:shd w:val="clear" w:color="auto" w:fill="D9D9D9" w:themeFill="background1" w:themeFillShade="D9"/>
        <w:ind w:left="851" w:hanging="851"/>
      </w:pPr>
      <w:r w:rsidRPr="00C50983">
        <w:t>E3</w:t>
      </w:r>
      <w:r w:rsidRPr="00C50983">
        <w:tab/>
        <w:t>For chartwork exercises, desks approximately 1 metre long by 0.7 metres width, with drawers for chart stowage</w:t>
      </w:r>
    </w:p>
    <w:p w14:paraId="483A86C3" w14:textId="77777777" w:rsidR="0002067D" w:rsidRPr="00C50983" w:rsidRDefault="0002067D" w:rsidP="00575E73">
      <w:pPr>
        <w:pStyle w:val="BodyText"/>
        <w:shd w:val="clear" w:color="auto" w:fill="D9D9D9" w:themeFill="background1" w:themeFillShade="D9"/>
        <w:ind w:left="851" w:hanging="851"/>
      </w:pPr>
      <w:r w:rsidRPr="00C50983">
        <w:t>E4</w:t>
      </w:r>
      <w:r w:rsidRPr="00C50983">
        <w:tab/>
        <w:t>Protractor, parallel ruler, dividers, nautical almanac, charts of a VTS area, calculator, chart correcting facilities</w:t>
      </w:r>
    </w:p>
    <w:p w14:paraId="0850B1C6" w14:textId="77777777" w:rsidR="0002067D" w:rsidRPr="00C50983" w:rsidRDefault="0002067D" w:rsidP="00575E73">
      <w:pPr>
        <w:pStyle w:val="BodyText"/>
        <w:shd w:val="clear" w:color="auto" w:fill="D9D9D9" w:themeFill="background1" w:themeFillShade="D9"/>
        <w:ind w:left="851" w:hanging="851"/>
      </w:pPr>
      <w:r w:rsidRPr="00C50983">
        <w:t>E5</w:t>
      </w:r>
      <w:r w:rsidRPr="00C50983">
        <w:tab/>
        <w:t>Audio tapes of recorded VTS communications</w:t>
      </w:r>
    </w:p>
    <w:p w14:paraId="1AC09E9F" w14:textId="77777777" w:rsidR="0002067D" w:rsidRPr="00C50983" w:rsidRDefault="0002067D" w:rsidP="00575E73">
      <w:pPr>
        <w:pStyle w:val="BodyText"/>
        <w:shd w:val="clear" w:color="auto" w:fill="D9D9D9" w:themeFill="background1" w:themeFillShade="D9"/>
        <w:ind w:left="851" w:hanging="851"/>
      </w:pPr>
    </w:p>
    <w:p w14:paraId="6A91FB3F" w14:textId="77777777" w:rsidR="0002067D" w:rsidRPr="00C50983" w:rsidRDefault="0002067D" w:rsidP="00575E73">
      <w:pPr>
        <w:pStyle w:val="BodyText"/>
        <w:shd w:val="clear" w:color="auto" w:fill="D9D9D9" w:themeFill="background1" w:themeFillShade="D9"/>
        <w:rPr>
          <w:b/>
          <w:sz w:val="24"/>
        </w:rPr>
      </w:pPr>
      <w:bookmarkStart w:id="3082" w:name="_Toc414767085"/>
      <w:bookmarkStart w:id="3083" w:name="_Toc443306624"/>
      <w:bookmarkStart w:id="3084" w:name="_Toc476981661"/>
      <w:bookmarkStart w:id="3085" w:name="_Toc476982737"/>
      <w:bookmarkStart w:id="3086" w:name="_Toc476982860"/>
      <w:bookmarkStart w:id="3087" w:name="_Toc476982957"/>
      <w:bookmarkStart w:id="3088" w:name="_Toc476983230"/>
      <w:bookmarkStart w:id="3089" w:name="_Toc476984510"/>
      <w:bookmarkStart w:id="3090" w:name="_Toc476986731"/>
      <w:bookmarkStart w:id="3091" w:name="_Toc112216876"/>
      <w:r w:rsidRPr="00C50983">
        <w:rPr>
          <w:b/>
          <w:sz w:val="24"/>
        </w:rPr>
        <w:br w:type="page"/>
        <w:t>References</w:t>
      </w:r>
      <w:bookmarkEnd w:id="3082"/>
      <w:bookmarkEnd w:id="3083"/>
      <w:bookmarkEnd w:id="3084"/>
      <w:bookmarkEnd w:id="3085"/>
      <w:bookmarkEnd w:id="3086"/>
      <w:bookmarkEnd w:id="3087"/>
      <w:bookmarkEnd w:id="3088"/>
      <w:bookmarkEnd w:id="3089"/>
      <w:bookmarkEnd w:id="3090"/>
      <w:bookmarkEnd w:id="3091"/>
      <w:r w:rsidRPr="00C50983">
        <w:rPr>
          <w:b/>
          <w:sz w:val="24"/>
        </w:rPr>
        <w:t xml:space="preserve"> relevant to the planning of VTS training:</w:t>
      </w:r>
    </w:p>
    <w:p w14:paraId="7D6096A5" w14:textId="77777777" w:rsidR="0002067D" w:rsidRPr="00C50983" w:rsidRDefault="0002067D" w:rsidP="00575E73">
      <w:pPr>
        <w:pStyle w:val="BodyText"/>
        <w:shd w:val="clear" w:color="auto" w:fill="D9D9D9" w:themeFill="background1" w:themeFillShade="D9"/>
        <w:ind w:left="851" w:hanging="851"/>
      </w:pPr>
      <w:r w:rsidRPr="00C50983">
        <w:t>R1*</w:t>
      </w:r>
      <w:r w:rsidRPr="00C50983">
        <w:tab/>
        <w:t>SOLAS’ 74 Regulation V/10 – Ships’ routeing</w:t>
      </w:r>
    </w:p>
    <w:p w14:paraId="7D803452" w14:textId="77777777" w:rsidR="0002067D" w:rsidRPr="00C50983" w:rsidRDefault="0002067D" w:rsidP="00575E73">
      <w:pPr>
        <w:pStyle w:val="BodyText"/>
        <w:shd w:val="clear" w:color="auto" w:fill="D9D9D9" w:themeFill="background1" w:themeFillShade="D9"/>
        <w:ind w:left="851" w:hanging="851"/>
      </w:pPr>
      <w:r w:rsidRPr="00C50983">
        <w:t>R2*</w:t>
      </w:r>
      <w:r w:rsidRPr="00C50983">
        <w:tab/>
        <w:t>SOLAS ’74 Regulation V/11 - Ship reporting systems</w:t>
      </w:r>
    </w:p>
    <w:p w14:paraId="3A641BB6" w14:textId="77777777" w:rsidR="0002067D" w:rsidRPr="00C50983" w:rsidRDefault="0002067D" w:rsidP="00575E73">
      <w:pPr>
        <w:pStyle w:val="BodyText"/>
        <w:shd w:val="clear" w:color="auto" w:fill="D9D9D9" w:themeFill="background1" w:themeFillShade="D9"/>
        <w:ind w:left="851" w:hanging="851"/>
      </w:pPr>
      <w:r w:rsidRPr="00C50983">
        <w:t>R3*</w:t>
      </w:r>
      <w:r w:rsidRPr="00C50983">
        <w:tab/>
        <w:t>SOLAS ’74 Regulation V/12 - Vessel traffic services</w:t>
      </w:r>
    </w:p>
    <w:p w14:paraId="2D87DA94" w14:textId="77777777" w:rsidR="0002067D" w:rsidRPr="00C50983" w:rsidRDefault="0002067D" w:rsidP="00575E73">
      <w:pPr>
        <w:pStyle w:val="BodyText"/>
        <w:shd w:val="clear" w:color="auto" w:fill="D9D9D9" w:themeFill="background1" w:themeFillShade="D9"/>
        <w:ind w:left="851" w:hanging="851"/>
      </w:pPr>
      <w:r w:rsidRPr="00C50983">
        <w:t>R4*</w:t>
      </w:r>
      <w:r w:rsidRPr="00C50983">
        <w:tab/>
        <w:t>SOLAS ’74 Regulation V/27 - Nautical charts and nautical publications</w:t>
      </w:r>
    </w:p>
    <w:p w14:paraId="4FD921DA" w14:textId="77777777" w:rsidR="0002067D" w:rsidRPr="00C50983" w:rsidRDefault="0002067D" w:rsidP="00575E73">
      <w:pPr>
        <w:pStyle w:val="BodyText"/>
        <w:shd w:val="clear" w:color="auto" w:fill="D9D9D9" w:themeFill="background1" w:themeFillShade="D9"/>
        <w:ind w:left="851" w:hanging="851"/>
      </w:pPr>
      <w:r w:rsidRPr="00C50983">
        <w:t>R5*</w:t>
      </w:r>
      <w:r w:rsidRPr="00C50983">
        <w:tab/>
        <w:t>SOLAS ’74 Regulation V/7 – Search and rescue services</w:t>
      </w:r>
    </w:p>
    <w:p w14:paraId="57F489FA" w14:textId="77777777" w:rsidR="0002067D" w:rsidRPr="00C50983" w:rsidRDefault="0002067D" w:rsidP="00575E73">
      <w:pPr>
        <w:pStyle w:val="BodyText"/>
        <w:shd w:val="clear" w:color="auto" w:fill="D9D9D9" w:themeFill="background1" w:themeFillShade="D9"/>
        <w:ind w:left="851" w:hanging="851"/>
      </w:pPr>
      <w:r w:rsidRPr="00C50983">
        <w:t>R6*</w:t>
      </w:r>
      <w:r w:rsidRPr="00C50983">
        <w:tab/>
        <w:t>United Nations Convention on the Law of the Sea (UNCLOS)</w:t>
      </w:r>
    </w:p>
    <w:p w14:paraId="5B5E173B" w14:textId="77777777" w:rsidR="0002067D" w:rsidRPr="00C50983" w:rsidRDefault="0002067D" w:rsidP="00575E73">
      <w:pPr>
        <w:pStyle w:val="BodyText"/>
        <w:shd w:val="clear" w:color="auto" w:fill="D9D9D9" w:themeFill="background1" w:themeFillShade="D9"/>
        <w:ind w:left="851" w:hanging="851"/>
      </w:pPr>
      <w:r w:rsidRPr="00C50983">
        <w:t>R7*</w:t>
      </w:r>
      <w:r w:rsidRPr="00C50983">
        <w:tab/>
        <w:t>International Regulations for Preventing Collisions at Sea, 1972 (COLREGS)</w:t>
      </w:r>
    </w:p>
    <w:p w14:paraId="43AE235A" w14:textId="77777777" w:rsidR="0002067D" w:rsidRPr="00C50983" w:rsidRDefault="0002067D" w:rsidP="00575E73">
      <w:pPr>
        <w:pStyle w:val="BodyText"/>
        <w:shd w:val="clear" w:color="auto" w:fill="D9D9D9" w:themeFill="background1" w:themeFillShade="D9"/>
        <w:ind w:left="851" w:hanging="851"/>
      </w:pPr>
      <w:r w:rsidRPr="00C50983">
        <w:t>R8*</w:t>
      </w:r>
      <w:r w:rsidRPr="00C50983">
        <w:tab/>
        <w:t xml:space="preserve">International Maritime Dangerous Goods Code (IMDG Code) </w:t>
      </w:r>
    </w:p>
    <w:p w14:paraId="0A8F0346" w14:textId="77777777" w:rsidR="0002067D" w:rsidRPr="00C50983" w:rsidRDefault="0002067D" w:rsidP="00575E73">
      <w:pPr>
        <w:pStyle w:val="BodyText"/>
        <w:shd w:val="clear" w:color="auto" w:fill="D9D9D9" w:themeFill="background1" w:themeFillShade="D9"/>
        <w:ind w:left="851" w:hanging="851"/>
      </w:pPr>
      <w:r w:rsidRPr="00C50983">
        <w:t>R9*</w:t>
      </w:r>
      <w:r w:rsidRPr="00C50983">
        <w:tab/>
        <w:t>International Convention on Standards of Training, Certification and Watchkeeping of Seafarers, 1978, as amended in 1995 (STCW Convention)</w:t>
      </w:r>
    </w:p>
    <w:p w14:paraId="2B7D4429" w14:textId="77777777" w:rsidR="0002067D" w:rsidRPr="00C50983" w:rsidRDefault="0002067D" w:rsidP="00575E73">
      <w:pPr>
        <w:pStyle w:val="BodyText"/>
        <w:shd w:val="clear" w:color="auto" w:fill="D9D9D9" w:themeFill="background1" w:themeFillShade="D9"/>
        <w:ind w:left="851" w:hanging="851"/>
      </w:pPr>
      <w:r w:rsidRPr="00C50983">
        <w:t>R10*</w:t>
      </w:r>
      <w:r w:rsidRPr="00C50983">
        <w:tab/>
        <w:t>Seafarer’s Training, Certification and Watchkeeping Code (STCW 95 Code)</w:t>
      </w:r>
    </w:p>
    <w:p w14:paraId="7FACA76A" w14:textId="77777777" w:rsidR="0002067D" w:rsidRPr="00C50983" w:rsidRDefault="0002067D" w:rsidP="00575E73">
      <w:pPr>
        <w:pStyle w:val="BodyText"/>
        <w:shd w:val="clear" w:color="auto" w:fill="D9D9D9" w:themeFill="background1" w:themeFillShade="D9"/>
        <w:ind w:left="851" w:hanging="851"/>
      </w:pPr>
      <w:r w:rsidRPr="00C50983">
        <w:t>R11*</w:t>
      </w:r>
      <w:r w:rsidRPr="00C50983">
        <w:tab/>
        <w:t xml:space="preserve">IMO GMDSS Manual </w:t>
      </w:r>
    </w:p>
    <w:p w14:paraId="1D9F9B80" w14:textId="77777777" w:rsidR="0002067D" w:rsidRPr="00C50983" w:rsidRDefault="0002067D" w:rsidP="00575E73">
      <w:pPr>
        <w:pStyle w:val="BodyText"/>
        <w:shd w:val="clear" w:color="auto" w:fill="D9D9D9" w:themeFill="background1" w:themeFillShade="D9"/>
        <w:ind w:left="851" w:hanging="851"/>
      </w:pPr>
      <w:r w:rsidRPr="00C50983">
        <w:t>R12*</w:t>
      </w:r>
      <w:r w:rsidRPr="00C50983">
        <w:tab/>
        <w:t xml:space="preserve">IMO publication on Ships’ Routeing </w:t>
      </w:r>
    </w:p>
    <w:p w14:paraId="0F1D3912" w14:textId="77777777" w:rsidR="0002067D" w:rsidRPr="00C50983" w:rsidRDefault="0002067D" w:rsidP="00575E73">
      <w:pPr>
        <w:pStyle w:val="BodyText"/>
        <w:shd w:val="clear" w:color="auto" w:fill="D9D9D9" w:themeFill="background1" w:themeFillShade="D9"/>
        <w:ind w:left="851" w:hanging="851"/>
      </w:pPr>
      <w:r w:rsidRPr="00C50983">
        <w:t>R13*</w:t>
      </w:r>
      <w:r w:rsidRPr="00C50983">
        <w:tab/>
        <w:t>IMO/ICAO Publication “International Aeronautical and Maritime Search and Rescue (IAMSAR) manual” - in three volumes:</w:t>
      </w:r>
    </w:p>
    <w:p w14:paraId="6F232A86" w14:textId="77777777" w:rsidR="0002067D" w:rsidRPr="00C50983" w:rsidRDefault="0002067D" w:rsidP="00575E73">
      <w:pPr>
        <w:pStyle w:val="BodyText"/>
        <w:shd w:val="clear" w:color="auto" w:fill="D9D9D9" w:themeFill="background1" w:themeFillShade="D9"/>
        <w:ind w:left="851"/>
      </w:pPr>
      <w:r w:rsidRPr="00C50983">
        <w:t xml:space="preserve">Vol 1 – Organization and management </w:t>
      </w:r>
      <w:r w:rsidRPr="00C50983">
        <w:tab/>
        <w:t xml:space="preserve">(IMO 960) </w:t>
      </w:r>
    </w:p>
    <w:p w14:paraId="33233F5B" w14:textId="51AF4C50" w:rsidR="0002067D" w:rsidRPr="00C50983" w:rsidRDefault="0002067D" w:rsidP="00575E73">
      <w:pPr>
        <w:pStyle w:val="BodyText"/>
        <w:shd w:val="clear" w:color="auto" w:fill="D9D9D9" w:themeFill="background1" w:themeFillShade="D9"/>
        <w:ind w:left="851"/>
      </w:pPr>
      <w:r w:rsidRPr="00C50983">
        <w:t>Vol 2 – Mission co-ordination</w:t>
      </w:r>
      <w:r w:rsidRPr="00C50983">
        <w:tab/>
      </w:r>
      <w:r>
        <w:tab/>
      </w:r>
      <w:r>
        <w:tab/>
      </w:r>
      <w:r w:rsidRPr="00C50983">
        <w:t xml:space="preserve">(IMO 961) </w:t>
      </w:r>
    </w:p>
    <w:p w14:paraId="6A425674" w14:textId="67839963" w:rsidR="0002067D" w:rsidRPr="00C50983" w:rsidRDefault="0002067D" w:rsidP="00575E73">
      <w:pPr>
        <w:pStyle w:val="BodyText"/>
        <w:shd w:val="clear" w:color="auto" w:fill="D9D9D9" w:themeFill="background1" w:themeFillShade="D9"/>
        <w:ind w:left="851"/>
      </w:pPr>
      <w:r w:rsidRPr="00C50983">
        <w:t xml:space="preserve">Vol 3 – Mobile facilities </w:t>
      </w:r>
      <w:r w:rsidRPr="00C50983">
        <w:tab/>
      </w:r>
      <w:r>
        <w:tab/>
      </w:r>
      <w:r>
        <w:tab/>
      </w:r>
      <w:r w:rsidRPr="00C50983">
        <w:t xml:space="preserve">(IMO 962) </w:t>
      </w:r>
    </w:p>
    <w:p w14:paraId="0DFB9C86" w14:textId="77777777" w:rsidR="0002067D" w:rsidRPr="00C50983" w:rsidRDefault="0002067D" w:rsidP="00575E73">
      <w:pPr>
        <w:pStyle w:val="BodyText"/>
        <w:shd w:val="clear" w:color="auto" w:fill="D9D9D9" w:themeFill="background1" w:themeFillShade="D9"/>
        <w:ind w:left="851" w:hanging="851"/>
      </w:pPr>
      <w:r w:rsidRPr="00C50983">
        <w:t>R14*</w:t>
      </w:r>
      <w:r w:rsidRPr="00C50983">
        <w:tab/>
        <w:t>IMO Assembly resolution A.705(17), Promulgation of Maritime Safety Information (MSI)</w:t>
      </w:r>
    </w:p>
    <w:p w14:paraId="08B0883D" w14:textId="77777777" w:rsidR="0002067D" w:rsidRPr="00C50983" w:rsidRDefault="0002067D" w:rsidP="00575E73">
      <w:pPr>
        <w:pStyle w:val="BodyText"/>
        <w:shd w:val="clear" w:color="auto" w:fill="D9D9D9" w:themeFill="background1" w:themeFillShade="D9"/>
        <w:ind w:left="851" w:hanging="851"/>
      </w:pPr>
      <w:r w:rsidRPr="00C50983">
        <w:t>R15*</w:t>
      </w:r>
      <w:r w:rsidRPr="00C50983">
        <w:tab/>
        <w:t>IMO Assembly resolution A.772(18), Fatigue factors in manning and safety</w:t>
      </w:r>
    </w:p>
    <w:p w14:paraId="7767518A" w14:textId="77777777" w:rsidR="0002067D" w:rsidRPr="00C50983" w:rsidRDefault="0002067D" w:rsidP="00575E73">
      <w:pPr>
        <w:pStyle w:val="BodyText"/>
        <w:shd w:val="clear" w:color="auto" w:fill="D9D9D9" w:themeFill="background1" w:themeFillShade="D9"/>
        <w:ind w:left="851" w:hanging="851"/>
      </w:pPr>
      <w:r w:rsidRPr="00C50983">
        <w:t>R16*</w:t>
      </w:r>
      <w:r w:rsidRPr="00C50983">
        <w:tab/>
        <w:t>IMO Assembly resolution A.851(20), General principles for ship reporting systems and ship reporting requirements, including guidelines for reporting incidents involving dangerous goods, harmful substances and/or marine pollutants</w:t>
      </w:r>
    </w:p>
    <w:p w14:paraId="51B022FA" w14:textId="77777777" w:rsidR="0002067D" w:rsidRPr="00C50983" w:rsidRDefault="0002067D" w:rsidP="00575E73">
      <w:pPr>
        <w:pStyle w:val="BodyText"/>
        <w:shd w:val="clear" w:color="auto" w:fill="D9D9D9" w:themeFill="background1" w:themeFillShade="D9"/>
        <w:ind w:left="851" w:hanging="851"/>
      </w:pPr>
      <w:r w:rsidRPr="00C50983">
        <w:t>R17*</w:t>
      </w:r>
      <w:r w:rsidRPr="00C50983">
        <w:tab/>
        <w:t>IMO Assembly resolution A.857(20), Guidelines for Vessel Traffic Services</w:t>
      </w:r>
    </w:p>
    <w:p w14:paraId="6D3AB6CC" w14:textId="77777777" w:rsidR="0002067D" w:rsidRPr="00C50983" w:rsidRDefault="0002067D" w:rsidP="00575E73">
      <w:pPr>
        <w:pStyle w:val="BodyText"/>
        <w:shd w:val="clear" w:color="auto" w:fill="D9D9D9" w:themeFill="background1" w:themeFillShade="D9"/>
        <w:ind w:left="851" w:hanging="851"/>
      </w:pPr>
      <w:r w:rsidRPr="00C50983">
        <w:t>R18*</w:t>
      </w:r>
      <w:r w:rsidRPr="00C50983">
        <w:tab/>
        <w:t>IMO Assembly resolution A.917(22), as amended by resolution A.956(23) on Guidelines for the onboard operational use of shipborne automatic identification systems (AIS)</w:t>
      </w:r>
    </w:p>
    <w:p w14:paraId="0083921F" w14:textId="77777777" w:rsidR="0002067D" w:rsidRPr="00C50983" w:rsidRDefault="0002067D" w:rsidP="00575E73">
      <w:pPr>
        <w:pStyle w:val="BodyText"/>
        <w:shd w:val="clear" w:color="auto" w:fill="D9D9D9" w:themeFill="background1" w:themeFillShade="D9"/>
        <w:ind w:left="851" w:hanging="851"/>
      </w:pPr>
      <w:r w:rsidRPr="00C50983">
        <w:t>R19*</w:t>
      </w:r>
      <w:r w:rsidRPr="00C50983">
        <w:tab/>
        <w:t xml:space="preserve">IMO Assembly resolution A.918(22), Standard Marine Communication Phrases </w:t>
      </w:r>
    </w:p>
    <w:p w14:paraId="528952DA" w14:textId="77777777" w:rsidR="0002067D" w:rsidRPr="00C50983" w:rsidRDefault="0002067D" w:rsidP="00575E73">
      <w:pPr>
        <w:pStyle w:val="BodyText"/>
        <w:shd w:val="clear" w:color="auto" w:fill="D9D9D9" w:themeFill="background1" w:themeFillShade="D9"/>
        <w:ind w:left="851" w:hanging="851"/>
      </w:pPr>
      <w:r w:rsidRPr="00C50983">
        <w:t>R20*</w:t>
      </w:r>
      <w:r w:rsidRPr="00C50983">
        <w:tab/>
        <w:t>IMO Assembly resolution A.950(23), Maritime Assistance Service (MAS)</w:t>
      </w:r>
    </w:p>
    <w:p w14:paraId="793C59BF" w14:textId="77777777" w:rsidR="0002067D" w:rsidRPr="00C50983" w:rsidRDefault="0002067D" w:rsidP="00575E73">
      <w:pPr>
        <w:pStyle w:val="BodyText"/>
        <w:shd w:val="clear" w:color="auto" w:fill="D9D9D9" w:themeFill="background1" w:themeFillShade="D9"/>
        <w:ind w:left="851" w:hanging="851"/>
      </w:pPr>
      <w:r w:rsidRPr="00C50983">
        <w:t>R21*</w:t>
      </w:r>
      <w:r w:rsidRPr="00C50983">
        <w:tab/>
        <w:t>IMO Assembly resolution A.954(23), Proper use of VHF channels at sea</w:t>
      </w:r>
    </w:p>
    <w:p w14:paraId="1B4BF6EA" w14:textId="77777777" w:rsidR="0002067D" w:rsidRPr="00C50983" w:rsidRDefault="0002067D" w:rsidP="00575E73">
      <w:pPr>
        <w:pStyle w:val="BodyText"/>
        <w:shd w:val="clear" w:color="auto" w:fill="D9D9D9" w:themeFill="background1" w:themeFillShade="D9"/>
        <w:ind w:left="851" w:hanging="851"/>
      </w:pPr>
      <w:r w:rsidRPr="00C50983">
        <w:t>R22*</w:t>
      </w:r>
      <w:r w:rsidRPr="00C50983">
        <w:tab/>
        <w:t>IMO Maritime Safety Committee resolution MSC.232(82), Revised performance standards for Electronic Chart Display and Information Systems (ECDIS)</w:t>
      </w:r>
    </w:p>
    <w:p w14:paraId="4C4C32AB" w14:textId="77777777" w:rsidR="0002067D" w:rsidRPr="00C50983" w:rsidRDefault="0002067D" w:rsidP="00575E73">
      <w:pPr>
        <w:pStyle w:val="BodyText"/>
        <w:shd w:val="clear" w:color="auto" w:fill="D9D9D9" w:themeFill="background1" w:themeFillShade="D9"/>
        <w:ind w:left="851" w:hanging="851"/>
      </w:pPr>
      <w:r w:rsidRPr="00C50983">
        <w:t>R23*</w:t>
      </w:r>
      <w:r w:rsidRPr="00C50983">
        <w:tab/>
        <w:t>IMO COMSAR/Circ.15 - Joint IMO/IHO/WMO Manual on Maritime Safety Information (MSI)</w:t>
      </w:r>
    </w:p>
    <w:p w14:paraId="2240A4C9" w14:textId="77777777" w:rsidR="0002067D" w:rsidRPr="00C50983" w:rsidRDefault="0002067D" w:rsidP="00575E73">
      <w:pPr>
        <w:pStyle w:val="BodyText"/>
        <w:shd w:val="clear" w:color="auto" w:fill="D9D9D9" w:themeFill="background1" w:themeFillShade="D9"/>
        <w:ind w:left="851" w:hanging="851"/>
      </w:pPr>
      <w:r w:rsidRPr="00C50983">
        <w:t>R24*</w:t>
      </w:r>
      <w:r w:rsidRPr="00C50983">
        <w:tab/>
        <w:t>IMO MSC/Circ.1014, Guidelines on fatigue mitigation and management</w:t>
      </w:r>
    </w:p>
    <w:p w14:paraId="24FE849E" w14:textId="77777777" w:rsidR="0002067D" w:rsidRPr="00C50983" w:rsidRDefault="0002067D" w:rsidP="00575E73">
      <w:pPr>
        <w:pStyle w:val="BodyText"/>
        <w:shd w:val="clear" w:color="auto" w:fill="D9D9D9" w:themeFill="background1" w:themeFillShade="D9"/>
        <w:ind w:left="851" w:hanging="851"/>
      </w:pPr>
      <w:r w:rsidRPr="00C50983">
        <w:t>R25*</w:t>
      </w:r>
      <w:r w:rsidRPr="00C50983">
        <w:tab/>
        <w:t>IMO SN/Circ.244, Guidance on the use of the UN/Locode in the destination field in AIS messages</w:t>
      </w:r>
    </w:p>
    <w:p w14:paraId="533273D2" w14:textId="77777777" w:rsidR="0002067D" w:rsidRPr="00C50983" w:rsidRDefault="0002067D" w:rsidP="00575E73">
      <w:pPr>
        <w:pStyle w:val="BodyText"/>
        <w:shd w:val="clear" w:color="auto" w:fill="D9D9D9" w:themeFill="background1" w:themeFillShade="D9"/>
        <w:ind w:left="851" w:hanging="851"/>
      </w:pPr>
      <w:r w:rsidRPr="00C50983">
        <w:t>R26*</w:t>
      </w:r>
      <w:r w:rsidRPr="00C50983">
        <w:tab/>
        <w:t xml:space="preserve">International Code of Signals </w:t>
      </w:r>
    </w:p>
    <w:p w14:paraId="519211A2" w14:textId="77777777" w:rsidR="0002067D" w:rsidRPr="00C50983" w:rsidRDefault="0002067D" w:rsidP="00575E73">
      <w:pPr>
        <w:pStyle w:val="BodyText"/>
        <w:shd w:val="clear" w:color="auto" w:fill="D9D9D9" w:themeFill="background1" w:themeFillShade="D9"/>
        <w:ind w:left="851" w:hanging="851"/>
      </w:pPr>
      <w:r w:rsidRPr="00C50983">
        <w:t>R27</w:t>
      </w:r>
      <w:r w:rsidRPr="00C50983">
        <w:tab/>
        <w:t>IHO approved documents of charts and publications</w:t>
      </w:r>
    </w:p>
    <w:p w14:paraId="6BBB6597" w14:textId="77777777" w:rsidR="0002067D" w:rsidRPr="00C50983" w:rsidRDefault="0002067D" w:rsidP="00575E73">
      <w:pPr>
        <w:pStyle w:val="BodyText"/>
        <w:shd w:val="clear" w:color="auto" w:fill="D9D9D9" w:themeFill="background1" w:themeFillShade="D9"/>
        <w:ind w:left="851" w:hanging="851"/>
      </w:pPr>
      <w:r w:rsidRPr="00C50983">
        <w:t>R28</w:t>
      </w:r>
      <w:r w:rsidRPr="00C50983">
        <w:tab/>
        <w:t>ITU Radio Regulations, including Appendices</w:t>
      </w:r>
    </w:p>
    <w:p w14:paraId="0F3547B9" w14:textId="77777777" w:rsidR="0002067D" w:rsidRPr="00C50983" w:rsidRDefault="0002067D" w:rsidP="00575E73">
      <w:pPr>
        <w:pStyle w:val="BodyText"/>
        <w:shd w:val="clear" w:color="auto" w:fill="D9D9D9" w:themeFill="background1" w:themeFillShade="D9"/>
        <w:ind w:left="851" w:hanging="851"/>
      </w:pPr>
      <w:r w:rsidRPr="00C50983">
        <w:t>R29</w:t>
      </w:r>
      <w:r w:rsidRPr="00C50983">
        <w:tab/>
        <w:t xml:space="preserve">ITU-R Recommendation M.493, DSC for use in the maritime mobile services </w:t>
      </w:r>
    </w:p>
    <w:p w14:paraId="0A0D2D0C" w14:textId="77777777" w:rsidR="0002067D" w:rsidRPr="00C50983" w:rsidRDefault="0002067D" w:rsidP="00575E73">
      <w:pPr>
        <w:pStyle w:val="BodyText"/>
        <w:shd w:val="clear" w:color="auto" w:fill="D9D9D9" w:themeFill="background1" w:themeFillShade="D9"/>
        <w:ind w:left="851" w:hanging="851"/>
      </w:pPr>
      <w:r w:rsidRPr="00C50983">
        <w:t>R30</w:t>
      </w:r>
      <w:r w:rsidRPr="00C50983">
        <w:tab/>
        <w:t>ITU-R Recommendation M.541, Operational procedures for the use of DSC equipment in the maritime mobile services</w:t>
      </w:r>
    </w:p>
    <w:p w14:paraId="3685D89C" w14:textId="77777777" w:rsidR="0002067D" w:rsidRPr="00C50983" w:rsidRDefault="0002067D" w:rsidP="00575E73">
      <w:pPr>
        <w:pStyle w:val="BodyText"/>
        <w:shd w:val="clear" w:color="auto" w:fill="D9D9D9" w:themeFill="background1" w:themeFillShade="D9"/>
        <w:ind w:left="851" w:hanging="851"/>
      </w:pPr>
      <w:r w:rsidRPr="00C50983">
        <w:t>R31</w:t>
      </w:r>
      <w:r w:rsidRPr="00C50983">
        <w:tab/>
        <w:t>ITU-R Recommendation M.1371, Technical characteristics for an automatic identification system using time division multiple access in the VHF maritime mobile band</w:t>
      </w:r>
    </w:p>
    <w:p w14:paraId="47D3BBCD" w14:textId="77777777" w:rsidR="0002067D" w:rsidRPr="00C50983" w:rsidRDefault="0002067D" w:rsidP="00575E73">
      <w:pPr>
        <w:pStyle w:val="BodyText"/>
        <w:shd w:val="clear" w:color="auto" w:fill="D9D9D9" w:themeFill="background1" w:themeFillShade="D9"/>
        <w:ind w:left="851" w:hanging="851"/>
      </w:pPr>
      <w:r w:rsidRPr="00C50983">
        <w:t>R32</w:t>
      </w:r>
      <w:r w:rsidRPr="00C50983">
        <w:tab/>
        <w:t>IELTS Handbook - British Council, or equivalent.</w:t>
      </w:r>
    </w:p>
    <w:p w14:paraId="20D88D3A" w14:textId="77777777" w:rsidR="0002067D" w:rsidRPr="00C50983" w:rsidRDefault="0002067D" w:rsidP="00575E73">
      <w:pPr>
        <w:pStyle w:val="BodyText"/>
        <w:shd w:val="clear" w:color="auto" w:fill="D9D9D9" w:themeFill="background1" w:themeFillShade="D9"/>
        <w:ind w:left="851" w:hanging="851"/>
      </w:pPr>
      <w:r w:rsidRPr="00C50983">
        <w:t>R33</w:t>
      </w:r>
      <w:r w:rsidRPr="00C50983">
        <w:tab/>
        <w:t>Marine Communications Handbook - Lloyds of London</w:t>
      </w:r>
    </w:p>
    <w:p w14:paraId="2EAEB72C" w14:textId="77777777" w:rsidR="0002067D" w:rsidRPr="00C50983" w:rsidRDefault="0002067D" w:rsidP="00575E73">
      <w:pPr>
        <w:pStyle w:val="BodyText"/>
        <w:shd w:val="clear" w:color="auto" w:fill="D9D9D9" w:themeFill="background1" w:themeFillShade="D9"/>
        <w:ind w:left="851" w:hanging="851"/>
      </w:pPr>
      <w:r w:rsidRPr="00C50983">
        <w:t>R34</w:t>
      </w:r>
      <w:r w:rsidRPr="00C50983">
        <w:tab/>
        <w:t>Equipment and system operating manuals</w:t>
      </w:r>
    </w:p>
    <w:p w14:paraId="7FB5E94C" w14:textId="77777777" w:rsidR="0002067D" w:rsidRPr="00C50983" w:rsidRDefault="0002067D" w:rsidP="00575E73">
      <w:pPr>
        <w:pStyle w:val="BodyText"/>
        <w:shd w:val="clear" w:color="auto" w:fill="D9D9D9" w:themeFill="background1" w:themeFillShade="D9"/>
        <w:ind w:left="851" w:hanging="851"/>
      </w:pPr>
      <w:r w:rsidRPr="00C50983">
        <w:t>R35</w:t>
      </w:r>
      <w:r w:rsidRPr="00C50983">
        <w:tab/>
        <w:t>National, regional and local legislation and regulations on VTS, ports, harbours, pilotage and allied services</w:t>
      </w:r>
    </w:p>
    <w:p w14:paraId="00C41268" w14:textId="77777777" w:rsidR="0002067D" w:rsidRPr="00C50983" w:rsidRDefault="0002067D" w:rsidP="00575E73">
      <w:pPr>
        <w:pStyle w:val="BodyText"/>
        <w:shd w:val="clear" w:color="auto" w:fill="D9D9D9" w:themeFill="background1" w:themeFillShade="D9"/>
        <w:ind w:left="851" w:hanging="851"/>
      </w:pPr>
      <w:r w:rsidRPr="00C50983">
        <w:t>R36</w:t>
      </w:r>
      <w:r w:rsidRPr="00C50983">
        <w:tab/>
        <w:t>National Notices to Mariners pertaining to VTS</w:t>
      </w:r>
    </w:p>
    <w:p w14:paraId="7D02D4C1" w14:textId="77777777" w:rsidR="0002067D" w:rsidRPr="00C50983" w:rsidRDefault="0002067D" w:rsidP="00575E73">
      <w:pPr>
        <w:pStyle w:val="BodyText"/>
        <w:shd w:val="clear" w:color="auto" w:fill="D9D9D9" w:themeFill="background1" w:themeFillShade="D9"/>
        <w:ind w:left="851" w:hanging="851"/>
      </w:pPr>
      <w:r w:rsidRPr="00C50983">
        <w:t>R37</w:t>
      </w:r>
      <w:r w:rsidRPr="00C50983">
        <w:tab/>
        <w:t>National procedures and standards for operation of VTS</w:t>
      </w:r>
    </w:p>
    <w:p w14:paraId="70A8DA0F" w14:textId="77777777" w:rsidR="0002067D" w:rsidRPr="00C50983" w:rsidRDefault="0002067D" w:rsidP="00575E73">
      <w:pPr>
        <w:pStyle w:val="BodyText"/>
        <w:shd w:val="clear" w:color="auto" w:fill="D9D9D9" w:themeFill="background1" w:themeFillShade="D9"/>
        <w:ind w:left="851" w:hanging="851"/>
      </w:pPr>
      <w:r w:rsidRPr="00C50983">
        <w:t>R38</w:t>
      </w:r>
      <w:r w:rsidRPr="00C50983">
        <w:tab/>
        <w:t>National procedures and standards for operation of International Convention for the Prevention of Pollution from Ships (MARPOL)</w:t>
      </w:r>
    </w:p>
    <w:p w14:paraId="18C2770D" w14:textId="77777777" w:rsidR="0002067D" w:rsidRPr="00C50983" w:rsidRDefault="0002067D" w:rsidP="00575E73">
      <w:pPr>
        <w:pStyle w:val="BodyText"/>
        <w:shd w:val="clear" w:color="auto" w:fill="D9D9D9" w:themeFill="background1" w:themeFillShade="D9"/>
        <w:ind w:left="851" w:hanging="851"/>
      </w:pPr>
      <w:r w:rsidRPr="00C50983">
        <w:t>R39</w:t>
      </w:r>
      <w:r w:rsidRPr="00C50983">
        <w:tab/>
        <w:t>National arrangements for intervention, pollution and salvage</w:t>
      </w:r>
    </w:p>
    <w:p w14:paraId="775DDC1A" w14:textId="77777777" w:rsidR="0002067D" w:rsidRPr="00C50983" w:rsidRDefault="0002067D" w:rsidP="00575E73">
      <w:pPr>
        <w:pStyle w:val="BodyText"/>
        <w:shd w:val="clear" w:color="auto" w:fill="D9D9D9" w:themeFill="background1" w:themeFillShade="D9"/>
        <w:ind w:left="851" w:hanging="851"/>
      </w:pPr>
      <w:r w:rsidRPr="00C50983">
        <w:t>R40</w:t>
      </w:r>
      <w:r w:rsidRPr="00C50983">
        <w:tab/>
        <w:t>Local/regional contingency and emergency requirements</w:t>
      </w:r>
    </w:p>
    <w:p w14:paraId="66D1BBFE" w14:textId="77777777" w:rsidR="0002067D" w:rsidRPr="00C50983" w:rsidRDefault="0002067D" w:rsidP="00575E73">
      <w:pPr>
        <w:pStyle w:val="BodyText"/>
        <w:shd w:val="clear" w:color="auto" w:fill="D9D9D9" w:themeFill="background1" w:themeFillShade="D9"/>
        <w:ind w:left="851" w:hanging="851"/>
      </w:pPr>
      <w:r w:rsidRPr="00C50983">
        <w:t>R41</w:t>
      </w:r>
      <w:r w:rsidRPr="00C50983">
        <w:tab/>
        <w:t>IALA Vessel Traffic Services Manual</w:t>
      </w:r>
    </w:p>
    <w:p w14:paraId="1725E481" w14:textId="77777777" w:rsidR="0002067D" w:rsidRPr="00C50983" w:rsidRDefault="0002067D" w:rsidP="00575E73">
      <w:pPr>
        <w:pStyle w:val="BodyText"/>
        <w:shd w:val="clear" w:color="auto" w:fill="D9D9D9" w:themeFill="background1" w:themeFillShade="D9"/>
        <w:ind w:left="851" w:hanging="851"/>
      </w:pPr>
      <w:r w:rsidRPr="00C50983">
        <w:t>R42</w:t>
      </w:r>
      <w:r w:rsidRPr="00C50983">
        <w:tab/>
        <w:t>IALA Aids to Navigation Guide (NAVGUIDE)</w:t>
      </w:r>
    </w:p>
    <w:p w14:paraId="23BBEB8D" w14:textId="77777777" w:rsidR="0002067D" w:rsidRPr="00C50983" w:rsidRDefault="0002067D" w:rsidP="00575E73">
      <w:pPr>
        <w:pStyle w:val="BodyText"/>
        <w:shd w:val="clear" w:color="auto" w:fill="D9D9D9" w:themeFill="background1" w:themeFillShade="D9"/>
        <w:ind w:left="851" w:hanging="851"/>
      </w:pPr>
      <w:r w:rsidRPr="00C50983">
        <w:t xml:space="preserve">R43 </w:t>
      </w:r>
      <w:r w:rsidRPr="00C50983">
        <w:tab/>
        <w:t>International Maritime Buoyage System (MBS), published by IALA</w:t>
      </w:r>
    </w:p>
    <w:p w14:paraId="7B484D05" w14:textId="77777777" w:rsidR="0002067D" w:rsidRPr="00C50983" w:rsidRDefault="0002067D" w:rsidP="00575E73">
      <w:pPr>
        <w:pStyle w:val="BodyText"/>
        <w:shd w:val="clear" w:color="auto" w:fill="D9D9D9" w:themeFill="background1" w:themeFillShade="D9"/>
        <w:ind w:left="851" w:hanging="851"/>
      </w:pPr>
      <w:r w:rsidRPr="00C50983">
        <w:t>R44</w:t>
      </w:r>
      <w:r w:rsidRPr="00C50983">
        <w:tab/>
        <w:t>IALA Recommendation V-103, Standards of training and certification of VTS Personnel</w:t>
      </w:r>
    </w:p>
    <w:p w14:paraId="1FBFBFFD" w14:textId="77777777" w:rsidR="0002067D" w:rsidRPr="00C50983" w:rsidRDefault="0002067D" w:rsidP="00575E73">
      <w:pPr>
        <w:pStyle w:val="BodyText"/>
        <w:shd w:val="clear" w:color="auto" w:fill="D9D9D9" w:themeFill="background1" w:themeFillShade="D9"/>
        <w:ind w:left="851" w:hanging="851"/>
      </w:pPr>
      <w:r w:rsidRPr="00C50983">
        <w:t>R45</w:t>
      </w:r>
      <w:r w:rsidRPr="00C50983">
        <w:tab/>
        <w:t>IALA Recommendation</w:t>
      </w:r>
      <w:r w:rsidRPr="00C50983" w:rsidDel="00A0397B">
        <w:t xml:space="preserve"> </w:t>
      </w:r>
      <w:r w:rsidRPr="00C50983">
        <w:t>V-119, Implementation of Vessel Traffic Services</w:t>
      </w:r>
    </w:p>
    <w:p w14:paraId="1A351A77" w14:textId="77777777" w:rsidR="0002067D" w:rsidRPr="00C50983" w:rsidRDefault="0002067D" w:rsidP="00575E73">
      <w:pPr>
        <w:pStyle w:val="BodyText"/>
        <w:shd w:val="clear" w:color="auto" w:fill="D9D9D9" w:themeFill="background1" w:themeFillShade="D9"/>
        <w:ind w:left="851" w:hanging="851"/>
      </w:pPr>
      <w:r w:rsidRPr="00C50983">
        <w:t>R46</w:t>
      </w:r>
      <w:r w:rsidRPr="00C50983">
        <w:tab/>
        <w:t xml:space="preserve">IALA Recommendation V-120, Vessel Traffic Services in Inland Waters </w:t>
      </w:r>
    </w:p>
    <w:p w14:paraId="0244FAA3" w14:textId="77777777" w:rsidR="0002067D" w:rsidRPr="00C50983" w:rsidRDefault="0002067D" w:rsidP="00575E73">
      <w:pPr>
        <w:pStyle w:val="BodyText"/>
        <w:shd w:val="clear" w:color="auto" w:fill="D9D9D9" w:themeFill="background1" w:themeFillShade="D9"/>
        <w:ind w:left="851" w:hanging="851"/>
      </w:pPr>
      <w:r w:rsidRPr="00C50983">
        <w:t>R47</w:t>
      </w:r>
      <w:r w:rsidRPr="00C50983">
        <w:tab/>
        <w:t>IALA Recommendation V-125, The Use and Presentation of Symbology at a VTS Centre (including AIS)</w:t>
      </w:r>
    </w:p>
    <w:p w14:paraId="2B4FE38F" w14:textId="77777777" w:rsidR="0002067D" w:rsidRPr="00C50983" w:rsidRDefault="0002067D" w:rsidP="00575E73">
      <w:pPr>
        <w:pStyle w:val="BodyText"/>
        <w:shd w:val="clear" w:color="auto" w:fill="D9D9D9" w:themeFill="background1" w:themeFillShade="D9"/>
        <w:ind w:left="851" w:hanging="851"/>
      </w:pPr>
      <w:r w:rsidRPr="00C50983">
        <w:t>R48</w:t>
      </w:r>
      <w:r w:rsidRPr="00C50983">
        <w:tab/>
        <w:t>IALA Recommendation</w:t>
      </w:r>
      <w:r w:rsidRPr="00C50983" w:rsidDel="00A0397B">
        <w:t xml:space="preserve"> </w:t>
      </w:r>
      <w:r w:rsidRPr="00C50983">
        <w:t>V-127, Operational procedures for Vessel Traffic Services</w:t>
      </w:r>
    </w:p>
    <w:p w14:paraId="32D99C1A" w14:textId="77777777" w:rsidR="0002067D" w:rsidRPr="00C50983" w:rsidRDefault="0002067D" w:rsidP="00575E73">
      <w:pPr>
        <w:pStyle w:val="BodyText"/>
        <w:shd w:val="clear" w:color="auto" w:fill="D9D9D9" w:themeFill="background1" w:themeFillShade="D9"/>
        <w:ind w:left="851" w:hanging="851"/>
      </w:pPr>
      <w:r w:rsidRPr="00C50983">
        <w:t>R49</w:t>
      </w:r>
      <w:r w:rsidRPr="00C50983">
        <w:tab/>
        <w:t>IALA Recommendation</w:t>
      </w:r>
      <w:r w:rsidRPr="00C50983" w:rsidDel="00A0397B">
        <w:t xml:space="preserve"> </w:t>
      </w:r>
      <w:r w:rsidRPr="00C50983">
        <w:t>V-128, Operational and technical performance requirements for VTS equipment</w:t>
      </w:r>
    </w:p>
    <w:p w14:paraId="61464FEF" w14:textId="77777777" w:rsidR="0002067D" w:rsidRPr="00C50983" w:rsidRDefault="0002067D" w:rsidP="00575E73">
      <w:pPr>
        <w:pStyle w:val="BodyText"/>
        <w:shd w:val="clear" w:color="auto" w:fill="D9D9D9" w:themeFill="background1" w:themeFillShade="D9"/>
        <w:ind w:left="851" w:hanging="851"/>
      </w:pPr>
      <w:r w:rsidRPr="00C50983">
        <w:t>R50</w:t>
      </w:r>
      <w:r w:rsidRPr="00C50983">
        <w:tab/>
        <w:t>IALA Guideline 1017, Assessment of Training Requirements for Existing VTS Personnel, Candidate VTS Operators and Revalidation of VTS Operator Certificates</w:t>
      </w:r>
    </w:p>
    <w:p w14:paraId="61757065" w14:textId="77777777" w:rsidR="0002067D" w:rsidRPr="00C50983" w:rsidRDefault="0002067D" w:rsidP="00575E73">
      <w:pPr>
        <w:pStyle w:val="BodyText"/>
        <w:shd w:val="clear" w:color="auto" w:fill="D9D9D9" w:themeFill="background1" w:themeFillShade="D9"/>
        <w:ind w:left="851" w:hanging="851"/>
      </w:pPr>
      <w:r w:rsidRPr="00C50983">
        <w:t>R51</w:t>
      </w:r>
      <w:r w:rsidRPr="00C50983">
        <w:tab/>
        <w:t xml:space="preserve">IALA Guideline 1026, AIS as a VTS tool </w:t>
      </w:r>
    </w:p>
    <w:p w14:paraId="7165B418" w14:textId="77777777" w:rsidR="0002067D" w:rsidRPr="00C50983" w:rsidRDefault="0002067D" w:rsidP="00575E73">
      <w:pPr>
        <w:pStyle w:val="BodyText"/>
        <w:shd w:val="clear" w:color="auto" w:fill="D9D9D9" w:themeFill="background1" w:themeFillShade="D9"/>
        <w:ind w:left="851" w:hanging="851"/>
      </w:pPr>
      <w:r w:rsidRPr="00C50983">
        <w:t>R52</w:t>
      </w:r>
      <w:r w:rsidRPr="00C50983">
        <w:tab/>
        <w:t xml:space="preserve">IALA Guideline 1027, Designing and implementing simulation in VTS Training at Training Institutes/VTS Centres </w:t>
      </w:r>
    </w:p>
    <w:p w14:paraId="65BB0204" w14:textId="77777777" w:rsidR="0002067D" w:rsidRPr="00C50983" w:rsidRDefault="0002067D" w:rsidP="00575E73">
      <w:pPr>
        <w:pStyle w:val="BodyText"/>
        <w:shd w:val="clear" w:color="auto" w:fill="D9D9D9" w:themeFill="background1" w:themeFillShade="D9"/>
        <w:ind w:left="851" w:hanging="851"/>
      </w:pPr>
      <w:r w:rsidRPr="00C50983">
        <w:t>R53</w:t>
      </w:r>
      <w:r w:rsidRPr="00C50983">
        <w:tab/>
        <w:t xml:space="preserve">IALA Guidelines 1028, The Automatic Identification System (AIS) Volume 1, Part I Operational Issues </w:t>
      </w:r>
    </w:p>
    <w:p w14:paraId="524932B0" w14:textId="77777777" w:rsidR="0002067D" w:rsidRPr="00C50983" w:rsidRDefault="0002067D" w:rsidP="00575E73">
      <w:pPr>
        <w:pStyle w:val="BodyText"/>
        <w:shd w:val="clear" w:color="auto" w:fill="D9D9D9" w:themeFill="background1" w:themeFillShade="D9"/>
        <w:ind w:left="851" w:hanging="851"/>
      </w:pPr>
      <w:r w:rsidRPr="00C50983">
        <w:t>R54</w:t>
      </w:r>
      <w:r w:rsidRPr="00C50983">
        <w:tab/>
        <w:t xml:space="preserve">IALA Guideline 1032, Aspects of Training of VTS Personnel relevant to the introduction of the Automatic Identification System </w:t>
      </w:r>
    </w:p>
    <w:p w14:paraId="5D2A5E9B" w14:textId="77777777" w:rsidR="0002067D" w:rsidRPr="00C50983" w:rsidRDefault="0002067D" w:rsidP="00575E73">
      <w:pPr>
        <w:pStyle w:val="BodyText"/>
        <w:shd w:val="clear" w:color="auto" w:fill="D9D9D9" w:themeFill="background1" w:themeFillShade="D9"/>
        <w:ind w:left="851" w:hanging="851"/>
      </w:pPr>
      <w:r w:rsidRPr="00C50983">
        <w:t>R55</w:t>
      </w:r>
      <w:r w:rsidRPr="00C50983">
        <w:tab/>
        <w:t>IALA Guideline 1045, Staffing levels at VTS centres</w:t>
      </w:r>
      <w:r w:rsidRPr="00C50983" w:rsidDel="00A0397B">
        <w:t xml:space="preserve"> </w:t>
      </w:r>
    </w:p>
    <w:p w14:paraId="3D7C43E4" w14:textId="77777777" w:rsidR="0002067D" w:rsidRPr="00C50983" w:rsidRDefault="0002067D" w:rsidP="00575E73">
      <w:pPr>
        <w:pStyle w:val="BodyText"/>
        <w:shd w:val="clear" w:color="auto" w:fill="D9D9D9" w:themeFill="background1" w:themeFillShade="D9"/>
        <w:ind w:left="851" w:hanging="851"/>
      </w:pPr>
      <w:r w:rsidRPr="00C50983">
        <w:t>R56</w:t>
      </w:r>
      <w:r w:rsidRPr="00C50983">
        <w:tab/>
        <w:t>IALA Guideline 1050, Management and Monitoring of AIS Information</w:t>
      </w:r>
    </w:p>
    <w:p w14:paraId="634544AA" w14:textId="77777777" w:rsidR="0002067D" w:rsidRPr="00C50983" w:rsidRDefault="0002067D" w:rsidP="00575E73">
      <w:pPr>
        <w:pStyle w:val="BodyText"/>
        <w:shd w:val="clear" w:color="auto" w:fill="D9D9D9" w:themeFill="background1" w:themeFillShade="D9"/>
        <w:ind w:left="851" w:hanging="851"/>
      </w:pPr>
      <w:r w:rsidRPr="00C50983">
        <w:t>R57</w:t>
      </w:r>
      <w:r w:rsidRPr="00C50983">
        <w:tab/>
        <w:t>IALA Guideline 1056, Establishment of VTS Radar Services (Ed 1)</w:t>
      </w:r>
    </w:p>
    <w:p w14:paraId="7368087E" w14:textId="77777777" w:rsidR="0002067D" w:rsidRPr="00C50983" w:rsidRDefault="0002067D" w:rsidP="00575E73">
      <w:pPr>
        <w:pStyle w:val="BodyText"/>
        <w:shd w:val="clear" w:color="auto" w:fill="D9D9D9" w:themeFill="background1" w:themeFillShade="D9"/>
        <w:ind w:left="851" w:hanging="851"/>
      </w:pPr>
      <w:r w:rsidRPr="00C50983">
        <w:t>R58</w:t>
      </w:r>
      <w:r w:rsidRPr="00C50983">
        <w:tab/>
        <w:t>IALA Guideline 1068, Provision of a Navigational Assistance Service by Vessel Traffic Services</w:t>
      </w:r>
    </w:p>
    <w:p w14:paraId="791AC8B3" w14:textId="77777777" w:rsidR="0002067D" w:rsidRPr="00C50983" w:rsidRDefault="0002067D" w:rsidP="00575E73">
      <w:pPr>
        <w:pStyle w:val="BodyText"/>
        <w:shd w:val="clear" w:color="auto" w:fill="D9D9D9" w:themeFill="background1" w:themeFillShade="D9"/>
        <w:ind w:left="851" w:hanging="851"/>
      </w:pPr>
      <w:r w:rsidRPr="00C50983">
        <w:t>R59</w:t>
      </w:r>
      <w:r w:rsidRPr="00C50983">
        <w:tab/>
        <w:t>IALA Guideline 1070,</w:t>
      </w:r>
      <w:r w:rsidRPr="00C50983" w:rsidDel="006F7F90">
        <w:t xml:space="preserve"> </w:t>
      </w:r>
      <w:r w:rsidRPr="00C50983">
        <w:t>VTS role in managing Restricted or Limited Access Areas</w:t>
      </w:r>
    </w:p>
    <w:p w14:paraId="13926FD8" w14:textId="77777777" w:rsidR="0002067D" w:rsidRPr="00C50983" w:rsidRDefault="0002067D" w:rsidP="00575E73">
      <w:pPr>
        <w:pStyle w:val="BodyText"/>
        <w:shd w:val="clear" w:color="auto" w:fill="D9D9D9" w:themeFill="background1" w:themeFillShade="D9"/>
        <w:ind w:left="851" w:hanging="851"/>
      </w:pPr>
      <w:r w:rsidRPr="00C50983">
        <w:t>R60</w:t>
      </w:r>
      <w:r w:rsidRPr="00C50983">
        <w:tab/>
        <w:t>IALA Guideline 1071,</w:t>
      </w:r>
      <w:r w:rsidRPr="00C50983" w:rsidDel="006F7F90">
        <w:t xml:space="preserve"> </w:t>
      </w:r>
      <w:r w:rsidRPr="00C50983">
        <w:t>Establishment of a Vessel Traffic Service beyond territorial seas</w:t>
      </w:r>
    </w:p>
    <w:p w14:paraId="73D96BD6" w14:textId="77777777" w:rsidR="0002067D" w:rsidRPr="00C50983" w:rsidRDefault="0002067D" w:rsidP="00575E73">
      <w:pPr>
        <w:pStyle w:val="BodyText"/>
        <w:shd w:val="clear" w:color="auto" w:fill="D9D9D9" w:themeFill="background1" w:themeFillShade="D9"/>
      </w:pPr>
    </w:p>
    <w:p w14:paraId="770ADDAF" w14:textId="3CC832D7" w:rsidR="0002067D" w:rsidRPr="00C50983" w:rsidRDefault="0002067D" w:rsidP="00575E73">
      <w:pPr>
        <w:pStyle w:val="BodyText"/>
        <w:shd w:val="clear" w:color="auto" w:fill="D9D9D9" w:themeFill="background1" w:themeFillShade="D9"/>
      </w:pPr>
      <w:r w:rsidRPr="00C50983">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w:t>
      </w:r>
      <w:r w:rsidR="00875D28">
        <w:t>line</w:t>
      </w:r>
      <w:r w:rsidRPr="00C50983">
        <w:t>, and may be a more convenient method of obtaining some of the data that they require.</w:t>
      </w:r>
    </w:p>
    <w:p w14:paraId="76E786F8" w14:textId="77777777" w:rsidR="0002067D" w:rsidRPr="00C50983" w:rsidRDefault="0002067D" w:rsidP="00575E73">
      <w:pPr>
        <w:pStyle w:val="BodyText"/>
        <w:shd w:val="clear" w:color="auto" w:fill="D9D9D9" w:themeFill="background1" w:themeFillShade="D9"/>
      </w:pPr>
      <w:r w:rsidRPr="00C50983">
        <w:t>The catalogue contains a list of national distributors who maintain stocks of IMO Publications.</w:t>
      </w:r>
    </w:p>
    <w:p w14:paraId="2B31D6CD" w14:textId="77777777" w:rsidR="0002067D" w:rsidRPr="00C50983" w:rsidRDefault="0002067D" w:rsidP="00575E73">
      <w:pPr>
        <w:pStyle w:val="BodyText"/>
        <w:shd w:val="clear" w:color="auto" w:fill="D9D9D9" w:themeFill="background1" w:themeFillShade="D9"/>
      </w:pPr>
      <w:r w:rsidRPr="00C50983">
        <w:t>The IMO Publications catalogue is available free of charge from:</w:t>
      </w:r>
    </w:p>
    <w:p w14:paraId="320A2FF2" w14:textId="77777777" w:rsidR="0002067D" w:rsidRPr="00C50983" w:rsidRDefault="0002067D" w:rsidP="00575E73">
      <w:pPr>
        <w:pStyle w:val="BodyText"/>
        <w:shd w:val="clear" w:color="auto" w:fill="D9D9D9" w:themeFill="background1" w:themeFillShade="D9"/>
        <w:tabs>
          <w:tab w:val="left" w:pos="5670"/>
        </w:tabs>
        <w:spacing w:after="0"/>
      </w:pPr>
      <w:r w:rsidRPr="00C50983">
        <w:t>IMO Publishing Service</w:t>
      </w:r>
    </w:p>
    <w:p w14:paraId="4BDE169A" w14:textId="77777777" w:rsidR="0002067D" w:rsidRPr="00C50983" w:rsidRDefault="0002067D" w:rsidP="00575E73">
      <w:pPr>
        <w:pStyle w:val="BodyText"/>
        <w:shd w:val="clear" w:color="auto" w:fill="D9D9D9" w:themeFill="background1" w:themeFillShade="D9"/>
        <w:tabs>
          <w:tab w:val="left" w:pos="5670"/>
        </w:tabs>
        <w:spacing w:after="0"/>
      </w:pPr>
      <w:r w:rsidRPr="00C50983">
        <w:t>4 Albert Embankment</w:t>
      </w:r>
    </w:p>
    <w:p w14:paraId="2215FAEC" w14:textId="77777777" w:rsidR="0002067D" w:rsidRPr="00C50983" w:rsidRDefault="0002067D" w:rsidP="00575E73">
      <w:pPr>
        <w:pStyle w:val="BodyText"/>
        <w:shd w:val="clear" w:color="auto" w:fill="D9D9D9" w:themeFill="background1" w:themeFillShade="D9"/>
        <w:tabs>
          <w:tab w:val="left" w:pos="5670"/>
        </w:tabs>
        <w:spacing w:after="0"/>
      </w:pPr>
      <w:r w:rsidRPr="00C50983">
        <w:t>LONDON SE1 7SR</w:t>
      </w:r>
      <w:r w:rsidRPr="00C50983">
        <w:tab/>
        <w:t>Tel:</w:t>
      </w:r>
      <w:r w:rsidRPr="00C50983">
        <w:tab/>
        <w:t>+44 (0) 20 7735 7611</w:t>
      </w:r>
    </w:p>
    <w:p w14:paraId="4047F591" w14:textId="77777777" w:rsidR="0002067D" w:rsidRPr="00C50983" w:rsidRDefault="0002067D" w:rsidP="00575E73">
      <w:pPr>
        <w:pStyle w:val="BodyText"/>
        <w:shd w:val="clear" w:color="auto" w:fill="D9D9D9" w:themeFill="background1" w:themeFillShade="D9"/>
        <w:tabs>
          <w:tab w:val="left" w:pos="5670"/>
          <w:tab w:val="left" w:pos="6521"/>
        </w:tabs>
        <w:spacing w:after="0"/>
      </w:pPr>
      <w:r w:rsidRPr="00C50983">
        <w:t>United Kingdom</w:t>
      </w:r>
      <w:r w:rsidRPr="00C50983">
        <w:tab/>
        <w:t>Fax:</w:t>
      </w:r>
      <w:r w:rsidRPr="00C50983">
        <w:tab/>
        <w:t>+44 (0) 20 7587 3241</w:t>
      </w:r>
    </w:p>
    <w:p w14:paraId="23A4A09B" w14:textId="77777777" w:rsidR="0002067D" w:rsidRPr="00935E77" w:rsidRDefault="0002067D" w:rsidP="00575E73">
      <w:pPr>
        <w:pStyle w:val="BodyText"/>
        <w:shd w:val="clear" w:color="auto" w:fill="D9D9D9" w:themeFill="background1" w:themeFillShade="D9"/>
        <w:tabs>
          <w:tab w:val="left" w:pos="5670"/>
          <w:tab w:val="left" w:pos="6521"/>
        </w:tabs>
        <w:spacing w:after="0"/>
        <w:rPr>
          <w:lang w:val="fr-FR"/>
        </w:rPr>
      </w:pPr>
      <w:r w:rsidRPr="00C50983">
        <w:rPr>
          <w:lang w:val="fr-FR"/>
        </w:rPr>
        <w:t xml:space="preserve">e-mail: </w:t>
      </w:r>
      <w:hyperlink r:id="rId48" w:history="1">
        <w:r w:rsidRPr="00C50983">
          <w:rPr>
            <w:rStyle w:val="Hyperlink"/>
            <w:lang w:val="fr-FR"/>
          </w:rPr>
          <w:t>sales@imo.org</w:t>
        </w:r>
      </w:hyperlink>
      <w:r w:rsidRPr="00C50983">
        <w:rPr>
          <w:lang w:val="fr-FR"/>
        </w:rPr>
        <w:tab/>
      </w:r>
      <w:hyperlink r:id="rId49" w:history="1">
        <w:r w:rsidRPr="00C50983">
          <w:rPr>
            <w:rStyle w:val="Hyperlink"/>
            <w:lang w:val="fr-FR"/>
          </w:rPr>
          <w:t>http://www.imo.org</w:t>
        </w:r>
      </w:hyperlink>
    </w:p>
    <w:p w14:paraId="7DB2277B" w14:textId="77777777" w:rsidR="0002067D" w:rsidRPr="00C50983" w:rsidRDefault="0002067D" w:rsidP="00575E73">
      <w:pPr>
        <w:pStyle w:val="BodyText"/>
        <w:shd w:val="clear" w:color="auto" w:fill="D9D9D9" w:themeFill="background1" w:themeFillShade="D9"/>
        <w:tabs>
          <w:tab w:val="left" w:pos="709"/>
        </w:tabs>
        <w:ind w:left="709" w:hanging="709"/>
        <w:rPr>
          <w:lang w:val="fr-FR"/>
        </w:rPr>
      </w:pPr>
    </w:p>
    <w:p w14:paraId="36A19D55" w14:textId="622A83FA" w:rsidR="0002067D" w:rsidRPr="00C50983" w:rsidRDefault="0002067D" w:rsidP="00575E73">
      <w:pPr>
        <w:pStyle w:val="Annex"/>
        <w:shd w:val="clear" w:color="auto" w:fill="D9D9D9" w:themeFill="background1" w:themeFillShade="D9"/>
      </w:pPr>
      <w:r w:rsidRPr="00C50983">
        <w:rPr>
          <w:lang w:val="fr-FR"/>
        </w:rPr>
        <w:br w:type="page"/>
      </w:r>
      <w:bookmarkStart w:id="3092" w:name="_Ref531294189"/>
      <w:bookmarkStart w:id="3093" w:name="_Toc6299066"/>
      <w:r w:rsidR="00635089">
        <w:rPr>
          <w:lang w:val="fr-FR"/>
        </w:rPr>
        <w:t xml:space="preserve">Example of English </w:t>
      </w:r>
      <w:commentRangeStart w:id="3094"/>
      <w:r w:rsidR="00635089">
        <w:rPr>
          <w:lang w:val="fr-FR"/>
        </w:rPr>
        <w:t>Language Tests</w:t>
      </w:r>
      <w:bookmarkEnd w:id="3092"/>
      <w:bookmarkEnd w:id="3093"/>
      <w:r w:rsidRPr="00C50983">
        <w:t xml:space="preserve"> </w:t>
      </w:r>
      <w:commentRangeEnd w:id="3094"/>
      <w:r w:rsidR="00063443">
        <w:rPr>
          <w:rStyle w:val="CommentReference"/>
          <w:b w:val="0"/>
          <w:i w:val="0"/>
          <w:caps w:val="0"/>
          <w:color w:val="auto"/>
          <w:u w:val="none"/>
        </w:rPr>
        <w:commentReference w:id="3094"/>
      </w:r>
    </w:p>
    <w:p w14:paraId="711DA543" w14:textId="77777777" w:rsidR="0002067D" w:rsidRPr="00C50983" w:rsidRDefault="0002067D" w:rsidP="00575E73">
      <w:pPr>
        <w:pStyle w:val="BodyText"/>
        <w:shd w:val="clear" w:color="auto" w:fill="D9D9D9" w:themeFill="background1" w:themeFillShade="D9"/>
      </w:pPr>
      <w:r w:rsidRPr="00C50983">
        <w:t>In the United States of America the Te</w:t>
      </w:r>
      <w:r>
        <w:t>st</w:t>
      </w:r>
      <w:r w:rsidRPr="00C50983">
        <w:t xml:space="preserve"> of English as a Foreign Language (TOEFL) is used and in the United Kingdom the International English Language Testing System (IELTS) is used.  Other countries also have similar testing systems.</w:t>
      </w:r>
    </w:p>
    <w:p w14:paraId="1959DDF3" w14:textId="77777777" w:rsidR="0002067D" w:rsidRPr="00C50983" w:rsidRDefault="0002067D" w:rsidP="00575E73">
      <w:pPr>
        <w:pStyle w:val="BodyText"/>
        <w:shd w:val="clear" w:color="auto" w:fill="D9D9D9" w:themeFill="background1" w:themeFillShade="D9"/>
      </w:pPr>
      <w:r w:rsidRPr="00C50983">
        <w:t>IELTS, which is jointly managed by the University of Cambridge Local Examinations Syndicate, the British Council and IDP Education Australia, provides an assessment of whether candidates are ready to study or train in the medium of English.  It is recognised widely as a language requirement for entry to courses in teaching of English further and higher education.  It is readily available at test centres around the world, which arrange test administration according to local demand.</w:t>
      </w:r>
    </w:p>
    <w:p w14:paraId="27A46841" w14:textId="77777777" w:rsidR="0002067D" w:rsidRPr="00C50983" w:rsidRDefault="0002067D" w:rsidP="00575E73">
      <w:pPr>
        <w:pStyle w:val="BodyText"/>
        <w:shd w:val="clear" w:color="auto" w:fill="D9D9D9" w:themeFill="background1" w:themeFillShade="D9"/>
      </w:pPr>
      <w:r w:rsidRPr="00C50983">
        <w:t>The IELTS system uses band scores that are recorded on a test report form showing overall ability as well as performance in listening, reading, writing and speaking.  There are 9 bands ranging from:</w:t>
      </w:r>
    </w:p>
    <w:p w14:paraId="69404932" w14:textId="77777777" w:rsidR="0002067D" w:rsidRPr="00C50983" w:rsidRDefault="0002067D" w:rsidP="00575E73">
      <w:pPr>
        <w:pStyle w:val="BodyText"/>
        <w:shd w:val="clear" w:color="auto" w:fill="D9D9D9" w:themeFill="background1" w:themeFillShade="D9"/>
      </w:pPr>
      <w:r w:rsidRPr="00C50983">
        <w:t>Band 1 - “Non-user”  For a person who essentially has no ability to use the language beyond possibly a few isolated words; to,</w:t>
      </w:r>
    </w:p>
    <w:p w14:paraId="6244FD38" w14:textId="77777777" w:rsidR="0002067D" w:rsidRPr="00C50983" w:rsidRDefault="0002067D" w:rsidP="00575E73">
      <w:pPr>
        <w:pStyle w:val="BodyText"/>
        <w:shd w:val="clear" w:color="auto" w:fill="D9D9D9" w:themeFill="background1" w:themeFillShade="D9"/>
      </w:pPr>
      <w:r w:rsidRPr="00C50983">
        <w:t>Band 9 - “Expert user”  For a person with full operational command of the language; with complete understanding, and who uses the language appropriately, accurately and fluently.</w:t>
      </w:r>
    </w:p>
    <w:p w14:paraId="0BB3496E" w14:textId="77777777" w:rsidR="0002067D" w:rsidRPr="00C50983" w:rsidRDefault="0002067D" w:rsidP="00575E73">
      <w:pPr>
        <w:pStyle w:val="BodyText"/>
        <w:shd w:val="clear" w:color="auto" w:fill="D9D9D9" w:themeFill="background1" w:themeFillShade="D9"/>
      </w:pPr>
      <w:r w:rsidRPr="00C50983">
        <w:t xml:space="preserve">IELTS is a test for general English and the nearest test considered applicable for trainee VTS Operators is that for General Training.  It is recommended that the overall ability level be IELTS Band 5, Modest User, or the equivalent in similar testing systems. </w:t>
      </w:r>
    </w:p>
    <w:p w14:paraId="7814ACA4" w14:textId="77777777" w:rsidR="0002067D" w:rsidRPr="00C50983" w:rsidRDefault="0002067D" w:rsidP="00575E73">
      <w:pPr>
        <w:pStyle w:val="BodyText"/>
        <w:shd w:val="clear" w:color="auto" w:fill="D9D9D9" w:themeFill="background1" w:themeFillShade="D9"/>
      </w:pPr>
      <w:r w:rsidRPr="00C50983">
        <w:t xml:space="preserve">Modest </w:t>
      </w:r>
      <w:r>
        <w:t>U</w:t>
      </w:r>
      <w:r w:rsidRPr="00C50983">
        <w:t>ser is defined as:</w:t>
      </w:r>
    </w:p>
    <w:p w14:paraId="4C300BCF" w14:textId="77777777" w:rsidR="0002067D" w:rsidRPr="00CD756A" w:rsidRDefault="0002067D" w:rsidP="00575E73">
      <w:pPr>
        <w:pStyle w:val="BodyText"/>
        <w:shd w:val="clear" w:color="auto" w:fill="D9D9D9" w:themeFill="background1" w:themeFillShade="D9"/>
        <w:ind w:left="567"/>
        <w:rPr>
          <w:i/>
        </w:rPr>
      </w:pPr>
      <w:r w:rsidRPr="00C50983">
        <w:rPr>
          <w:i/>
        </w:rPr>
        <w:t>Has partial command of the language, coping with overall meaning in most situations, though is likely to make many mistakes.  Is not able to use complex language.</w:t>
      </w:r>
    </w:p>
    <w:bookmarkEnd w:id="145"/>
    <w:bookmarkEnd w:id="765"/>
    <w:bookmarkEnd w:id="766"/>
    <w:bookmarkEnd w:id="767"/>
    <w:bookmarkEnd w:id="768"/>
    <w:bookmarkEnd w:id="769"/>
    <w:bookmarkEnd w:id="770"/>
    <w:bookmarkEnd w:id="771"/>
    <w:bookmarkEnd w:id="772"/>
    <w:p w14:paraId="6A41E454" w14:textId="77777777" w:rsidR="0002067D" w:rsidRPr="00CD756A" w:rsidRDefault="0002067D" w:rsidP="0002067D">
      <w:pPr>
        <w:pStyle w:val="BodyText"/>
        <w:tabs>
          <w:tab w:val="left" w:pos="709"/>
        </w:tabs>
        <w:ind w:left="709" w:hanging="709"/>
      </w:pPr>
    </w:p>
    <w:sectPr w:rsidR="0002067D" w:rsidRPr="00CD756A" w:rsidSect="0002067D">
      <w:headerReference w:type="default" r:id="rId50"/>
      <w:footerReference w:type="default" r:id="rId51"/>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Jillian Carson-Jackson" w:date="2020-10-08T19:08:00Z" w:initials="JC">
    <w:p w14:paraId="47B01430" w14:textId="77777777" w:rsidR="00F46310" w:rsidRDefault="00F46310">
      <w:pPr>
        <w:pStyle w:val="CommentText"/>
      </w:pPr>
      <w:r>
        <w:rPr>
          <w:rStyle w:val="CommentReference"/>
        </w:rPr>
        <w:annotationRef/>
      </w:r>
      <w:r>
        <w:t xml:space="preserve">Review the structure of the document </w:t>
      </w:r>
    </w:p>
    <w:p w14:paraId="0B8FC5FD" w14:textId="77777777" w:rsidR="00F46310" w:rsidRDefault="00F46310">
      <w:pPr>
        <w:pStyle w:val="CommentText"/>
      </w:pPr>
      <w:r>
        <w:t xml:space="preserve">Review the overall structure – rationalise, remove duplication and support consistency with IALA WWA model course structure. </w:t>
      </w:r>
    </w:p>
    <w:p w14:paraId="511BC0FC" w14:textId="2DC577C0" w:rsidR="00F46310" w:rsidRDefault="00F46310">
      <w:pPr>
        <w:pStyle w:val="CommentText"/>
      </w:pPr>
    </w:p>
  </w:comment>
  <w:comment w:id="6" w:author="Jillian Carson-Jackson" w:date="2020-10-08T19:10:00Z" w:initials="JC">
    <w:p w14:paraId="43B5FE65" w14:textId="77777777" w:rsidR="00F46310" w:rsidRDefault="00F46310">
      <w:pPr>
        <w:pStyle w:val="CommentText"/>
      </w:pPr>
      <w:r>
        <w:rPr>
          <w:rStyle w:val="CommentReference"/>
        </w:rPr>
        <w:annotationRef/>
      </w:r>
      <w:r>
        <w:t>Suggestion from KA</w:t>
      </w:r>
    </w:p>
    <w:p w14:paraId="64171E46" w14:textId="77777777" w:rsidR="00F46310" w:rsidRPr="00F46310" w:rsidRDefault="00F46310" w:rsidP="00F46310">
      <w:r w:rsidRPr="00F46310">
        <w:t>PART A           COURSE OVERVIEW</w:t>
      </w:r>
      <w:r w:rsidRPr="00F46310">
        <w:cr/>
        <w:t>1.         SCOPE</w:t>
      </w:r>
      <w:r w:rsidRPr="00F46310">
        <w:cr/>
        <w:t>2.         OBJECTIVE</w:t>
      </w:r>
      <w:r w:rsidRPr="00F46310">
        <w:cr/>
        <w:t>3.         COURSE PRE-REQUISTES</w:t>
      </w:r>
      <w:r w:rsidRPr="00F46310">
        <w:cr/>
        <w:t>4.         COURSE OUTLINE</w:t>
      </w:r>
      <w:r w:rsidRPr="00F46310">
        <w:cr/>
        <w:t>5.         SPECIFIC COURSE RELATED TEACHING AIDS AND NOTES</w:t>
      </w:r>
      <w:r w:rsidRPr="00F46310">
        <w:cr/>
        <w:t>5.1.      General</w:t>
      </w:r>
      <w:r w:rsidRPr="00F46310">
        <w:cr/>
        <w:t>5.2.      Developing the Course Curriculum</w:t>
      </w:r>
      <w:r w:rsidRPr="00F46310">
        <w:cr/>
        <w:t>5.3.      Competence Charts</w:t>
      </w:r>
      <w:r w:rsidRPr="00F46310">
        <w:cr/>
        <w:t>5.4.      Teaching aids and references</w:t>
      </w:r>
      <w:r w:rsidRPr="00F46310">
        <w:cr/>
        <w:t>5.5.      Course evaluation</w:t>
      </w:r>
      <w:r w:rsidRPr="00F46310">
        <w:cr/>
        <w:t>6.         PRE-COURSE READING</w:t>
      </w:r>
      <w:r w:rsidRPr="00F46310">
        <w:cr/>
        <w:t>7.         ASSESSMENT</w:t>
      </w:r>
      <w:r w:rsidRPr="00F46310">
        <w:cr/>
        <w:t>8.         CERTIFICATION</w:t>
      </w:r>
      <w:r w:rsidRPr="00F46310">
        <w:cr/>
        <w:t>9.         ACRONYMS</w:t>
      </w:r>
      <w:r w:rsidRPr="00F46310">
        <w:cr/>
        <w:t>10.       References</w:t>
      </w:r>
      <w:r w:rsidRPr="00F46310">
        <w:cr/>
        <w:t>PART B           COURSE MODULES</w:t>
      </w:r>
      <w:r w:rsidRPr="00F46310">
        <w:cr/>
        <w:t xml:space="preserve">MODULE 1     XX       </w:t>
      </w:r>
      <w:r w:rsidRPr="00F46310">
        <w:cr/>
        <w:t xml:space="preserve">1.         Scope  </w:t>
      </w:r>
      <w:r w:rsidRPr="00F46310">
        <w:cr/>
        <w:t xml:space="preserve">2.         Learning Objective     </w:t>
      </w:r>
      <w:r w:rsidRPr="00F46310">
        <w:cr/>
        <w:t xml:space="preserve">3.         Pre-Course Reading Material </w:t>
      </w:r>
      <w:r w:rsidRPr="00F46310">
        <w:cr/>
        <w:t xml:space="preserve">4.         Recommended Training aids and exercises  </w:t>
      </w:r>
      <w:r w:rsidRPr="00F46310">
        <w:cr/>
        <w:t>5.         Detailed Teaching Syllabus</w:t>
      </w:r>
      <w:r w:rsidRPr="00F46310">
        <w:cr/>
        <w:t>6.         REFERENCES REVELANT TO THIS MODULE</w:t>
      </w:r>
      <w:r w:rsidRPr="00F46310">
        <w:cr/>
        <w:t>7.         VTS OPERATOR COMPETENCE CHART</w:t>
      </w:r>
    </w:p>
    <w:p w14:paraId="3CFA1C91" w14:textId="71BB90FC" w:rsidR="00F46310" w:rsidRDefault="00F46310">
      <w:pPr>
        <w:pStyle w:val="CommentText"/>
      </w:pPr>
    </w:p>
  </w:comment>
  <w:comment w:id="23" w:author="Jillian Carson-Jackson" w:date="2020-10-08T19:14:00Z" w:initials="JC">
    <w:p w14:paraId="57B85F47" w14:textId="69478909" w:rsidR="00C7555A" w:rsidRDefault="00F46310" w:rsidP="00CF0B59">
      <w:pPr>
        <w:pStyle w:val="CommentText"/>
      </w:pPr>
      <w:r>
        <w:rPr>
          <w:rStyle w:val="CommentReference"/>
        </w:rPr>
        <w:annotationRef/>
      </w:r>
      <w:r w:rsidR="00CF0B59">
        <w:t xml:space="preserve">Requires further review / confirm consistency with other model courses (IALA WWA) </w:t>
      </w:r>
    </w:p>
  </w:comment>
  <w:comment w:id="27" w:author="Jillian Carson-Jackson" w:date="2020-10-08T19:20:00Z" w:initials="JC">
    <w:p w14:paraId="5AB2AA20" w14:textId="6470631B" w:rsidR="00C7555A" w:rsidRDefault="00C7555A">
      <w:pPr>
        <w:pStyle w:val="CommentText"/>
      </w:pPr>
      <w:r>
        <w:rPr>
          <w:rStyle w:val="CommentReference"/>
        </w:rPr>
        <w:annotationRef/>
      </w:r>
      <w:r w:rsidR="00416749">
        <w:t xml:space="preserve">Amend based on the outcome of the review </w:t>
      </w:r>
    </w:p>
  </w:comment>
  <w:comment w:id="30" w:author="Jillian Carson-Jackson" w:date="2020-12-18T19:43:00Z" w:initials="JC">
    <w:p w14:paraId="063816BB" w14:textId="7D8C3660" w:rsidR="00543C49" w:rsidRDefault="008C7EBA" w:rsidP="00FD0569">
      <w:pPr>
        <w:pStyle w:val="CommentText"/>
      </w:pPr>
      <w:r>
        <w:rPr>
          <w:rStyle w:val="CommentReference"/>
        </w:rPr>
        <w:annotationRef/>
      </w:r>
      <w:r w:rsidR="00FD0569">
        <w:t>Ensure reference to IALA VTS Simulation Guideline</w:t>
      </w:r>
    </w:p>
    <w:p w14:paraId="247A0E96" w14:textId="28E679D4" w:rsidR="00543C49" w:rsidRDefault="00543C49">
      <w:pPr>
        <w:pStyle w:val="CommentText"/>
      </w:pPr>
    </w:p>
  </w:comment>
  <w:comment w:id="33" w:author="Jillian Carson-Jackson" w:date="2020-12-18T19:43:00Z" w:initials="JC">
    <w:p w14:paraId="67171F27" w14:textId="77777777" w:rsidR="00543C49" w:rsidRDefault="00543C49">
      <w:pPr>
        <w:pStyle w:val="CommentText"/>
      </w:pPr>
      <w:r>
        <w:rPr>
          <w:rStyle w:val="CommentReference"/>
        </w:rPr>
        <w:annotationRef/>
      </w:r>
      <w:r>
        <w:t>From Carlos</w:t>
      </w:r>
    </w:p>
    <w:p w14:paraId="59E1778D" w14:textId="79FA4200" w:rsidR="00543C49" w:rsidRDefault="00543C49">
      <w:pPr>
        <w:pStyle w:val="CommentText"/>
      </w:pPr>
      <w:r>
        <w:t>Include VDES – VHF Data Exchange System</w:t>
      </w:r>
    </w:p>
  </w:comment>
  <w:comment w:id="34" w:author="Jillian Carson-Jackson" w:date="2021-02-04T20:16:00Z" w:initials="JC">
    <w:p w14:paraId="1C0088FC" w14:textId="26B5FF81" w:rsidR="00CD751C" w:rsidRDefault="00CD751C">
      <w:pPr>
        <w:pStyle w:val="CommentText"/>
      </w:pPr>
      <w:r>
        <w:rPr>
          <w:rStyle w:val="CommentReference"/>
        </w:rPr>
        <w:annotationRef/>
      </w:r>
      <w:r>
        <w:t>Agree – to revise as a whole after the review is completed</w:t>
      </w:r>
    </w:p>
  </w:comment>
  <w:comment w:id="81" w:author="Jillian Carson-Jackson" w:date="2020-12-18T19:45:00Z" w:initials="JC">
    <w:p w14:paraId="64B4FA4E" w14:textId="27A90F2A" w:rsidR="00F453B6" w:rsidRDefault="00F453B6" w:rsidP="003C7767">
      <w:pPr>
        <w:pStyle w:val="CommentText"/>
      </w:pPr>
      <w:r>
        <w:rPr>
          <w:rStyle w:val="CommentReference"/>
        </w:rPr>
        <w:annotationRef/>
      </w:r>
      <w:r w:rsidR="003C7767">
        <w:t xml:space="preserve">Revise to reflect new resolution.  Confirm with IALA process / wording </w:t>
      </w:r>
      <w:r w:rsidR="00A22C78">
        <w:t xml:space="preserve">in case this gets approved at the next meeting. </w:t>
      </w:r>
    </w:p>
  </w:comment>
  <w:comment w:id="97" w:author="Jillian Carson-Jackson" w:date="2020-12-18T19:46:00Z" w:initials="JC">
    <w:p w14:paraId="63FBB2B7" w14:textId="77777777" w:rsidR="00AC7481" w:rsidRDefault="00AC7481">
      <w:pPr>
        <w:pStyle w:val="CommentText"/>
      </w:pPr>
      <w:r>
        <w:rPr>
          <w:rStyle w:val="CommentReference"/>
        </w:rPr>
        <w:annotationRef/>
      </w:r>
      <w:r>
        <w:t>From Carlos</w:t>
      </w:r>
    </w:p>
    <w:p w14:paraId="74961151" w14:textId="77777777" w:rsidR="00B661E9" w:rsidRDefault="00B661E9" w:rsidP="00B661E9">
      <w:pPr>
        <w:pStyle w:val="CommentText"/>
      </w:pPr>
      <w:r>
        <w:rPr>
          <w:rStyle w:val="CommentReference"/>
        </w:rPr>
        <w:annotationRef/>
      </w:r>
      <w:r>
        <w:t>Should we mention Guideline 1103 Train the trainer?</w:t>
      </w:r>
    </w:p>
    <w:p w14:paraId="0BC993DF" w14:textId="3D1EDC71" w:rsidR="00AC7481" w:rsidRDefault="00AC7481">
      <w:pPr>
        <w:pStyle w:val="CommentText"/>
      </w:pPr>
    </w:p>
  </w:comment>
  <w:comment w:id="98" w:author="Jillian Carson-Jackson" w:date="2021-02-04T20:28:00Z" w:initials="JC">
    <w:p w14:paraId="4E92B1C7" w14:textId="342629D4" w:rsidR="00D87F0C" w:rsidRDefault="00D87F0C">
      <w:pPr>
        <w:pStyle w:val="CommentText"/>
      </w:pPr>
      <w:r>
        <w:rPr>
          <w:rStyle w:val="CommentReference"/>
        </w:rPr>
        <w:annotationRef/>
      </w:r>
      <w:r>
        <w:t>Yes</w:t>
      </w:r>
    </w:p>
  </w:comment>
  <w:comment w:id="102" w:author="Jillian Carson-Jackson" w:date="2021-02-04T20:29:00Z" w:initials="JC">
    <w:p w14:paraId="6B736E45" w14:textId="793FD442" w:rsidR="00E622E8" w:rsidRDefault="00E622E8">
      <w:pPr>
        <w:pStyle w:val="CommentText"/>
      </w:pPr>
      <w:r>
        <w:rPr>
          <w:rStyle w:val="CommentReference"/>
        </w:rPr>
        <w:annotationRef/>
      </w:r>
      <w:r>
        <w:t>Confirm with new G1156</w:t>
      </w:r>
      <w:r w:rsidR="00B87D91">
        <w:t xml:space="preserve"> / if fully covered there, remove from here and include reference to G1156</w:t>
      </w:r>
    </w:p>
  </w:comment>
  <w:comment w:id="103" w:author="Jillian Carson-Jackson" w:date="2020-12-18T19:46:00Z" w:initials="JC">
    <w:p w14:paraId="3B1C27C1" w14:textId="77777777" w:rsidR="00B661E9" w:rsidRDefault="00B661E9">
      <w:pPr>
        <w:pStyle w:val="CommentText"/>
      </w:pPr>
      <w:r>
        <w:rPr>
          <w:rStyle w:val="CommentReference"/>
        </w:rPr>
        <w:annotationRef/>
      </w:r>
      <w:r>
        <w:t>From Carlos</w:t>
      </w:r>
    </w:p>
    <w:p w14:paraId="7B37CA1C" w14:textId="77777777" w:rsidR="006B4BB3" w:rsidRDefault="006B4BB3" w:rsidP="006B4BB3">
      <w:pPr>
        <w:pStyle w:val="CommentText"/>
      </w:pPr>
      <w:r>
        <w:t>Suggestion: have experience as VTS operator or supervisor.</w:t>
      </w:r>
    </w:p>
    <w:p w14:paraId="26517C19" w14:textId="77777777" w:rsidR="006B4BB3" w:rsidRDefault="006B4BB3" w:rsidP="006B4BB3">
      <w:pPr>
        <w:pStyle w:val="CommentText"/>
      </w:pPr>
    </w:p>
    <w:p w14:paraId="25AEE2BE" w14:textId="22E80BDF" w:rsidR="00B661E9" w:rsidRDefault="00B661E9">
      <w:pPr>
        <w:pStyle w:val="CommentText"/>
      </w:pPr>
    </w:p>
  </w:comment>
  <w:comment w:id="107" w:author="Jillian Carson-Jackson" w:date="2020-12-18T19:47:00Z" w:initials="JC">
    <w:p w14:paraId="22771859" w14:textId="77777777" w:rsidR="006B4BB3" w:rsidRDefault="006B4BB3">
      <w:pPr>
        <w:pStyle w:val="CommentText"/>
      </w:pPr>
      <w:r>
        <w:rPr>
          <w:rStyle w:val="CommentReference"/>
        </w:rPr>
        <w:annotationRef/>
      </w:r>
      <w:r>
        <w:t>From Carlos:</w:t>
      </w:r>
    </w:p>
    <w:p w14:paraId="741D021D" w14:textId="71D2F7C2" w:rsidR="006B4BB3" w:rsidRDefault="00616ED4">
      <w:pPr>
        <w:pStyle w:val="CommentText"/>
      </w:pPr>
      <w:r>
        <w:t>Suggestion: Adding a new bullet:  be familiar with the assessment procedure contained in STCW Code 2010 assessing and IMO Model Courses 3.12 &amp; 6.09A.</w:t>
      </w:r>
    </w:p>
  </w:comment>
  <w:comment w:id="108" w:author="Jillian Carson-Jackson" w:date="2021-02-04T21:58:00Z" w:initials="JC">
    <w:p w14:paraId="5C5DD5D0" w14:textId="34D8AA88" w:rsidR="001C7DDD" w:rsidRDefault="001C7DDD">
      <w:pPr>
        <w:pStyle w:val="CommentText"/>
      </w:pPr>
      <w:r>
        <w:rPr>
          <w:rStyle w:val="CommentReference"/>
        </w:rPr>
        <w:annotationRef/>
      </w:r>
      <w:r>
        <w:t>Discussion noted the section on assessment in the new G1156</w:t>
      </w:r>
    </w:p>
  </w:comment>
  <w:comment w:id="122" w:author="Jillian Carson-Jackson" w:date="2020-12-18T19:48:00Z" w:initials="JC">
    <w:p w14:paraId="5F3190E8" w14:textId="77777777" w:rsidR="00616ED4" w:rsidRDefault="00616ED4">
      <w:pPr>
        <w:pStyle w:val="CommentText"/>
      </w:pPr>
      <w:r>
        <w:rPr>
          <w:rStyle w:val="CommentReference"/>
        </w:rPr>
        <w:annotationRef/>
      </w:r>
      <w:r>
        <w:t>From Carlos</w:t>
      </w:r>
    </w:p>
    <w:p w14:paraId="51A5405E" w14:textId="77777777" w:rsidR="00701526" w:rsidRDefault="00701526" w:rsidP="00701526">
      <w:pPr>
        <w:pStyle w:val="CommentText"/>
      </w:pPr>
      <w:r>
        <w:t>Question: Is it necessary to mention Supervisor course?</w:t>
      </w:r>
    </w:p>
    <w:p w14:paraId="41F6CC0F" w14:textId="79702B14" w:rsidR="00616ED4" w:rsidRDefault="00616ED4">
      <w:pPr>
        <w:pStyle w:val="CommentText"/>
      </w:pPr>
    </w:p>
  </w:comment>
  <w:comment w:id="123" w:author="Jillian Carson-Jackson" w:date="2021-02-04T20:30:00Z" w:initials="JC">
    <w:p w14:paraId="56DD5BB1" w14:textId="0AA31F47" w:rsidR="009A3336" w:rsidRDefault="009A3336">
      <w:pPr>
        <w:pStyle w:val="CommentText"/>
      </w:pPr>
      <w:r>
        <w:rPr>
          <w:rStyle w:val="CommentReference"/>
        </w:rPr>
        <w:annotationRef/>
      </w:r>
      <w:r>
        <w:t xml:space="preserve">As above / verify why this seems to be repeated text. </w:t>
      </w:r>
    </w:p>
  </w:comment>
  <w:comment w:id="125" w:author="Jillian Carson-Jackson" w:date="2021-02-04T20:32:00Z" w:initials="JC">
    <w:p w14:paraId="311E55AD" w14:textId="6F4AFEF0" w:rsidR="00A25EB6" w:rsidRDefault="00A25EB6">
      <w:pPr>
        <w:pStyle w:val="CommentText"/>
      </w:pPr>
      <w:r>
        <w:rPr>
          <w:rStyle w:val="CommentReference"/>
        </w:rPr>
        <w:annotationRef/>
      </w:r>
      <w:r>
        <w:t xml:space="preserve">Deleted here – all objectives are phrased as objectives within the detailed teaching syllabus. </w:t>
      </w:r>
    </w:p>
  </w:comment>
  <w:comment w:id="134" w:author="Jillian Carson-Jackson" w:date="2021-02-04T20:42:00Z" w:initials="JC">
    <w:p w14:paraId="3F5D1FF3" w14:textId="59761EE5" w:rsidR="006E3723" w:rsidRDefault="006E3723">
      <w:pPr>
        <w:pStyle w:val="CommentText"/>
      </w:pPr>
      <w:r>
        <w:rPr>
          <w:rStyle w:val="CommentReference"/>
        </w:rPr>
        <w:annotationRef/>
      </w:r>
      <w:r>
        <w:t xml:space="preserve">Make a link to </w:t>
      </w:r>
      <w:r w:rsidR="00CC5B18">
        <w:t>revised G1014</w:t>
      </w:r>
    </w:p>
  </w:comment>
  <w:comment w:id="137" w:author="Jillian Carson-Jackson" w:date="2021-02-04T20:38:00Z" w:initials="JC">
    <w:p w14:paraId="57958E45" w14:textId="14708988" w:rsidR="00B73FA4" w:rsidRDefault="00B73FA4">
      <w:pPr>
        <w:pStyle w:val="CommentText"/>
      </w:pPr>
      <w:r>
        <w:rPr>
          <w:rStyle w:val="CommentReference"/>
        </w:rPr>
        <w:annotationRef/>
      </w:r>
      <w:r>
        <w:t>Covered in G1156</w:t>
      </w:r>
    </w:p>
  </w:comment>
  <w:comment w:id="141" w:author="Jillian Carson-Jackson" w:date="2021-02-04T20:43:00Z" w:initials="JC">
    <w:p w14:paraId="2203A47B" w14:textId="51D14EF9" w:rsidR="00B663F7" w:rsidRDefault="00B663F7">
      <w:pPr>
        <w:pStyle w:val="CommentText"/>
      </w:pPr>
      <w:r>
        <w:rPr>
          <w:rStyle w:val="CommentReference"/>
        </w:rPr>
        <w:annotationRef/>
      </w:r>
      <w:r w:rsidR="009C4530">
        <w:t>Link to Guideline on Prior Learning and Assessment</w:t>
      </w:r>
    </w:p>
  </w:comment>
  <w:comment w:id="144" w:author="Jillian Carson-Jackson" w:date="2020-12-17T20:38:00Z" w:initials="JC">
    <w:p w14:paraId="233DD525" w14:textId="77777777" w:rsidR="005A7821" w:rsidRDefault="005A7821">
      <w:pPr>
        <w:pStyle w:val="CommentText"/>
      </w:pPr>
      <w:r>
        <w:rPr>
          <w:rStyle w:val="CommentReference"/>
        </w:rPr>
        <w:annotationRef/>
      </w:r>
      <w:r>
        <w:t xml:space="preserve">Need to verify these against existing metrics in use.  </w:t>
      </w:r>
      <w:r w:rsidR="00817C6E">
        <w:t xml:space="preserve">Proposed approach does not provide a stepped approach to increasing complexity and challenge.  </w:t>
      </w:r>
    </w:p>
    <w:p w14:paraId="2EEF333F" w14:textId="1DE4FD91" w:rsidR="00734F4E" w:rsidRDefault="00734F4E">
      <w:pPr>
        <w:pStyle w:val="CommentText"/>
      </w:pPr>
      <w:r>
        <w:t>Hours identified in addition to the recommended hours in Table 4</w:t>
      </w:r>
      <w:r w:rsidR="006A4355">
        <w:t xml:space="preserve">.  </w:t>
      </w:r>
    </w:p>
  </w:comment>
  <w:comment w:id="175" w:author="Jillian Carson-Jackson" w:date="2020-12-27T16:20:00Z" w:initials="JC">
    <w:p w14:paraId="4A6D3175" w14:textId="2C89C988" w:rsidR="008F035C" w:rsidRDefault="008F035C">
      <w:pPr>
        <w:pStyle w:val="CommentText"/>
      </w:pPr>
      <w:r>
        <w:rPr>
          <w:rStyle w:val="CommentReference"/>
        </w:rPr>
        <w:annotationRef/>
      </w:r>
      <w:r>
        <w:t>Estimated based on the original for the module, plus all of original module 5 and 75% of original module 6</w:t>
      </w:r>
      <w:r w:rsidR="00280C7A">
        <w:t xml:space="preserve"> (as rounded)</w:t>
      </w:r>
    </w:p>
  </w:comment>
  <w:comment w:id="200" w:author="Jillian Carson-Jackson" w:date="2020-12-18T20:59:00Z" w:initials="JC">
    <w:p w14:paraId="48A536D9" w14:textId="32B636B3" w:rsidR="009F2BEF" w:rsidRDefault="009F2BEF">
      <w:pPr>
        <w:pStyle w:val="CommentText"/>
      </w:pPr>
      <w:r>
        <w:rPr>
          <w:rStyle w:val="CommentReference"/>
        </w:rPr>
        <w:annotationRef/>
      </w:r>
      <w:r w:rsidR="00AD3708">
        <w:t xml:space="preserve">Ensure handovers are included. </w:t>
      </w:r>
    </w:p>
  </w:comment>
  <w:comment w:id="207" w:author="Jillian Carson-Jackson" w:date="2020-12-17T20:42:00Z" w:initials="JC">
    <w:p w14:paraId="02FA5F34" w14:textId="7D3FA0EF" w:rsidR="00400D57" w:rsidRDefault="00400D57">
      <w:pPr>
        <w:pStyle w:val="CommentText"/>
      </w:pPr>
      <w:r>
        <w:rPr>
          <w:rStyle w:val="CommentReference"/>
        </w:rPr>
        <w:annotationRef/>
      </w:r>
      <w:r>
        <w:t xml:space="preserve">Hours taken from old Traffic Management module </w:t>
      </w:r>
    </w:p>
  </w:comment>
  <w:comment w:id="270" w:author="Jillian Carson-Jackson" w:date="2020-12-27T16:22:00Z" w:initials="JC">
    <w:p w14:paraId="6B00F2EF" w14:textId="2DEAD439" w:rsidR="00233D13" w:rsidRDefault="00233D13">
      <w:pPr>
        <w:pStyle w:val="CommentText"/>
      </w:pPr>
      <w:r>
        <w:rPr>
          <w:rStyle w:val="CommentReference"/>
        </w:rPr>
        <w:annotationRef/>
      </w:r>
      <w:r>
        <w:t>Estimated based on the original for the module, plus 25% of original module 6</w:t>
      </w:r>
      <w:r w:rsidR="00280C7A">
        <w:t xml:space="preserve"> (as rounded)</w:t>
      </w:r>
    </w:p>
  </w:comment>
  <w:comment w:id="294" w:author="Jillian Carson-Jackson" w:date="2020-12-17T20:44:00Z" w:initials="JC">
    <w:p w14:paraId="1B6B6EEA" w14:textId="77777777" w:rsidR="00CF6412" w:rsidRDefault="007668E9">
      <w:pPr>
        <w:pStyle w:val="CommentText"/>
      </w:pPr>
      <w:r>
        <w:rPr>
          <w:rStyle w:val="CommentReference"/>
        </w:rPr>
        <w:annotationRef/>
      </w:r>
      <w:r>
        <w:t>Noting importance of fatigue management, teamwork and resource management (i.e. port resource management, extension of BRM) consider increasing hours</w:t>
      </w:r>
      <w:r w:rsidR="00A37EE0">
        <w:t>.</w:t>
      </w:r>
    </w:p>
    <w:p w14:paraId="7AC1F679" w14:textId="77440D94" w:rsidR="007668E9" w:rsidRDefault="00CF6412">
      <w:pPr>
        <w:pStyle w:val="CommentText"/>
      </w:pPr>
      <w:r>
        <w:t xml:space="preserve">Also important as part of V-103/3 for work on the team they assigned to. </w:t>
      </w:r>
      <w:r w:rsidR="00A37EE0">
        <w:t xml:space="preserve"> </w:t>
      </w:r>
    </w:p>
  </w:comment>
  <w:comment w:id="342" w:author="Jillian Carson-Jackson" w:date="2020-12-27T14:56:00Z" w:initials="JC">
    <w:p w14:paraId="384044B5" w14:textId="7581E7C9" w:rsidR="00AA0857" w:rsidRDefault="00AA0857">
      <w:pPr>
        <w:pStyle w:val="CommentText"/>
      </w:pPr>
      <w:r>
        <w:rPr>
          <w:rStyle w:val="CommentReference"/>
        </w:rPr>
        <w:annotationRef/>
      </w:r>
      <w:r>
        <w:t xml:space="preserve">Review recommended hours, also confirm with recommended hours for simulation in Table 3 (identified as being in addition to the hours presented here).  </w:t>
      </w:r>
    </w:p>
  </w:comment>
  <w:comment w:id="377" w:author="Jillian Carson-Jackson" w:date="2021-02-04T22:02:00Z" w:initials="JC">
    <w:p w14:paraId="087DF430" w14:textId="5E784FB0" w:rsidR="003E4EA6" w:rsidRDefault="003E4EA6">
      <w:pPr>
        <w:pStyle w:val="CommentText"/>
      </w:pPr>
      <w:r>
        <w:rPr>
          <w:rStyle w:val="CommentReference"/>
        </w:rPr>
        <w:annotationRef/>
      </w:r>
      <w:r>
        <w:t>Update to reflect high level headings in detailed teaching syllabus</w:t>
      </w:r>
    </w:p>
  </w:comment>
  <w:comment w:id="381" w:author="Jillian Carson-Jackson" w:date="2020-12-27T15:10:00Z" w:initials="JC">
    <w:p w14:paraId="5677AC2E" w14:textId="77777777" w:rsidR="000A6C8C" w:rsidRDefault="000A6C8C" w:rsidP="000A6C8C">
      <w:pPr>
        <w:pStyle w:val="CommentText"/>
      </w:pPr>
      <w:r>
        <w:rPr>
          <w:rStyle w:val="CommentReference"/>
        </w:rPr>
        <w:annotationRef/>
      </w:r>
      <w:r>
        <w:t>Copied from Module 5</w:t>
      </w:r>
    </w:p>
  </w:comment>
  <w:comment w:id="391" w:author="Jillian Carson-Jackson" w:date="2021-01-30T17:27:00Z" w:initials="JC">
    <w:p w14:paraId="1F521AEF" w14:textId="119B29AD" w:rsidR="006062AD" w:rsidRDefault="006062AD">
      <w:pPr>
        <w:pStyle w:val="CommentText"/>
      </w:pPr>
      <w:r>
        <w:rPr>
          <w:rStyle w:val="CommentReference"/>
        </w:rPr>
        <w:annotationRef/>
      </w:r>
      <w:r>
        <w:t>Revis</w:t>
      </w:r>
      <w:r w:rsidR="00C83234">
        <w:t xml:space="preserve">ion proposed: </w:t>
      </w:r>
      <w:r w:rsidR="003251B2">
        <w:t>Barriers to Communication</w:t>
      </w:r>
    </w:p>
  </w:comment>
  <w:comment w:id="395" w:author="Jillian Carson-Jackson" w:date="2020-12-27T15:10:00Z" w:initials="JC">
    <w:p w14:paraId="4815323C" w14:textId="77777777" w:rsidR="000A6C8C" w:rsidRDefault="000A6C8C" w:rsidP="000A6C8C">
      <w:pPr>
        <w:pStyle w:val="CommentText"/>
      </w:pPr>
      <w:r>
        <w:rPr>
          <w:rStyle w:val="CommentReference"/>
        </w:rPr>
        <w:annotationRef/>
      </w:r>
      <w:r>
        <w:t>Kept from Module 1</w:t>
      </w:r>
    </w:p>
  </w:comment>
  <w:comment w:id="405" w:author="Jillian Carson-Jackson" w:date="2021-01-30T17:35:00Z" w:initials="JC">
    <w:p w14:paraId="18C952F0" w14:textId="1BD32647" w:rsidR="001B4330" w:rsidRDefault="001B4330">
      <w:pPr>
        <w:pStyle w:val="CommentText"/>
      </w:pPr>
      <w:r>
        <w:rPr>
          <w:rStyle w:val="CommentReference"/>
        </w:rPr>
        <w:annotationRef/>
      </w:r>
      <w:r>
        <w:t xml:space="preserve">Suggest delete – IALA Guideline </w:t>
      </w:r>
      <w:r w:rsidR="00BA176A">
        <w:t xml:space="preserve">as reference provides details required.  </w:t>
      </w:r>
    </w:p>
  </w:comment>
  <w:comment w:id="418" w:author="Jillian Carson-Jackson" w:date="2020-12-27T15:21:00Z" w:initials="JC">
    <w:p w14:paraId="39A15026" w14:textId="4D1DB38E" w:rsidR="00D8171E" w:rsidRDefault="00D8171E">
      <w:pPr>
        <w:pStyle w:val="CommentText"/>
      </w:pPr>
      <w:r>
        <w:rPr>
          <w:rStyle w:val="CommentReference"/>
        </w:rPr>
        <w:annotationRef/>
      </w:r>
      <w:r>
        <w:t>Level 4?</w:t>
      </w:r>
    </w:p>
  </w:comment>
  <w:comment w:id="422" w:author="Jillian Carson-Jackson" w:date="2021-01-30T17:50:00Z" w:initials="JC">
    <w:p w14:paraId="2C863F7A" w14:textId="4212CE4A" w:rsidR="00D168CC" w:rsidRDefault="00D168CC">
      <w:pPr>
        <w:pStyle w:val="CommentText"/>
      </w:pPr>
      <w:r>
        <w:rPr>
          <w:rStyle w:val="CommentReference"/>
        </w:rPr>
        <w:annotationRef/>
      </w:r>
      <w:r>
        <w:t>From module 5</w:t>
      </w:r>
    </w:p>
  </w:comment>
  <w:comment w:id="435" w:author="Jillian Carson-Jackson" w:date="2020-12-27T15:26:00Z" w:initials="JC">
    <w:p w14:paraId="0410D39C" w14:textId="77777777" w:rsidR="001F4379" w:rsidRDefault="001F4379" w:rsidP="001F4379">
      <w:pPr>
        <w:pStyle w:val="CommentText"/>
      </w:pPr>
      <w:r>
        <w:rPr>
          <w:rStyle w:val="CommentReference"/>
        </w:rPr>
        <w:annotationRef/>
      </w:r>
      <w:r>
        <w:t>Copied from module 5</w:t>
      </w:r>
    </w:p>
  </w:comment>
  <w:comment w:id="443" w:author="Jillian Carson-Jackson" w:date="2021-01-30T17:05:00Z" w:initials="JC">
    <w:p w14:paraId="6BF20BA1" w14:textId="5E346880" w:rsidR="0097455F" w:rsidRDefault="0097455F">
      <w:pPr>
        <w:pStyle w:val="CommentText"/>
      </w:pPr>
      <w:r>
        <w:rPr>
          <w:rStyle w:val="CommentReference"/>
        </w:rPr>
        <w:annotationRef/>
      </w:r>
      <w:r w:rsidR="004C7289">
        <w:t>Delete</w:t>
      </w:r>
      <w:r w:rsidR="0024549A">
        <w:t xml:space="preserve"> – cover in V-103/3?</w:t>
      </w:r>
    </w:p>
  </w:comment>
  <w:comment w:id="467" w:author="Jillian Carson-Jackson" w:date="2020-12-27T15:33:00Z" w:initials="JC">
    <w:p w14:paraId="3760BC97" w14:textId="67B8C5F4" w:rsidR="00D1754F" w:rsidRDefault="00D1754F">
      <w:pPr>
        <w:pStyle w:val="CommentText"/>
      </w:pPr>
      <w:r>
        <w:rPr>
          <w:rStyle w:val="CommentReference"/>
        </w:rPr>
        <w:annotationRef/>
      </w:r>
      <w:r>
        <w:t>Adapted from original module 6</w:t>
      </w:r>
    </w:p>
  </w:comment>
  <w:comment w:id="473" w:author="Jillian Carson-Jackson" w:date="2021-01-30T18:25:00Z" w:initials="JC">
    <w:p w14:paraId="2C1E0FF9" w14:textId="143C7094" w:rsidR="009102A3" w:rsidRDefault="009102A3">
      <w:pPr>
        <w:pStyle w:val="CommentText"/>
      </w:pPr>
      <w:r>
        <w:rPr>
          <w:rStyle w:val="CommentReference"/>
        </w:rPr>
        <w:annotationRef/>
      </w:r>
      <w:r>
        <w:t>Move to new module 5 - equipment</w:t>
      </w:r>
    </w:p>
  </w:comment>
  <w:comment w:id="490" w:author="Jillian Carson-Jackson" w:date="2020-12-27T15:34:00Z" w:initials="JC">
    <w:p w14:paraId="011FB9D0" w14:textId="0C1BCF0C" w:rsidR="00C77FA0" w:rsidRDefault="00C77FA0">
      <w:pPr>
        <w:pStyle w:val="CommentText"/>
      </w:pPr>
      <w:r>
        <w:rPr>
          <w:rStyle w:val="CommentReference"/>
        </w:rPr>
        <w:annotationRef/>
      </w:r>
      <w:r>
        <w:t>Estimated based on the original for the module, plus all of</w:t>
      </w:r>
      <w:r w:rsidR="007D6311">
        <w:t xml:space="preserve"> original</w:t>
      </w:r>
      <w:r>
        <w:t xml:space="preserve"> module </w:t>
      </w:r>
      <w:r w:rsidR="007D6311">
        <w:t xml:space="preserve">5 and </w:t>
      </w:r>
      <w:r w:rsidR="00955585">
        <w:t>75% of original module 6</w:t>
      </w:r>
    </w:p>
  </w:comment>
  <w:comment w:id="582" w:author="Jillian Carson-Jackson" w:date="2021-02-04T21:50:00Z" w:initials="JC">
    <w:p w14:paraId="16E599DE" w14:textId="262CAC01" w:rsidR="00581E22" w:rsidRDefault="00581E22">
      <w:pPr>
        <w:pStyle w:val="CommentText"/>
      </w:pPr>
      <w:r>
        <w:rPr>
          <w:rStyle w:val="CommentReference"/>
        </w:rPr>
        <w:annotationRef/>
      </w:r>
      <w:r>
        <w:t>Confirm consistent with IALA Guideline</w:t>
      </w:r>
    </w:p>
  </w:comment>
  <w:comment w:id="599" w:author="Jillian Carson-Jackson" w:date="2021-02-04T21:03:00Z" w:initials="JC">
    <w:p w14:paraId="42275165" w14:textId="10D30AD3" w:rsidR="00D91B7A" w:rsidRDefault="00D91B7A">
      <w:pPr>
        <w:pStyle w:val="CommentText"/>
      </w:pPr>
      <w:r>
        <w:rPr>
          <w:rStyle w:val="CommentReference"/>
        </w:rPr>
        <w:annotationRef/>
      </w:r>
      <w:r>
        <w:t xml:space="preserve">Reflect IALA Guideline and SMCP </w:t>
      </w:r>
    </w:p>
  </w:comment>
  <w:comment w:id="601" w:author="Jillian Carson-Jackson" w:date="2021-02-04T21:07:00Z" w:initials="JC">
    <w:p w14:paraId="3BED9C96" w14:textId="77777777" w:rsidR="00037E2B" w:rsidRDefault="00037E2B" w:rsidP="00037E2B">
      <w:pPr>
        <w:pStyle w:val="CommentText"/>
      </w:pPr>
      <w:r>
        <w:rPr>
          <w:rStyle w:val="CommentReference"/>
        </w:rPr>
        <w:annotationRef/>
      </w:r>
      <w:r>
        <w:t>IALA Guideline</w:t>
      </w:r>
    </w:p>
  </w:comment>
  <w:comment w:id="738" w:author="Jillian Carson-Jackson" w:date="2021-01-30T17:59:00Z" w:initials="JC">
    <w:p w14:paraId="503CF423" w14:textId="77777777" w:rsidR="00A74B49" w:rsidRDefault="00A74B49" w:rsidP="00A74B49">
      <w:pPr>
        <w:pStyle w:val="CommentText"/>
      </w:pPr>
      <w:r>
        <w:rPr>
          <w:rStyle w:val="CommentReference"/>
        </w:rPr>
        <w:annotationRef/>
      </w:r>
      <w:r>
        <w:rPr>
          <w:rStyle w:val="CommentReference"/>
        </w:rPr>
        <w:annotationRef/>
      </w:r>
      <w:r>
        <w:t>Move to Module 7 – Emergency Situations</w:t>
      </w:r>
    </w:p>
    <w:p w14:paraId="4979C688" w14:textId="4D6ED43B" w:rsidR="00A74B49" w:rsidRDefault="00A74B49">
      <w:pPr>
        <w:pStyle w:val="CommentText"/>
      </w:pPr>
    </w:p>
  </w:comment>
  <w:comment w:id="773" w:author="Jillian Carson-Jackson" w:date="2020-12-27T15:43:00Z" w:initials="JC">
    <w:p w14:paraId="48C1501A" w14:textId="6C823B1D" w:rsidR="00AC0A93" w:rsidRDefault="00AC0A93">
      <w:pPr>
        <w:pStyle w:val="CommentText"/>
      </w:pPr>
      <w:r>
        <w:rPr>
          <w:rStyle w:val="CommentReference"/>
        </w:rPr>
        <w:annotationRef/>
      </w:r>
      <w:r>
        <w:t>New Module</w:t>
      </w:r>
      <w:r w:rsidR="0075218C">
        <w:t xml:space="preserve"> – revised based on the </w:t>
      </w:r>
      <w:r w:rsidR="00AC0FDF">
        <w:t>relevant sections from the original module 2 – Traffic Management</w:t>
      </w:r>
    </w:p>
  </w:comment>
  <w:comment w:id="774" w:author="Jillian Carson-Jackson" w:date="2021-02-04T21:27:00Z" w:initials="JC">
    <w:p w14:paraId="5C770CDD" w14:textId="1995743F" w:rsidR="00532885" w:rsidRDefault="00532885">
      <w:pPr>
        <w:pStyle w:val="CommentText"/>
      </w:pPr>
      <w:r w:rsidRPr="00392BB9">
        <w:rPr>
          <w:rStyle w:val="CommentReference"/>
          <w:highlight w:val="green"/>
        </w:rPr>
        <w:annotationRef/>
      </w:r>
      <w:r w:rsidRPr="00392BB9">
        <w:rPr>
          <w:highlight w:val="green"/>
        </w:rPr>
        <w:t xml:space="preserve">This is where we stopped on </w:t>
      </w:r>
      <w:r w:rsidR="00E1506A" w:rsidRPr="00392BB9">
        <w:rPr>
          <w:highlight w:val="green"/>
        </w:rPr>
        <w:t>4 Feb 2021</w:t>
      </w:r>
    </w:p>
  </w:comment>
  <w:comment w:id="789" w:author="Jillian Carson-Jackson" w:date="2020-12-27T15:47:00Z" w:initials="JC">
    <w:p w14:paraId="57C2DAA7" w14:textId="5EB7F6A3" w:rsidR="004A432A" w:rsidRDefault="004A432A">
      <w:pPr>
        <w:pStyle w:val="CommentText"/>
      </w:pPr>
      <w:r>
        <w:rPr>
          <w:rStyle w:val="CommentReference"/>
        </w:rPr>
        <w:annotationRef/>
      </w:r>
      <w:r>
        <w:t>Not reviewed for 20201228 version</w:t>
      </w:r>
    </w:p>
  </w:comment>
  <w:comment w:id="800" w:author="Jillian Carson-Jackson" w:date="2021-01-30T20:44:00Z" w:initials="JC">
    <w:p w14:paraId="48C27CE2" w14:textId="25DA3DAF" w:rsidR="0062391F" w:rsidRDefault="0062391F">
      <w:pPr>
        <w:pStyle w:val="CommentText"/>
      </w:pPr>
      <w:r>
        <w:rPr>
          <w:rStyle w:val="CommentReference"/>
        </w:rPr>
        <w:annotationRef/>
      </w:r>
      <w:r>
        <w:t xml:space="preserve">Propose leaving as National Regulations.  Local bye laws </w:t>
      </w:r>
      <w:r w:rsidR="00456927">
        <w:t xml:space="preserve">can be introduced (that they exist) but the details of these will be provided during the V-103/3 course. </w:t>
      </w:r>
    </w:p>
  </w:comment>
  <w:comment w:id="801" w:author="Jillian Carson-Jackson" w:date="2021-01-30T21:06:00Z" w:initials="JC">
    <w:p w14:paraId="5799331E" w14:textId="49C5E404" w:rsidR="00685596" w:rsidRDefault="00685596">
      <w:pPr>
        <w:pStyle w:val="CommentText"/>
      </w:pPr>
      <w:r>
        <w:rPr>
          <w:rStyle w:val="CommentReference"/>
        </w:rPr>
        <w:annotationRef/>
      </w:r>
      <w:r>
        <w:t>Question: do we need this?</w:t>
      </w:r>
    </w:p>
  </w:comment>
  <w:comment w:id="804" w:author="Jillian Carson-Jackson" w:date="2020-12-27T15:50:00Z" w:initials="JC">
    <w:p w14:paraId="0C59AB21" w14:textId="5519A0D3" w:rsidR="00F4462B" w:rsidRDefault="00F4462B">
      <w:pPr>
        <w:pStyle w:val="CommentText"/>
      </w:pPr>
      <w:r>
        <w:rPr>
          <w:rStyle w:val="CommentReference"/>
        </w:rPr>
        <w:annotationRef/>
      </w:r>
      <w:r>
        <w:t>Copied from original Module 5</w:t>
      </w:r>
    </w:p>
  </w:comment>
  <w:comment w:id="818" w:author="Jillian Carson-Jackson" w:date="2020-12-27T15:54:00Z" w:initials="JC">
    <w:p w14:paraId="6BC8C9CA" w14:textId="0648D624" w:rsidR="00857B0D" w:rsidRDefault="00857B0D">
      <w:pPr>
        <w:pStyle w:val="CommentText"/>
      </w:pPr>
      <w:r>
        <w:rPr>
          <w:rStyle w:val="CommentReference"/>
        </w:rPr>
        <w:annotationRef/>
      </w:r>
      <w:r>
        <w:t>Estimate – taken from hours identified in original Table 4 for original Module 2</w:t>
      </w:r>
      <w:r w:rsidR="0059504D">
        <w:t xml:space="preserve">. </w:t>
      </w:r>
    </w:p>
  </w:comment>
  <w:comment w:id="850" w:author="Jillian Carson-Jackson" w:date="2021-01-30T20:55:00Z" w:initials="JC">
    <w:p w14:paraId="0F0E59DC" w14:textId="177B932A" w:rsidR="0015575B" w:rsidRDefault="0015575B">
      <w:pPr>
        <w:pStyle w:val="CommentText"/>
      </w:pPr>
      <w:r>
        <w:rPr>
          <w:rStyle w:val="CommentReference"/>
        </w:rPr>
        <w:annotationRef/>
      </w:r>
      <w:r>
        <w:t xml:space="preserve">Suggest deleting – competence is what we are teaching.  Legal liability would reflect the authority and responsibility </w:t>
      </w:r>
    </w:p>
  </w:comment>
  <w:comment w:id="851" w:author="Jillian Carson-Jackson" w:date="2021-01-30T20:56:00Z" w:initials="JC">
    <w:p w14:paraId="202A597D" w14:textId="569B834A" w:rsidR="00590C8F" w:rsidRDefault="00590C8F">
      <w:pPr>
        <w:pStyle w:val="CommentText"/>
      </w:pPr>
      <w:r>
        <w:rPr>
          <w:rStyle w:val="CommentReference"/>
        </w:rPr>
        <w:annotationRef/>
      </w:r>
      <w:r>
        <w:t xml:space="preserve">Question – is this for VTSO training?  </w:t>
      </w:r>
    </w:p>
  </w:comment>
  <w:comment w:id="852" w:author="Jillian Carson-Jackson" w:date="2021-01-31T11:04:00Z" w:initials="JC">
    <w:p w14:paraId="24567FE3" w14:textId="40B72667" w:rsidR="009954E7" w:rsidRDefault="009954E7">
      <w:pPr>
        <w:pStyle w:val="CommentText"/>
      </w:pPr>
      <w:r>
        <w:rPr>
          <w:rStyle w:val="CommentReference"/>
        </w:rPr>
        <w:annotationRef/>
      </w:r>
      <w:r>
        <w:t xml:space="preserve">This </w:t>
      </w:r>
      <w:r w:rsidR="003C011E">
        <w:t>could</w:t>
      </w:r>
      <w:r>
        <w:t xml:space="preserve"> also capture </w:t>
      </w:r>
      <w:r w:rsidR="003C011E">
        <w:t>VTS tasks / admin tasks and need to focus on core duties (as per the output from the VTS online workshop)</w:t>
      </w:r>
    </w:p>
  </w:comment>
  <w:comment w:id="861" w:author="Jillian Carson-Jackson" w:date="2021-01-30T20:59:00Z" w:initials="JC">
    <w:p w14:paraId="6F780854" w14:textId="00923F3E" w:rsidR="00385F39" w:rsidRDefault="00385F39">
      <w:pPr>
        <w:pStyle w:val="CommentText"/>
      </w:pPr>
      <w:r>
        <w:rPr>
          <w:rStyle w:val="CommentReference"/>
        </w:rPr>
        <w:annotationRef/>
      </w:r>
      <w:r>
        <w:t>Consolidated from current version – delete from Module 1 and put in Module 2 – Legal Framework.</w:t>
      </w:r>
    </w:p>
  </w:comment>
  <w:comment w:id="891" w:author="Jillian Carson-Jackson" w:date="2020-12-27T15:56:00Z" w:initials="JC">
    <w:p w14:paraId="7FD2E0D1" w14:textId="469797F4" w:rsidR="0059504D" w:rsidRDefault="0059504D">
      <w:pPr>
        <w:pStyle w:val="CommentText"/>
      </w:pPr>
      <w:r>
        <w:rPr>
          <w:rStyle w:val="CommentReference"/>
        </w:rPr>
        <w:annotationRef/>
      </w:r>
      <w:r>
        <w:t>Was original module 2</w:t>
      </w:r>
    </w:p>
  </w:comment>
  <w:comment w:id="898" w:author="Jillian Carson-Jackson" w:date="2020-12-27T15:57:00Z" w:initials="JC">
    <w:p w14:paraId="349CA2D5" w14:textId="7B5AB1FF" w:rsidR="00E358C4" w:rsidRDefault="00E358C4">
      <w:pPr>
        <w:pStyle w:val="CommentText"/>
      </w:pPr>
      <w:r>
        <w:rPr>
          <w:rStyle w:val="CommentReference"/>
        </w:rPr>
        <w:annotationRef/>
      </w:r>
      <w:r>
        <w:t>Moved to new Module 2 – Legal Framework</w:t>
      </w:r>
    </w:p>
  </w:comment>
  <w:comment w:id="944" w:author="Jillian Carson-Jackson" w:date="2020-12-27T15:59:00Z" w:initials="JC">
    <w:p w14:paraId="2ABF1F7D" w14:textId="77777777" w:rsidR="005B4F95" w:rsidRDefault="005B4F95" w:rsidP="005B4F95">
      <w:pPr>
        <w:pStyle w:val="CommentText"/>
      </w:pPr>
      <w:r>
        <w:rPr>
          <w:rStyle w:val="CommentReference"/>
        </w:rPr>
        <w:annotationRef/>
      </w:r>
      <w:r>
        <w:t xml:space="preserve">Content to be added </w:t>
      </w:r>
    </w:p>
  </w:comment>
  <w:comment w:id="950" w:author="Jillian Carson-Jackson" w:date="2021-01-31T10:59:00Z" w:initials="JC">
    <w:p w14:paraId="5BF553F4" w14:textId="38E4DDE6" w:rsidR="006742C7" w:rsidRDefault="006742C7">
      <w:pPr>
        <w:pStyle w:val="CommentText"/>
      </w:pPr>
      <w:r>
        <w:rPr>
          <w:rStyle w:val="CommentReference"/>
        </w:rPr>
        <w:annotationRef/>
      </w:r>
      <w:r>
        <w:t xml:space="preserve">Reference here to procedures is not meant to be specific to a VTS, but the general procedures to be followed that will be then amplified during the V103/3 training.  </w:t>
      </w:r>
    </w:p>
  </w:comment>
  <w:comment w:id="963" w:author="Jillian Carson-Jackson" w:date="2020-12-27T16:00:00Z" w:initials="JC">
    <w:p w14:paraId="694ACBDD" w14:textId="4FDEA78C" w:rsidR="00080C06" w:rsidRDefault="00080C06">
      <w:pPr>
        <w:pStyle w:val="CommentText"/>
      </w:pPr>
      <w:r>
        <w:rPr>
          <w:rStyle w:val="CommentReference"/>
        </w:rPr>
        <w:annotationRef/>
      </w:r>
      <w:r>
        <w:t xml:space="preserve">Content to be added </w:t>
      </w:r>
    </w:p>
  </w:comment>
  <w:comment w:id="971" w:author="Jillian Carson-Jackson" w:date="2020-12-27T16:03:00Z" w:initials="JC">
    <w:p w14:paraId="7322DA2D" w14:textId="2CEE8E1D" w:rsidR="00F02991" w:rsidRDefault="00F02991">
      <w:pPr>
        <w:pStyle w:val="CommentText"/>
      </w:pPr>
      <w:r>
        <w:rPr>
          <w:rStyle w:val="CommentReference"/>
        </w:rPr>
        <w:annotationRef/>
      </w:r>
      <w:r>
        <w:t xml:space="preserve">Hours in module here is different to Table 4.  Hours in Table 4 used. </w:t>
      </w:r>
      <w:r w:rsidR="000C679A">
        <w:t xml:space="preserve"> 52 – 10 to new module 2; 54 – 8 to new module 2</w:t>
      </w:r>
      <w:r w:rsidR="002074A2">
        <w:t>.</w:t>
      </w:r>
    </w:p>
  </w:comment>
  <w:comment w:id="988" w:author="Jillian Carson-Jackson" w:date="2020-12-27T16:08:00Z" w:initials="JC">
    <w:p w14:paraId="060DC86D" w14:textId="30785799" w:rsidR="00E9698E" w:rsidRDefault="00E9698E">
      <w:pPr>
        <w:pStyle w:val="CommentText"/>
      </w:pPr>
      <w:r>
        <w:rPr>
          <w:rStyle w:val="CommentReference"/>
        </w:rPr>
        <w:annotationRef/>
      </w:r>
      <w:r>
        <w:t>Moved to new module 2.  Not reviewed for 20201228 version</w:t>
      </w:r>
    </w:p>
  </w:comment>
  <w:comment w:id="1092" w:author="Jillian Carson-Jackson" w:date="2021-01-31T11:03:00Z" w:initials="JC">
    <w:p w14:paraId="6DD48171" w14:textId="43BE7CDE" w:rsidR="00BE050B" w:rsidRDefault="00BE050B">
      <w:pPr>
        <w:pStyle w:val="CommentText"/>
      </w:pPr>
      <w:r>
        <w:rPr>
          <w:rStyle w:val="CommentReference"/>
        </w:rPr>
        <w:annotationRef/>
      </w:r>
      <w:r>
        <w:t xml:space="preserve">Also trying to capture input from VTS online workshop </w:t>
      </w:r>
      <w:r w:rsidR="009954E7">
        <w:t>–</w:t>
      </w:r>
      <w:r>
        <w:t xml:space="preserve"> </w:t>
      </w:r>
      <w:r w:rsidR="009954E7">
        <w:t xml:space="preserve">avoid conflict between VTS tasks and administrative tasks / other activities.  </w:t>
      </w:r>
      <w:r w:rsidR="0090013C">
        <w:t xml:space="preserve">Right now this could be under both Communications (Module 1) and here.  Review.  </w:t>
      </w:r>
    </w:p>
  </w:comment>
  <w:comment w:id="1098" w:author="Jillian Carson-Jackson" w:date="2021-01-31T11:07:00Z" w:initials="JC">
    <w:p w14:paraId="133AFD5A" w14:textId="77777777" w:rsidR="00070058" w:rsidRDefault="00070058">
      <w:pPr>
        <w:pStyle w:val="CommentText"/>
      </w:pPr>
      <w:r>
        <w:rPr>
          <w:rStyle w:val="CommentReference"/>
        </w:rPr>
        <w:annotationRef/>
      </w:r>
      <w:r>
        <w:t xml:space="preserve">TSS are very specific </w:t>
      </w:r>
      <w:r w:rsidR="00FB40A0">
        <w:t>–</w:t>
      </w:r>
      <w:r>
        <w:t xml:space="preserve"> </w:t>
      </w:r>
      <w:r w:rsidR="003863DA">
        <w:t xml:space="preserve">propose to make this broader:  Perhaps: </w:t>
      </w:r>
      <w:r w:rsidR="00786B4A">
        <w:t xml:space="preserve">Shipping routes and </w:t>
      </w:r>
      <w:r w:rsidR="00FA0275">
        <w:t xml:space="preserve">separation </w:t>
      </w:r>
    </w:p>
    <w:p w14:paraId="7D132206" w14:textId="2913340E" w:rsidR="00FA0275" w:rsidRDefault="00FA0275">
      <w:pPr>
        <w:pStyle w:val="CommentText"/>
      </w:pPr>
      <w:r>
        <w:t>Then put separation criteria, geographic constraints</w:t>
      </w:r>
      <w:r w:rsidR="00BC189D">
        <w:t xml:space="preserve"> and AtoN as sub headings.  </w:t>
      </w:r>
    </w:p>
  </w:comment>
  <w:comment w:id="1112" w:author="Jillian Carson-Jackson" w:date="2021-01-31T10:42:00Z" w:initials="JC">
    <w:p w14:paraId="1C98612C" w14:textId="40D8EBAF" w:rsidR="00B42E95" w:rsidRDefault="00B42E95">
      <w:pPr>
        <w:pStyle w:val="CommentText"/>
      </w:pPr>
      <w:r>
        <w:rPr>
          <w:rStyle w:val="CommentReference"/>
        </w:rPr>
        <w:annotationRef/>
      </w:r>
      <w:r>
        <w:t>Propose we are not specific – allow for amending as AtoNs develop (including MAtoN)</w:t>
      </w:r>
    </w:p>
  </w:comment>
  <w:comment w:id="1116" w:author="Jillian Carson-Jackson" w:date="2021-01-31T11:06:00Z" w:initials="JC">
    <w:p w14:paraId="5FF05199" w14:textId="47935C2B" w:rsidR="00954CCE" w:rsidRDefault="00954CCE">
      <w:pPr>
        <w:pStyle w:val="CommentText"/>
      </w:pPr>
      <w:r>
        <w:rPr>
          <w:rStyle w:val="CommentReference"/>
        </w:rPr>
        <w:annotationRef/>
      </w:r>
      <w:r>
        <w:t xml:space="preserve">Including technical developments, operational developments, </w:t>
      </w:r>
      <w:r w:rsidR="00070058">
        <w:t xml:space="preserve">etc.  Left fairly broad. </w:t>
      </w:r>
    </w:p>
  </w:comment>
  <w:comment w:id="1125" w:author="Jillian Carson-Jackson" w:date="2021-01-31T10:43:00Z" w:initials="JC">
    <w:p w14:paraId="60C5DEAC" w14:textId="0DA9E954" w:rsidR="0050639D" w:rsidRDefault="0050639D">
      <w:pPr>
        <w:pStyle w:val="CommentText"/>
      </w:pPr>
      <w:r>
        <w:rPr>
          <w:rStyle w:val="CommentReference"/>
        </w:rPr>
        <w:annotationRef/>
      </w:r>
      <w:r>
        <w:t xml:space="preserve">Propose detailed review / update based on current risk assessment processes and IALA Risk </w:t>
      </w:r>
      <w:r w:rsidR="00DC2CF3">
        <w:t xml:space="preserve">guidelines.  </w:t>
      </w:r>
    </w:p>
  </w:comment>
  <w:comment w:id="1151" w:author="Jillian Carson-Jackson" w:date="2021-01-31T10:44:00Z" w:initials="JC">
    <w:p w14:paraId="35B73040" w14:textId="20182A8F" w:rsidR="00DC2CF3" w:rsidRDefault="00DC2CF3">
      <w:pPr>
        <w:pStyle w:val="CommentText"/>
      </w:pPr>
      <w:r>
        <w:rPr>
          <w:rStyle w:val="CommentReference"/>
        </w:rPr>
        <w:annotationRef/>
      </w:r>
      <w:r>
        <w:t xml:space="preserve">Review and update </w:t>
      </w:r>
      <w:r w:rsidR="00DF29C9">
        <w:t>–</w:t>
      </w:r>
      <w:r>
        <w:t xml:space="preserve"> </w:t>
      </w:r>
      <w:r w:rsidR="00DF29C9">
        <w:t xml:space="preserve">berth to berth voyage plans and online pilotage plans.  Term ‘VTS Sailing Plan’ may require review in port resource management approach. </w:t>
      </w:r>
    </w:p>
  </w:comment>
  <w:comment w:id="1199" w:author="Jillian Carson-Jackson" w:date="2020-12-27T16:11:00Z" w:initials="JC">
    <w:p w14:paraId="0D4F90DB" w14:textId="6418048D" w:rsidR="00E2214B" w:rsidRDefault="00E2214B">
      <w:pPr>
        <w:pStyle w:val="CommentText"/>
      </w:pPr>
      <w:r>
        <w:rPr>
          <w:rStyle w:val="CommentReference"/>
        </w:rPr>
        <w:annotationRef/>
      </w:r>
      <w:r>
        <w:t>No changes made</w:t>
      </w:r>
      <w:r w:rsidR="00575E73">
        <w:t xml:space="preserve"> to module 4</w:t>
      </w:r>
      <w:r>
        <w:t xml:space="preserve"> for 20201228 version</w:t>
      </w:r>
    </w:p>
  </w:comment>
  <w:comment w:id="1213" w:author="Jillian Carson-Jackson" w:date="2021-01-31T11:14:00Z" w:initials="JC">
    <w:p w14:paraId="5CD6EBB2" w14:textId="64BBE01B" w:rsidR="003A3B47" w:rsidRDefault="003A3B47">
      <w:pPr>
        <w:pStyle w:val="CommentText"/>
      </w:pPr>
      <w:r>
        <w:rPr>
          <w:rStyle w:val="CommentReference"/>
        </w:rPr>
        <w:annotationRef/>
      </w:r>
      <w:r w:rsidR="005129C3">
        <w:t xml:space="preserve">Can probably remain – whether paper, raster or vector, there is a need to ‘read information’ from a chart – may be better to raise to a level: explain information identified on a chart </w:t>
      </w:r>
    </w:p>
  </w:comment>
  <w:comment w:id="1214" w:author="Jillian Carson-Jackson" w:date="2021-01-31T11:15:00Z" w:initials="JC">
    <w:p w14:paraId="188677F5" w14:textId="1BB326A0" w:rsidR="00BE5219" w:rsidRDefault="00BE5219">
      <w:pPr>
        <w:pStyle w:val="CommentText"/>
      </w:pPr>
      <w:r>
        <w:rPr>
          <w:rStyle w:val="CommentReference"/>
        </w:rPr>
        <w:annotationRef/>
      </w:r>
      <w:r>
        <w:t xml:space="preserve">No longer required </w:t>
      </w:r>
    </w:p>
  </w:comment>
  <w:comment w:id="1217" w:author="Jillian Carson-Jackson" w:date="2021-01-31T11:16:00Z" w:initials="JC">
    <w:p w14:paraId="70040896" w14:textId="168BB7D8" w:rsidR="00DC5EE5" w:rsidRDefault="00DC5EE5">
      <w:pPr>
        <w:pStyle w:val="CommentText"/>
      </w:pPr>
      <w:r>
        <w:rPr>
          <w:rStyle w:val="CommentReference"/>
        </w:rPr>
        <w:annotationRef/>
      </w:r>
      <w:r>
        <w:t xml:space="preserve">More than reading information – it is using information for tide tables for their role.  </w:t>
      </w:r>
    </w:p>
  </w:comment>
  <w:comment w:id="1218" w:author="Jillian Carson-Jackson" w:date="2021-01-31T11:16:00Z" w:initials="JC">
    <w:p w14:paraId="277589D7" w14:textId="139AEA21" w:rsidR="00E40AEF" w:rsidRDefault="00E40AEF">
      <w:pPr>
        <w:pStyle w:val="CommentText"/>
      </w:pPr>
      <w:r>
        <w:rPr>
          <w:rStyle w:val="CommentReference"/>
        </w:rPr>
        <w:annotationRef/>
      </w:r>
      <w:r>
        <w:t xml:space="preserve">In essence, yes, but likely not required for chartwork activities as we currently teach.  Time/Distance/Speed calculations </w:t>
      </w:r>
      <w:r w:rsidR="00564F37">
        <w:t xml:space="preserve">core; recognising impact of set and drift; concept of relative bearings/ course over ground vs course steered.  </w:t>
      </w:r>
      <w:r w:rsidR="000D670F">
        <w:t xml:space="preserve">Some proposed put in the detailed curriculum table. </w:t>
      </w:r>
    </w:p>
  </w:comment>
  <w:comment w:id="1219" w:author="Jillian Carson-Jackson" w:date="2021-01-31T11:18:00Z" w:initials="JC">
    <w:p w14:paraId="3BB19281" w14:textId="1F283C38" w:rsidR="000D670F" w:rsidRDefault="000D670F">
      <w:pPr>
        <w:pStyle w:val="CommentText"/>
      </w:pPr>
      <w:r>
        <w:rPr>
          <w:rStyle w:val="CommentReference"/>
        </w:rPr>
        <w:annotationRef/>
      </w:r>
      <w:r>
        <w:t xml:space="preserve">Just to confirm – this is referencing a ship simulator, not a VTS simulator?  </w:t>
      </w:r>
    </w:p>
  </w:comment>
  <w:comment w:id="1229" w:author="Jillian Carson-Jackson" w:date="2021-01-31T11:22:00Z" w:initials="JC">
    <w:p w14:paraId="3B6BF063" w14:textId="5E2C446A" w:rsidR="00982D62" w:rsidRDefault="00982D62">
      <w:pPr>
        <w:pStyle w:val="CommentText"/>
      </w:pPr>
      <w:r>
        <w:rPr>
          <w:rStyle w:val="CommentReference"/>
        </w:rPr>
        <w:annotationRef/>
      </w:r>
      <w:r w:rsidR="00006676">
        <w:t xml:space="preserve">From reviews this is identified as a lower level requirement Confirm (see notes in detailed curriculum table) </w:t>
      </w:r>
    </w:p>
  </w:comment>
  <w:comment w:id="1334" w:author="Jillian Carson-Jackson" w:date="2021-01-31T11:34:00Z" w:initials="JC">
    <w:p w14:paraId="3BEF58B1" w14:textId="54B54FF7" w:rsidR="004B458D" w:rsidRDefault="004B458D">
      <w:pPr>
        <w:pStyle w:val="CommentText"/>
      </w:pPr>
      <w:r>
        <w:rPr>
          <w:rStyle w:val="CommentReference"/>
        </w:rPr>
        <w:annotationRef/>
      </w:r>
      <w:r>
        <w:t xml:space="preserve">Is this required?  With current approaches to online tide tables, do we need to teach </w:t>
      </w:r>
      <w:r w:rsidR="00AC70BD">
        <w:t xml:space="preserve">calculations using tide tables? </w:t>
      </w:r>
    </w:p>
  </w:comment>
  <w:comment w:id="1348" w:author="Jillian Carson-Jackson" w:date="2021-01-31T11:35:00Z" w:initials="JC">
    <w:p w14:paraId="3ED24251" w14:textId="6618C9B6" w:rsidR="005A6A7B" w:rsidRDefault="005A6A7B">
      <w:pPr>
        <w:pStyle w:val="CommentText"/>
      </w:pPr>
      <w:r>
        <w:rPr>
          <w:rStyle w:val="CommentReference"/>
        </w:rPr>
        <w:annotationRef/>
      </w:r>
      <w:r w:rsidR="002A5EE4">
        <w:t xml:space="preserve">Electronic updates </w:t>
      </w:r>
    </w:p>
  </w:comment>
  <w:comment w:id="1401" w:author="Jillian Carson-Jackson" w:date="2021-01-31T16:22:00Z" w:initials="JC">
    <w:p w14:paraId="162BDA16" w14:textId="57C780A9" w:rsidR="00B44492" w:rsidRDefault="00B44492">
      <w:pPr>
        <w:pStyle w:val="CommentText"/>
      </w:pPr>
      <w:r>
        <w:rPr>
          <w:rStyle w:val="CommentReference"/>
        </w:rPr>
        <w:annotationRef/>
      </w:r>
      <w:r>
        <w:t>Covered above</w:t>
      </w:r>
    </w:p>
  </w:comment>
  <w:comment w:id="1407" w:author="Jillian Carson-Jackson" w:date="2021-01-31T16:22:00Z" w:initials="JC">
    <w:p w14:paraId="13740970" w14:textId="4CC3A376" w:rsidR="00B44492" w:rsidRDefault="00B44492">
      <w:pPr>
        <w:pStyle w:val="CommentText"/>
      </w:pPr>
      <w:r>
        <w:rPr>
          <w:rStyle w:val="CommentReference"/>
        </w:rPr>
        <w:annotationRef/>
      </w:r>
      <w:r>
        <w:t>Part of Types of AtoN</w:t>
      </w:r>
    </w:p>
  </w:comment>
  <w:comment w:id="1416" w:author="Jillian Carson-Jackson" w:date="2021-01-31T16:14:00Z" w:initials="JC">
    <w:p w14:paraId="2DB2F13F" w14:textId="0AD50D3E" w:rsidR="00BC0309" w:rsidRDefault="00BC0309">
      <w:pPr>
        <w:pStyle w:val="CommentText"/>
      </w:pPr>
      <w:r>
        <w:rPr>
          <w:rStyle w:val="CommentReference"/>
        </w:rPr>
        <w:annotationRef/>
      </w:r>
      <w:r w:rsidR="00143907">
        <w:t xml:space="preserve">Propose putting RACONS in with </w:t>
      </w:r>
      <w:r w:rsidR="00EB3A38">
        <w:t xml:space="preserve">types of </w:t>
      </w:r>
      <w:r w:rsidR="00143907">
        <w:t>AtoN</w:t>
      </w:r>
    </w:p>
  </w:comment>
  <w:comment w:id="1452" w:author="Jillian Carson-Jackson" w:date="2021-01-31T16:25:00Z" w:initials="JC">
    <w:p w14:paraId="796F713B" w14:textId="30A4928B" w:rsidR="001E7B30" w:rsidRDefault="001E7B30">
      <w:pPr>
        <w:pStyle w:val="CommentText"/>
      </w:pPr>
      <w:r>
        <w:rPr>
          <w:rStyle w:val="CommentReference"/>
        </w:rPr>
        <w:annotationRef/>
      </w:r>
      <w:r>
        <w:t>Covered above</w:t>
      </w:r>
    </w:p>
  </w:comment>
  <w:comment w:id="1459" w:author="Jillian Carson-Jackson" w:date="2021-01-31T16:27:00Z" w:initials="JC">
    <w:p w14:paraId="3DCF94B8" w14:textId="17F5833E" w:rsidR="00C30770" w:rsidRDefault="00C30770">
      <w:pPr>
        <w:pStyle w:val="CommentText"/>
      </w:pPr>
      <w:r>
        <w:rPr>
          <w:rStyle w:val="CommentReference"/>
        </w:rPr>
        <w:annotationRef/>
      </w:r>
      <w:r>
        <w:t xml:space="preserve">Revised based on </w:t>
      </w:r>
      <w:r w:rsidR="00A41D75">
        <w:t xml:space="preserve">response from review of content for relevance (ranking 1-5 – these points identified as 2.  Also, some elements covered under module 5 – Equipment. </w:t>
      </w:r>
    </w:p>
  </w:comment>
  <w:comment w:id="1510" w:author="Jillian Carson-Jackson" w:date="2021-01-31T16:32:00Z" w:initials="JC">
    <w:p w14:paraId="274ACFD6" w14:textId="52139CAB" w:rsidR="00E56D95" w:rsidRDefault="00E56D95">
      <w:pPr>
        <w:pStyle w:val="CommentText"/>
      </w:pPr>
      <w:r>
        <w:rPr>
          <w:rStyle w:val="CommentReference"/>
        </w:rPr>
        <w:annotationRef/>
      </w:r>
      <w:r w:rsidR="0022526D">
        <w:t xml:space="preserve">Magnetic – true compass corrections covered.  </w:t>
      </w:r>
    </w:p>
  </w:comment>
  <w:comment w:id="1529" w:author="Jillian Carson-Jackson" w:date="2021-01-31T16:39:00Z" w:initials="JC">
    <w:p w14:paraId="525EB92C" w14:textId="64A7757F" w:rsidR="00785879" w:rsidRDefault="00785879">
      <w:pPr>
        <w:pStyle w:val="CommentText"/>
      </w:pPr>
      <w:r>
        <w:rPr>
          <w:rStyle w:val="CommentReference"/>
        </w:rPr>
        <w:annotationRef/>
      </w:r>
      <w:r>
        <w:t xml:space="preserve">Covered in other sections, or </w:t>
      </w:r>
      <w:r w:rsidR="00B877B1">
        <w:t>suggest too detailed. (section was identified as level 3 in review)</w:t>
      </w:r>
    </w:p>
  </w:comment>
  <w:comment w:id="1601" w:author="Jillian Carson-Jackson" w:date="2021-01-31T16:53:00Z" w:initials="JC">
    <w:p w14:paraId="60F28A44" w14:textId="00B0F5E0" w:rsidR="00784F89" w:rsidRDefault="00784F89">
      <w:pPr>
        <w:pStyle w:val="CommentText"/>
      </w:pPr>
      <w:r>
        <w:rPr>
          <w:rStyle w:val="CommentReference"/>
        </w:rPr>
        <w:annotationRef/>
      </w:r>
      <w:r>
        <w:t>Propulsion systems identified as a level 3 in reviews</w:t>
      </w:r>
    </w:p>
  </w:comment>
  <w:comment w:id="1641" w:author="Jillian Carson-Jackson" w:date="2021-01-31T16:57:00Z" w:initials="JC">
    <w:p w14:paraId="2C5135AD" w14:textId="467F38C4" w:rsidR="00DE3E10" w:rsidRDefault="00DE3E10">
      <w:pPr>
        <w:pStyle w:val="CommentText"/>
      </w:pPr>
      <w:r>
        <w:rPr>
          <w:rStyle w:val="CommentReference"/>
        </w:rPr>
        <w:annotationRef/>
      </w:r>
      <w:r w:rsidR="00646C94">
        <w:t xml:space="preserve">Question – is it necessary to list contingency plans?  </w:t>
      </w:r>
    </w:p>
  </w:comment>
  <w:comment w:id="1659" w:author="Jillian Carson-Jackson" w:date="2021-01-31T16:56:00Z" w:initials="JC">
    <w:p w14:paraId="6EB2D240" w14:textId="4108CCFC" w:rsidR="00C0500B" w:rsidRDefault="00C0500B">
      <w:pPr>
        <w:pStyle w:val="CommentText"/>
      </w:pPr>
      <w:r>
        <w:rPr>
          <w:rStyle w:val="CommentReference"/>
        </w:rPr>
        <w:annotationRef/>
      </w:r>
      <w:r>
        <w:t xml:space="preserve">Identified as a 3 in reviews.  </w:t>
      </w:r>
    </w:p>
  </w:comment>
  <w:comment w:id="1666" w:author="Jillian Carson-Jackson" w:date="2020-12-27T16:14:00Z" w:initials="JC">
    <w:p w14:paraId="77E34C9F" w14:textId="035B8472" w:rsidR="006B0311" w:rsidRDefault="006B0311">
      <w:pPr>
        <w:pStyle w:val="CommentText"/>
      </w:pPr>
      <w:r>
        <w:rPr>
          <w:rStyle w:val="CommentReference"/>
        </w:rPr>
        <w:annotationRef/>
      </w:r>
      <w:r>
        <w:t xml:space="preserve">Combines original module 3 </w:t>
      </w:r>
      <w:r w:rsidR="00C04289">
        <w:t xml:space="preserve">(Equipment) and </w:t>
      </w:r>
      <w:r w:rsidR="004A57C7">
        <w:t xml:space="preserve">some elements of original </w:t>
      </w:r>
      <w:r w:rsidR="00C04289">
        <w:t xml:space="preserve">module 6 (VHF radio) noting some elements of the original module 6 were brought into the new module 1. </w:t>
      </w:r>
    </w:p>
  </w:comment>
  <w:comment w:id="1673" w:author="Jillian Carson-Jackson" w:date="2021-01-31T16:58:00Z" w:initials="JC">
    <w:p w14:paraId="42FBA575" w14:textId="1CB8726B" w:rsidR="007211A9" w:rsidRDefault="007211A9">
      <w:pPr>
        <w:pStyle w:val="CommentText"/>
      </w:pPr>
      <w:r>
        <w:rPr>
          <w:rStyle w:val="CommentReference"/>
        </w:rPr>
        <w:annotationRef/>
      </w:r>
      <w:r w:rsidR="000567BD">
        <w:t xml:space="preserve">Question – is basic used here to differentiate from the OJT where VTS centre specific equipment will be </w:t>
      </w:r>
      <w:r w:rsidR="00CF062D">
        <w:t xml:space="preserve">taught? </w:t>
      </w:r>
    </w:p>
  </w:comment>
  <w:comment w:id="1736" w:author="Jillian Carson-Jackson" w:date="2020-12-27T16:34:00Z" w:initials="JC">
    <w:p w14:paraId="7984C5C8" w14:textId="7E063966" w:rsidR="005A689B" w:rsidRDefault="005A689B">
      <w:pPr>
        <w:pStyle w:val="CommentText"/>
      </w:pPr>
      <w:r>
        <w:rPr>
          <w:rStyle w:val="CommentReference"/>
        </w:rPr>
        <w:annotationRef/>
      </w:r>
      <w:r>
        <w:t>Adapted from original module 6</w:t>
      </w:r>
    </w:p>
  </w:comment>
  <w:comment w:id="1762" w:author="Jillian Carson-Jackson" w:date="2020-12-27T16:34:00Z" w:initials="JC">
    <w:p w14:paraId="53B3D2A5" w14:textId="048E0533" w:rsidR="005A689B" w:rsidRDefault="005A689B">
      <w:pPr>
        <w:pStyle w:val="CommentText"/>
      </w:pPr>
      <w:r>
        <w:rPr>
          <w:rStyle w:val="CommentReference"/>
        </w:rPr>
        <w:annotationRef/>
      </w:r>
      <w:r>
        <w:t>Moved to new module 1</w:t>
      </w:r>
    </w:p>
  </w:comment>
  <w:comment w:id="1776" w:author="Jillian Carson-Jackson" w:date="2020-12-27T16:19:00Z" w:initials="JC">
    <w:p w14:paraId="6EDE8A6D" w14:textId="5A2B8951" w:rsidR="00AA34F8" w:rsidRDefault="00AA34F8">
      <w:pPr>
        <w:pStyle w:val="CommentText"/>
      </w:pPr>
      <w:r>
        <w:rPr>
          <w:rStyle w:val="CommentReference"/>
        </w:rPr>
        <w:annotationRef/>
      </w:r>
      <w:r>
        <w:t xml:space="preserve">No level in original, put to level 1.  With </w:t>
      </w:r>
      <w:r w:rsidR="008F035C">
        <w:t xml:space="preserve">ongoing developments, this may need to be reviewed. </w:t>
      </w:r>
    </w:p>
  </w:comment>
  <w:comment w:id="1838" w:author="Jillian Carson-Jackson" w:date="2021-01-31T17:05:00Z" w:initials="JC">
    <w:p w14:paraId="4821D3F2" w14:textId="565E9C1A" w:rsidR="00342BDE" w:rsidRDefault="00342BDE">
      <w:pPr>
        <w:pStyle w:val="CommentText"/>
      </w:pPr>
      <w:r>
        <w:rPr>
          <w:rStyle w:val="CommentReference"/>
        </w:rPr>
        <w:annotationRef/>
      </w:r>
      <w:r>
        <w:t>Moved to section on DST</w:t>
      </w:r>
    </w:p>
  </w:comment>
  <w:comment w:id="1848" w:author="Jillian Carson-Jackson" w:date="2021-01-31T17:24:00Z" w:initials="JC">
    <w:p w14:paraId="7C4E8504" w14:textId="4AC12B8C" w:rsidR="00692EE0" w:rsidRDefault="00692EE0">
      <w:pPr>
        <w:pStyle w:val="CommentText"/>
      </w:pPr>
      <w:r>
        <w:rPr>
          <w:rStyle w:val="CommentReference"/>
        </w:rPr>
        <w:annotationRef/>
      </w:r>
      <w:r>
        <w:t>From old module 6, simplified</w:t>
      </w:r>
    </w:p>
  </w:comment>
  <w:comment w:id="1892" w:author="Jillian Carson-Jackson" w:date="2021-01-31T17:06:00Z" w:initials="JC">
    <w:p w14:paraId="3AA283BD" w14:textId="7DDF0EDC" w:rsidR="00342BDE" w:rsidRDefault="00342BDE">
      <w:pPr>
        <w:pStyle w:val="CommentText"/>
      </w:pPr>
      <w:r>
        <w:rPr>
          <w:rStyle w:val="CommentReference"/>
        </w:rPr>
        <w:annotationRef/>
      </w:r>
      <w:r>
        <w:t>Is this required here?  We have included recording in the log keeping and recording section of Module 1</w:t>
      </w:r>
    </w:p>
  </w:comment>
  <w:comment w:id="1918" w:author="Jillian Carson-Jackson" w:date="2021-01-31T17:09:00Z" w:initials="JC">
    <w:p w14:paraId="6C25DBA7" w14:textId="47FB1FDC" w:rsidR="009D41CF" w:rsidRDefault="009D41CF">
      <w:pPr>
        <w:pStyle w:val="CommentText"/>
      </w:pPr>
      <w:r>
        <w:rPr>
          <w:rStyle w:val="CommentReference"/>
        </w:rPr>
        <w:annotationRef/>
      </w:r>
      <w:r>
        <w:t xml:space="preserve">Basics of ARPA covered in Module 4 </w:t>
      </w:r>
      <w:r w:rsidR="006676BA">
        <w:t>– focus her is on the use of ARPA in VTS</w:t>
      </w:r>
    </w:p>
  </w:comment>
  <w:comment w:id="1955" w:author="Jillian Carson-Jackson" w:date="2021-01-31T17:13:00Z" w:initials="JC">
    <w:p w14:paraId="2449C45A" w14:textId="709B5E9B" w:rsidR="00E6723E" w:rsidRDefault="00E6723E">
      <w:pPr>
        <w:pStyle w:val="CommentText"/>
      </w:pPr>
      <w:r>
        <w:rPr>
          <w:rStyle w:val="CommentReference"/>
        </w:rPr>
        <w:annotationRef/>
      </w:r>
      <w:r>
        <w:t>Covered under sensors in VTS</w:t>
      </w:r>
    </w:p>
  </w:comment>
  <w:comment w:id="1959" w:author="Jillian Carson-Jackson" w:date="2021-01-31T17:14:00Z" w:initials="JC">
    <w:p w14:paraId="5A8F13CD" w14:textId="214CCB9A" w:rsidR="00E6723E" w:rsidRDefault="00E6723E">
      <w:pPr>
        <w:pStyle w:val="CommentText"/>
      </w:pPr>
      <w:r>
        <w:rPr>
          <w:rStyle w:val="CommentReference"/>
        </w:rPr>
        <w:annotationRef/>
      </w:r>
      <w:r>
        <w:t>Covered in</w:t>
      </w:r>
      <w:r w:rsidR="00253E9C">
        <w:t xml:space="preserve"> </w:t>
      </w:r>
      <w:r w:rsidR="00CD6F3B">
        <w:t>module 1</w:t>
      </w:r>
    </w:p>
  </w:comment>
  <w:comment w:id="1971" w:author="Jillian Carson-Jackson" w:date="2021-01-31T17:15:00Z" w:initials="JC">
    <w:p w14:paraId="4B35041A" w14:textId="74191F43" w:rsidR="00CD6F3B" w:rsidRDefault="00CD6F3B">
      <w:pPr>
        <w:pStyle w:val="CommentText"/>
      </w:pPr>
      <w:r>
        <w:rPr>
          <w:rStyle w:val="CommentReference"/>
        </w:rPr>
        <w:annotationRef/>
      </w:r>
      <w:r>
        <w:t xml:space="preserve">Covered in module </w:t>
      </w:r>
      <w:r w:rsidR="001A7E27">
        <w:t>2</w:t>
      </w:r>
    </w:p>
  </w:comment>
  <w:comment w:id="2005" w:author="Jillian Carson-Jackson" w:date="2020-12-27T16:37:00Z" w:initials="JC">
    <w:p w14:paraId="2B4F0566" w14:textId="5206617C" w:rsidR="001D649B" w:rsidRDefault="001D649B">
      <w:pPr>
        <w:pStyle w:val="CommentText"/>
      </w:pPr>
      <w:r>
        <w:rPr>
          <w:rStyle w:val="CommentReference"/>
        </w:rPr>
        <w:annotationRef/>
      </w:r>
      <w:r>
        <w:t>Combined with new module 1</w:t>
      </w:r>
    </w:p>
  </w:comment>
  <w:comment w:id="2435" w:author="Jillian Carson-Jackson" w:date="2020-12-27T16:47:00Z" w:initials="JC">
    <w:p w14:paraId="60FE71E8" w14:textId="28CCBF72" w:rsidR="00B406CD" w:rsidRDefault="00B406CD">
      <w:pPr>
        <w:pStyle w:val="CommentText"/>
      </w:pPr>
      <w:r>
        <w:rPr>
          <w:rStyle w:val="CommentReference"/>
        </w:rPr>
        <w:annotationRef/>
      </w:r>
      <w:r>
        <w:t xml:space="preserve">Combined with new module 1 and </w:t>
      </w:r>
      <w:r w:rsidR="00803B93">
        <w:t xml:space="preserve">5 </w:t>
      </w:r>
    </w:p>
  </w:comment>
  <w:comment w:id="2804" w:author="Jillian Carson-Jackson" w:date="2021-01-31T17:29:00Z" w:initials="JC">
    <w:p w14:paraId="7FAA2745" w14:textId="59EB9903" w:rsidR="005E5EB5" w:rsidRDefault="005E5EB5">
      <w:pPr>
        <w:pStyle w:val="CommentText"/>
      </w:pPr>
      <w:r>
        <w:rPr>
          <w:rStyle w:val="CommentReference"/>
        </w:rPr>
        <w:annotationRef/>
      </w:r>
      <w:r>
        <w:t>Propose revised title</w:t>
      </w:r>
      <w:r w:rsidR="008B517C">
        <w:t xml:space="preserve"> </w:t>
      </w:r>
    </w:p>
  </w:comment>
  <w:comment w:id="2806" w:author="Jillian Carson-Jackson" w:date="2021-01-31T17:28:00Z" w:initials="JC">
    <w:p w14:paraId="48AC4180" w14:textId="0DA188E0" w:rsidR="00812618" w:rsidRDefault="00812618">
      <w:pPr>
        <w:pStyle w:val="CommentText"/>
      </w:pPr>
      <w:r>
        <w:rPr>
          <w:rStyle w:val="CommentReference"/>
        </w:rPr>
        <w:annotationRef/>
      </w:r>
      <w:r>
        <w:t xml:space="preserve">Question: is this required? Rated lower on reviews of existing content.  </w:t>
      </w:r>
    </w:p>
  </w:comment>
  <w:comment w:id="2814" w:author="Jillian Carson-Jackson" w:date="2021-01-31T17:30:00Z" w:initials="JC">
    <w:p w14:paraId="0E67F67B" w14:textId="19C4ACB4" w:rsidR="008B517C" w:rsidRDefault="008B517C">
      <w:pPr>
        <w:pStyle w:val="CommentText"/>
      </w:pPr>
      <w:r>
        <w:rPr>
          <w:rStyle w:val="CommentReference"/>
        </w:rPr>
        <w:annotationRef/>
      </w:r>
      <w:r w:rsidR="0070464F">
        <w:t xml:space="preserve">Propose revised subject headings, which should result in similar outcomes. </w:t>
      </w:r>
    </w:p>
  </w:comment>
  <w:comment w:id="2841" w:author="Jillian Carson-Jackson" w:date="2020-12-27T16:52:00Z" w:initials="JC">
    <w:p w14:paraId="4766DB9D" w14:textId="20661A1B" w:rsidR="00D5740A" w:rsidRDefault="00D5740A">
      <w:pPr>
        <w:pStyle w:val="CommentText"/>
      </w:pPr>
      <w:r>
        <w:rPr>
          <w:rStyle w:val="CommentReference"/>
        </w:rPr>
        <w:annotationRef/>
      </w:r>
      <w:r w:rsidR="00ED2B45">
        <w:t>New topic – realigned existing and added in possible additional items</w:t>
      </w:r>
      <w:r w:rsidR="00502A3A">
        <w:t xml:space="preserve"> based on feedback from students, increased focus on human factors and fatigue management. </w:t>
      </w:r>
    </w:p>
  </w:comment>
  <w:comment w:id="2861" w:author="Jillian Carson-Jackson" w:date="2020-12-27T16:54:00Z" w:initials="JC">
    <w:p w14:paraId="617215A2" w14:textId="6B1DB0F3" w:rsidR="00A43780" w:rsidRDefault="00A43780">
      <w:pPr>
        <w:pStyle w:val="CommentText"/>
      </w:pPr>
      <w:r>
        <w:rPr>
          <w:rStyle w:val="CommentReference"/>
        </w:rPr>
        <w:annotationRef/>
      </w:r>
      <w:r>
        <w:t>Not reviewed for 20201228 version</w:t>
      </w:r>
    </w:p>
  </w:comment>
  <w:comment w:id="2876" w:author="Jillian Carson-Jackson" w:date="2021-01-31T17:36:00Z" w:initials="JC">
    <w:p w14:paraId="4C7F9767" w14:textId="72EC5196" w:rsidR="00C8274F" w:rsidRDefault="00C8274F">
      <w:pPr>
        <w:pStyle w:val="CommentText"/>
      </w:pPr>
      <w:r>
        <w:rPr>
          <w:rStyle w:val="CommentReference"/>
        </w:rPr>
        <w:annotationRef/>
      </w:r>
      <w:r>
        <w:t>Allied services?</w:t>
      </w:r>
      <w:r w:rsidR="003D0670">
        <w:t xml:space="preserve">  Also, do we need to list them?</w:t>
      </w:r>
    </w:p>
  </w:comment>
  <w:comment w:id="3020" w:author="Jillian Carson-Jackson" w:date="2020-12-27T16:55:00Z" w:initials="JC">
    <w:p w14:paraId="6AA03AE7" w14:textId="45978E98" w:rsidR="0092777B" w:rsidRDefault="0092777B">
      <w:pPr>
        <w:pStyle w:val="CommentText"/>
      </w:pPr>
      <w:r>
        <w:rPr>
          <w:rStyle w:val="CommentReference"/>
        </w:rPr>
        <w:annotationRef/>
      </w:r>
      <w:r>
        <w:t>Moved to new module 2 – Legal Frameworkd</w:t>
      </w:r>
    </w:p>
  </w:comment>
  <w:comment w:id="3078" w:author="Jillian Carson-Jackson" w:date="2021-01-31T17:54:00Z" w:initials="JC">
    <w:p w14:paraId="42E7E3E7" w14:textId="253301BE" w:rsidR="006E7930" w:rsidRDefault="006E7930">
      <w:pPr>
        <w:pStyle w:val="CommentText"/>
      </w:pPr>
      <w:r>
        <w:rPr>
          <w:rStyle w:val="CommentReference"/>
        </w:rPr>
        <w:annotationRef/>
      </w:r>
      <w:r>
        <w:t xml:space="preserve">Discuss role of this table in model course / purpose, development of, use of. </w:t>
      </w:r>
    </w:p>
  </w:comment>
  <w:comment w:id="3081" w:author="Jillian Carson-Jackson" w:date="2021-01-31T17:55:00Z" w:initials="JC">
    <w:p w14:paraId="510A41AE" w14:textId="3A093431" w:rsidR="00C036DE" w:rsidRDefault="00C036DE">
      <w:pPr>
        <w:pStyle w:val="CommentText"/>
      </w:pPr>
      <w:r>
        <w:rPr>
          <w:rStyle w:val="CommentReference"/>
        </w:rPr>
        <w:annotationRef/>
      </w:r>
      <w:r>
        <w:t xml:space="preserve">To be reviewed.  Also, location in the document </w:t>
      </w:r>
      <w:r w:rsidR="00063443">
        <w:t xml:space="preserve">and reference to the annex (needs to be clearly identified) </w:t>
      </w:r>
    </w:p>
  </w:comment>
  <w:comment w:id="3094" w:author="Jillian Carson-Jackson" w:date="2021-01-31T17:57:00Z" w:initials="JC">
    <w:p w14:paraId="703D74B0" w14:textId="58382487" w:rsidR="00063443" w:rsidRDefault="00063443">
      <w:pPr>
        <w:pStyle w:val="CommentText"/>
      </w:pPr>
      <w:r>
        <w:rPr>
          <w:rStyle w:val="CommentReference"/>
        </w:rPr>
        <w:annotationRef/>
      </w:r>
      <w:r>
        <w:t xml:space="preserve">Is this required – reference is to IELTS </w:t>
      </w:r>
      <w:r w:rsidR="000F52E8">
        <w:t xml:space="preserve">band level 5 or equivalent.  Propose deleting this annex.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1BC0FC" w15:done="0"/>
  <w15:commentEx w15:paraId="3CFA1C91" w15:paraIdParent="511BC0FC" w15:done="0"/>
  <w15:commentEx w15:paraId="57B85F47" w15:done="0"/>
  <w15:commentEx w15:paraId="5AB2AA20" w15:done="0"/>
  <w15:commentEx w15:paraId="247A0E96" w15:done="0"/>
  <w15:commentEx w15:paraId="59E1778D" w15:done="0"/>
  <w15:commentEx w15:paraId="1C0088FC" w15:paraIdParent="59E1778D" w15:done="0"/>
  <w15:commentEx w15:paraId="64B4FA4E" w15:done="0"/>
  <w15:commentEx w15:paraId="0BC993DF" w15:done="0"/>
  <w15:commentEx w15:paraId="4E92B1C7" w15:paraIdParent="0BC993DF" w15:done="0"/>
  <w15:commentEx w15:paraId="6B736E45" w15:done="0"/>
  <w15:commentEx w15:paraId="25AEE2BE" w15:done="0"/>
  <w15:commentEx w15:paraId="741D021D" w15:done="0"/>
  <w15:commentEx w15:paraId="5C5DD5D0" w15:paraIdParent="741D021D" w15:done="0"/>
  <w15:commentEx w15:paraId="41F6CC0F" w15:done="0"/>
  <w15:commentEx w15:paraId="56DD5BB1" w15:paraIdParent="41F6CC0F" w15:done="0"/>
  <w15:commentEx w15:paraId="311E55AD" w15:done="0"/>
  <w15:commentEx w15:paraId="3F5D1FF3" w15:done="0"/>
  <w15:commentEx w15:paraId="57958E45" w15:done="0"/>
  <w15:commentEx w15:paraId="2203A47B" w15:done="0"/>
  <w15:commentEx w15:paraId="2EEF333F" w15:done="0"/>
  <w15:commentEx w15:paraId="4A6D3175" w15:done="0"/>
  <w15:commentEx w15:paraId="48A536D9" w15:done="0"/>
  <w15:commentEx w15:paraId="02FA5F34" w15:done="0"/>
  <w15:commentEx w15:paraId="6B00F2EF" w15:done="0"/>
  <w15:commentEx w15:paraId="7AC1F679" w15:done="0"/>
  <w15:commentEx w15:paraId="384044B5" w15:done="0"/>
  <w15:commentEx w15:paraId="087DF430" w15:done="0"/>
  <w15:commentEx w15:paraId="5677AC2E" w15:done="0"/>
  <w15:commentEx w15:paraId="1F521AEF" w15:done="0"/>
  <w15:commentEx w15:paraId="4815323C" w15:done="0"/>
  <w15:commentEx w15:paraId="18C952F0" w15:done="0"/>
  <w15:commentEx w15:paraId="39A15026" w15:done="0"/>
  <w15:commentEx w15:paraId="2C863F7A" w15:done="0"/>
  <w15:commentEx w15:paraId="0410D39C" w15:done="0"/>
  <w15:commentEx w15:paraId="6BF20BA1" w15:done="0"/>
  <w15:commentEx w15:paraId="3760BC97" w15:done="0"/>
  <w15:commentEx w15:paraId="2C1E0FF9" w15:done="0"/>
  <w15:commentEx w15:paraId="011FB9D0" w15:done="0"/>
  <w15:commentEx w15:paraId="16E599DE" w15:done="0"/>
  <w15:commentEx w15:paraId="42275165" w15:done="0"/>
  <w15:commentEx w15:paraId="3BED9C96" w15:done="0"/>
  <w15:commentEx w15:paraId="4979C688" w15:done="0"/>
  <w15:commentEx w15:paraId="48C1501A" w15:done="0"/>
  <w15:commentEx w15:paraId="5C770CDD" w15:done="0"/>
  <w15:commentEx w15:paraId="57C2DAA7" w15:done="0"/>
  <w15:commentEx w15:paraId="48C27CE2" w15:done="0"/>
  <w15:commentEx w15:paraId="5799331E" w15:done="0"/>
  <w15:commentEx w15:paraId="0C59AB21" w15:done="0"/>
  <w15:commentEx w15:paraId="6BC8C9CA" w15:done="0"/>
  <w15:commentEx w15:paraId="0F0E59DC" w15:done="0"/>
  <w15:commentEx w15:paraId="202A597D" w15:done="0"/>
  <w15:commentEx w15:paraId="24567FE3" w15:done="0"/>
  <w15:commentEx w15:paraId="6F780854" w15:done="0"/>
  <w15:commentEx w15:paraId="7FD2E0D1" w15:done="0"/>
  <w15:commentEx w15:paraId="349CA2D5" w15:done="0"/>
  <w15:commentEx w15:paraId="2ABF1F7D" w15:done="0"/>
  <w15:commentEx w15:paraId="5BF553F4" w15:done="0"/>
  <w15:commentEx w15:paraId="694ACBDD" w15:done="0"/>
  <w15:commentEx w15:paraId="7322DA2D" w15:done="0"/>
  <w15:commentEx w15:paraId="060DC86D" w15:done="0"/>
  <w15:commentEx w15:paraId="6DD48171" w15:done="0"/>
  <w15:commentEx w15:paraId="7D132206" w15:done="0"/>
  <w15:commentEx w15:paraId="1C98612C" w15:done="0"/>
  <w15:commentEx w15:paraId="5FF05199" w15:done="0"/>
  <w15:commentEx w15:paraId="60C5DEAC" w15:done="0"/>
  <w15:commentEx w15:paraId="35B73040" w15:done="0"/>
  <w15:commentEx w15:paraId="0D4F90DB" w15:done="0"/>
  <w15:commentEx w15:paraId="5CD6EBB2" w15:done="0"/>
  <w15:commentEx w15:paraId="188677F5" w15:done="0"/>
  <w15:commentEx w15:paraId="70040896" w15:done="0"/>
  <w15:commentEx w15:paraId="277589D7" w15:done="0"/>
  <w15:commentEx w15:paraId="3BB19281" w15:done="0"/>
  <w15:commentEx w15:paraId="3B6BF063" w15:done="0"/>
  <w15:commentEx w15:paraId="3BEF58B1" w15:done="0"/>
  <w15:commentEx w15:paraId="3ED24251" w15:done="0"/>
  <w15:commentEx w15:paraId="162BDA16" w15:done="0"/>
  <w15:commentEx w15:paraId="13740970" w15:done="0"/>
  <w15:commentEx w15:paraId="2DB2F13F" w15:done="0"/>
  <w15:commentEx w15:paraId="796F713B" w15:done="0"/>
  <w15:commentEx w15:paraId="3DCF94B8" w15:done="0"/>
  <w15:commentEx w15:paraId="274ACFD6" w15:done="0"/>
  <w15:commentEx w15:paraId="525EB92C" w15:done="0"/>
  <w15:commentEx w15:paraId="60F28A44" w15:done="0"/>
  <w15:commentEx w15:paraId="2C5135AD" w15:done="0"/>
  <w15:commentEx w15:paraId="6EB2D240" w15:done="0"/>
  <w15:commentEx w15:paraId="77E34C9F" w15:done="0"/>
  <w15:commentEx w15:paraId="42FBA575" w15:done="0"/>
  <w15:commentEx w15:paraId="7984C5C8" w15:done="0"/>
  <w15:commentEx w15:paraId="53B3D2A5" w15:done="0"/>
  <w15:commentEx w15:paraId="6EDE8A6D" w15:done="0"/>
  <w15:commentEx w15:paraId="4821D3F2" w15:done="0"/>
  <w15:commentEx w15:paraId="7C4E8504" w15:done="0"/>
  <w15:commentEx w15:paraId="3AA283BD" w15:done="0"/>
  <w15:commentEx w15:paraId="6C25DBA7" w15:done="0"/>
  <w15:commentEx w15:paraId="2449C45A" w15:done="0"/>
  <w15:commentEx w15:paraId="5A8F13CD" w15:done="0"/>
  <w15:commentEx w15:paraId="4B35041A" w15:done="0"/>
  <w15:commentEx w15:paraId="2B4F0566" w15:done="0"/>
  <w15:commentEx w15:paraId="60FE71E8" w15:done="0"/>
  <w15:commentEx w15:paraId="7FAA2745" w15:done="0"/>
  <w15:commentEx w15:paraId="48AC4180" w15:done="0"/>
  <w15:commentEx w15:paraId="0E67F67B" w15:done="0"/>
  <w15:commentEx w15:paraId="4766DB9D" w15:done="0"/>
  <w15:commentEx w15:paraId="617215A2" w15:done="0"/>
  <w15:commentEx w15:paraId="4C7F9767" w15:done="0"/>
  <w15:commentEx w15:paraId="6AA03AE7" w15:done="0"/>
  <w15:commentEx w15:paraId="42E7E3E7" w15:done="0"/>
  <w15:commentEx w15:paraId="510A41AE" w15:done="0"/>
  <w15:commentEx w15:paraId="703D74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E239" w16cex:dateUtc="2020-10-08T08:08:00Z"/>
  <w16cex:commentExtensible w16cex:durableId="2329E29A" w16cex:dateUtc="2020-10-08T08:10:00Z"/>
  <w16cex:commentExtensible w16cex:durableId="2329E38A" w16cex:dateUtc="2020-10-08T08:14:00Z"/>
  <w16cex:commentExtensible w16cex:durableId="2329E50E" w16cex:dateUtc="2020-10-08T08:20:00Z"/>
  <w16cex:commentExtensible w16cex:durableId="238784C7" w16cex:dateUtc="2020-12-18T08:43:00Z"/>
  <w16cex:commentExtensible w16cex:durableId="238784E8" w16cex:dateUtc="2020-12-18T08:43:00Z"/>
  <w16cex:commentExtensible w16cex:durableId="23C6D4A2" w16cex:dateUtc="2021-02-04T09:16:00Z"/>
  <w16cex:commentExtensible w16cex:durableId="23878553" w16cex:dateUtc="2020-12-18T08:45:00Z"/>
  <w16cex:commentExtensible w16cex:durableId="238785A0" w16cex:dateUtc="2020-12-18T08:46:00Z"/>
  <w16cex:commentExtensible w16cex:durableId="23C6D776" w16cex:dateUtc="2021-02-04T09:28:00Z"/>
  <w16cex:commentExtensible w16cex:durableId="23C6D7AC" w16cex:dateUtc="2021-02-04T09:29:00Z"/>
  <w16cex:commentExtensible w16cex:durableId="238785B3" w16cex:dateUtc="2020-12-18T08:46:00Z"/>
  <w16cex:commentExtensible w16cex:durableId="238785CC" w16cex:dateUtc="2020-12-18T08:47:00Z"/>
  <w16cex:commentExtensible w16cex:durableId="23C6EC80" w16cex:dateUtc="2021-02-04T10:58:00Z"/>
  <w16cex:commentExtensible w16cex:durableId="238785F2" w16cex:dateUtc="2020-12-18T08:48:00Z"/>
  <w16cex:commentExtensible w16cex:durableId="23C6D7D9" w16cex:dateUtc="2021-02-04T09:30:00Z"/>
  <w16cex:commentExtensible w16cex:durableId="23C6D844" w16cex:dateUtc="2021-02-04T09:32:00Z"/>
  <w16cex:commentExtensible w16cex:durableId="23C6DAA7" w16cex:dateUtc="2021-02-04T09:42:00Z"/>
  <w16cex:commentExtensible w16cex:durableId="23C6D9CC" w16cex:dateUtc="2021-02-04T09:38:00Z"/>
  <w16cex:commentExtensible w16cex:durableId="23C6DAF8" w16cex:dateUtc="2021-02-04T09:43:00Z"/>
  <w16cex:commentExtensible w16cex:durableId="23864028" w16cex:dateUtc="2020-12-17T09:38:00Z"/>
  <w16cex:commentExtensible w16cex:durableId="239332D7" w16cex:dateUtc="2020-12-27T05:20:00Z"/>
  <w16cex:commentExtensible w16cex:durableId="238796B1" w16cex:dateUtc="2020-12-18T09:59:00Z"/>
  <w16cex:commentExtensible w16cex:durableId="23864147" w16cex:dateUtc="2020-12-17T09:42:00Z"/>
  <w16cex:commentExtensible w16cex:durableId="23933334" w16cex:dateUtc="2020-12-27T05:22:00Z"/>
  <w16cex:commentExtensible w16cex:durableId="2386419C" w16cex:dateUtc="2020-12-17T09:44:00Z"/>
  <w16cex:commentExtensible w16cex:durableId="23931F2A" w16cex:dateUtc="2020-12-27T03:56:00Z"/>
  <w16cex:commentExtensible w16cex:durableId="23C6ED6F" w16cex:dateUtc="2021-02-04T11:02:00Z"/>
  <w16cex:commentExtensible w16cex:durableId="23932252" w16cex:dateUtc="2020-12-27T04:10:00Z"/>
  <w16cex:commentExtensible w16cex:durableId="23C01580" w16cex:dateUtc="2021-01-30T06:27:00Z"/>
  <w16cex:commentExtensible w16cex:durableId="23932261" w16cex:dateUtc="2020-12-27T04:10:00Z"/>
  <w16cex:commentExtensible w16cex:durableId="23C01765" w16cex:dateUtc="2021-01-30T06:35:00Z"/>
  <w16cex:commentExtensible w16cex:durableId="239324FF" w16cex:dateUtc="2020-12-27T04:21:00Z"/>
  <w16cex:commentExtensible w16cex:durableId="23C01AF4" w16cex:dateUtc="2021-01-30T06:50:00Z"/>
  <w16cex:commentExtensible w16cex:durableId="23932611" w16cex:dateUtc="2020-12-27T04:26:00Z"/>
  <w16cex:commentExtensible w16cex:durableId="23C0105C" w16cex:dateUtc="2021-01-30T06:05:00Z"/>
  <w16cex:commentExtensible w16cex:durableId="239327B9" w16cex:dateUtc="2020-12-27T04:33:00Z"/>
  <w16cex:commentExtensible w16cex:durableId="23C0232B" w16cex:dateUtc="2021-01-30T07:25:00Z"/>
  <w16cex:commentExtensible w16cex:durableId="239327F4" w16cex:dateUtc="2020-12-27T04:34:00Z"/>
  <w16cex:commentExtensible w16cex:durableId="23C6EAA1" w16cex:dateUtc="2021-02-04T10:50:00Z"/>
  <w16cex:commentExtensible w16cex:durableId="23C6DF8D" w16cex:dateUtc="2021-02-04T10:03:00Z"/>
  <w16cex:commentExtensible w16cex:durableId="23C6E089" w16cex:dateUtc="2021-02-04T10:07:00Z"/>
  <w16cex:commentExtensible w16cex:durableId="23C01D1E" w16cex:dateUtc="2021-01-30T06:59:00Z"/>
  <w16cex:commentExtensible w16cex:durableId="23932A0E" w16cex:dateUtc="2020-12-27T04:43:00Z"/>
  <w16cex:commentExtensible w16cex:durableId="23C6E524" w16cex:dateUtc="2021-02-04T10:27:00Z"/>
  <w16cex:commentExtensible w16cex:durableId="23932AFF" w16cex:dateUtc="2020-12-27T04:47:00Z"/>
  <w16cex:commentExtensible w16cex:durableId="23C04395" w16cex:dateUtc="2021-01-30T09:44:00Z"/>
  <w16cex:commentExtensible w16cex:durableId="23C048CA" w16cex:dateUtc="2021-01-30T10:06:00Z"/>
  <w16cex:commentExtensible w16cex:durableId="23932BCD" w16cex:dateUtc="2020-12-27T04:50:00Z"/>
  <w16cex:commentExtensible w16cex:durableId="23932CA7" w16cex:dateUtc="2020-12-27T04:54:00Z"/>
  <w16cex:commentExtensible w16cex:durableId="23C04646" w16cex:dateUtc="2021-01-30T09:55:00Z"/>
  <w16cex:commentExtensible w16cex:durableId="23C0468F" w16cex:dateUtc="2021-01-30T09:56:00Z"/>
  <w16cex:commentExtensible w16cex:durableId="23C10D40" w16cex:dateUtc="2021-01-31T00:04:00Z"/>
  <w16cex:commentExtensible w16cex:durableId="23C0472E" w16cex:dateUtc="2021-01-30T09:59:00Z"/>
  <w16cex:commentExtensible w16cex:durableId="23932D11" w16cex:dateUtc="2020-12-27T04:56:00Z"/>
  <w16cex:commentExtensible w16cex:durableId="23932D64" w16cex:dateUtc="2020-12-27T04:57:00Z"/>
  <w16cex:commentExtensible w16cex:durableId="23932DF3" w16cex:dateUtc="2020-12-27T04:59:00Z"/>
  <w16cex:commentExtensible w16cex:durableId="23C10C24" w16cex:dateUtc="2021-01-30T23:59:00Z"/>
  <w16cex:commentExtensible w16cex:durableId="23932E2A" w16cex:dateUtc="2020-12-27T05:00:00Z"/>
  <w16cex:commentExtensible w16cex:durableId="23932EEE" w16cex:dateUtc="2020-12-27T05:03:00Z"/>
  <w16cex:commentExtensible w16cex:durableId="23933018" w16cex:dateUtc="2020-12-27T05:08:00Z"/>
  <w16cex:commentExtensible w16cex:durableId="23C10D0A" w16cex:dateUtc="2021-01-31T00:03:00Z"/>
  <w16cex:commentExtensible w16cex:durableId="23C10DFF" w16cex:dateUtc="2021-01-31T00:07:00Z"/>
  <w16cex:commentExtensible w16cex:durableId="23C10808" w16cex:dateUtc="2021-01-30T23:42:00Z"/>
  <w16cex:commentExtensible w16cex:durableId="23C10DCC" w16cex:dateUtc="2021-01-31T00:06:00Z"/>
  <w16cex:commentExtensible w16cex:durableId="23C10865" w16cex:dateUtc="2021-01-30T23:43:00Z"/>
  <w16cex:commentExtensible w16cex:durableId="23C108AA" w16cex:dateUtc="2021-01-30T23:44:00Z"/>
  <w16cex:commentExtensible w16cex:durableId="239330C6" w16cex:dateUtc="2020-12-27T05:11:00Z"/>
  <w16cex:commentExtensible w16cex:durableId="23C10F9B" w16cex:dateUtc="2021-01-31T00:14:00Z"/>
  <w16cex:commentExtensible w16cex:durableId="23C10FDC" w16cex:dateUtc="2021-01-31T00:15:00Z"/>
  <w16cex:commentExtensible w16cex:durableId="23C10FFD" w16cex:dateUtc="2021-01-31T00:16:00Z"/>
  <w16cex:commentExtensible w16cex:durableId="23C11023" w16cex:dateUtc="2021-01-31T00:16:00Z"/>
  <w16cex:commentExtensible w16cex:durableId="23C11099" w16cex:dateUtc="2021-01-31T00:18:00Z"/>
  <w16cex:commentExtensible w16cex:durableId="23C1118D" w16cex:dateUtc="2021-01-31T00:22:00Z"/>
  <w16cex:commentExtensible w16cex:durableId="23C1143F" w16cex:dateUtc="2021-01-31T00:34:00Z"/>
  <w16cex:commentExtensible w16cex:durableId="23C11497" w16cex:dateUtc="2021-01-31T00:35:00Z"/>
  <w16cex:commentExtensible w16cex:durableId="23C157AE" w16cex:dateUtc="2021-01-31T05:22:00Z"/>
  <w16cex:commentExtensible w16cex:durableId="23C157B5" w16cex:dateUtc="2021-01-31T05:22:00Z"/>
  <w16cex:commentExtensible w16cex:durableId="23C15601" w16cex:dateUtc="2021-01-31T05:14:00Z"/>
  <w16cex:commentExtensible w16cex:durableId="23C1586A" w16cex:dateUtc="2021-01-31T05:25:00Z"/>
  <w16cex:commentExtensible w16cex:durableId="23C158F8" w16cex:dateUtc="2021-01-31T05:27:00Z"/>
  <w16cex:commentExtensible w16cex:durableId="23C15A33" w16cex:dateUtc="2021-01-31T05:32:00Z"/>
  <w16cex:commentExtensible w16cex:durableId="23C15BB7" w16cex:dateUtc="2021-01-31T05:39:00Z"/>
  <w16cex:commentExtensible w16cex:durableId="23C15EF2" w16cex:dateUtc="2021-01-31T05:53:00Z"/>
  <w16cex:commentExtensible w16cex:durableId="23C15FFF" w16cex:dateUtc="2021-01-31T05:57:00Z"/>
  <w16cex:commentExtensible w16cex:durableId="23C15FC5" w16cex:dateUtc="2021-01-31T05:56:00Z"/>
  <w16cex:commentExtensible w16cex:durableId="2393315C" w16cex:dateUtc="2020-12-27T05:14:00Z"/>
  <w16cex:commentExtensible w16cex:durableId="23C16034" w16cex:dateUtc="2021-01-31T05:58:00Z"/>
  <w16cex:commentExtensible w16cex:durableId="23933633" w16cex:dateUtc="2020-12-27T05:34:00Z"/>
  <w16cex:commentExtensible w16cex:durableId="23933613" w16cex:dateUtc="2020-12-27T05:34:00Z"/>
  <w16cex:commentExtensible w16cex:durableId="23933278" w16cex:dateUtc="2020-12-27T05:19:00Z"/>
  <w16cex:commentExtensible w16cex:durableId="23C161DA" w16cex:dateUtc="2021-01-31T06:05:00Z"/>
  <w16cex:commentExtensible w16cex:durableId="23C16666" w16cex:dateUtc="2021-01-31T06:24:00Z"/>
  <w16cex:commentExtensible w16cex:durableId="23C1621C" w16cex:dateUtc="2021-01-31T06:06:00Z"/>
  <w16cex:commentExtensible w16cex:durableId="23C162CD" w16cex:dateUtc="2021-01-31T06:09:00Z"/>
  <w16cex:commentExtensible w16cex:durableId="23C163BF" w16cex:dateUtc="2021-01-31T06:13:00Z"/>
  <w16cex:commentExtensible w16cex:durableId="23C163D8" w16cex:dateUtc="2021-01-31T06:14:00Z"/>
  <w16cex:commentExtensible w16cex:durableId="23C16444" w16cex:dateUtc="2021-01-31T06:15:00Z"/>
  <w16cex:commentExtensible w16cex:durableId="239336CF" w16cex:dateUtc="2020-12-27T05:37:00Z"/>
  <w16cex:commentExtensible w16cex:durableId="2393392B" w16cex:dateUtc="2020-12-27T05:47:00Z"/>
  <w16cex:commentExtensible w16cex:durableId="23C16782" w16cex:dateUtc="2021-01-31T06:29:00Z"/>
  <w16cex:commentExtensible w16cex:durableId="23C1674D" w16cex:dateUtc="2021-01-31T06:28:00Z"/>
  <w16cex:commentExtensible w16cex:durableId="23C167A9" w16cex:dateUtc="2021-01-31T06:30:00Z"/>
  <w16cex:commentExtensible w16cex:durableId="23933A39" w16cex:dateUtc="2020-12-27T05:52:00Z"/>
  <w16cex:commentExtensible w16cex:durableId="23933AC7" w16cex:dateUtc="2020-12-27T05:54:00Z"/>
  <w16cex:commentExtensible w16cex:durableId="23C1690C" w16cex:dateUtc="2021-01-31T06:36:00Z"/>
  <w16cex:commentExtensible w16cex:durableId="23933B18" w16cex:dateUtc="2020-12-27T05:55:00Z"/>
  <w16cex:commentExtensible w16cex:durableId="23C16D50" w16cex:dateUtc="2021-01-31T06:54:00Z"/>
  <w16cex:commentExtensible w16cex:durableId="23C16D99" w16cex:dateUtc="2021-01-31T06:55:00Z"/>
  <w16cex:commentExtensible w16cex:durableId="23C16DEE" w16cex:dateUtc="2021-01-31T0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1BC0FC" w16cid:durableId="2329E239"/>
  <w16cid:commentId w16cid:paraId="3CFA1C91" w16cid:durableId="2329E29A"/>
  <w16cid:commentId w16cid:paraId="57B85F47" w16cid:durableId="2329E38A"/>
  <w16cid:commentId w16cid:paraId="5AB2AA20" w16cid:durableId="2329E50E"/>
  <w16cid:commentId w16cid:paraId="247A0E96" w16cid:durableId="238784C7"/>
  <w16cid:commentId w16cid:paraId="59E1778D" w16cid:durableId="238784E8"/>
  <w16cid:commentId w16cid:paraId="1C0088FC" w16cid:durableId="23C6D4A2"/>
  <w16cid:commentId w16cid:paraId="64B4FA4E" w16cid:durableId="23878553"/>
  <w16cid:commentId w16cid:paraId="0BC993DF" w16cid:durableId="238785A0"/>
  <w16cid:commentId w16cid:paraId="4E92B1C7" w16cid:durableId="23C6D776"/>
  <w16cid:commentId w16cid:paraId="6B736E45" w16cid:durableId="23C6D7AC"/>
  <w16cid:commentId w16cid:paraId="25AEE2BE" w16cid:durableId="238785B3"/>
  <w16cid:commentId w16cid:paraId="741D021D" w16cid:durableId="238785CC"/>
  <w16cid:commentId w16cid:paraId="5C5DD5D0" w16cid:durableId="23C6EC80"/>
  <w16cid:commentId w16cid:paraId="41F6CC0F" w16cid:durableId="238785F2"/>
  <w16cid:commentId w16cid:paraId="56DD5BB1" w16cid:durableId="23C6D7D9"/>
  <w16cid:commentId w16cid:paraId="311E55AD" w16cid:durableId="23C6D844"/>
  <w16cid:commentId w16cid:paraId="3F5D1FF3" w16cid:durableId="23C6DAA7"/>
  <w16cid:commentId w16cid:paraId="57958E45" w16cid:durableId="23C6D9CC"/>
  <w16cid:commentId w16cid:paraId="2203A47B" w16cid:durableId="23C6DAF8"/>
  <w16cid:commentId w16cid:paraId="2EEF333F" w16cid:durableId="23864028"/>
  <w16cid:commentId w16cid:paraId="4A6D3175" w16cid:durableId="239332D7"/>
  <w16cid:commentId w16cid:paraId="48A536D9" w16cid:durableId="238796B1"/>
  <w16cid:commentId w16cid:paraId="02FA5F34" w16cid:durableId="23864147"/>
  <w16cid:commentId w16cid:paraId="6B00F2EF" w16cid:durableId="23933334"/>
  <w16cid:commentId w16cid:paraId="7AC1F679" w16cid:durableId="2386419C"/>
  <w16cid:commentId w16cid:paraId="384044B5" w16cid:durableId="23931F2A"/>
  <w16cid:commentId w16cid:paraId="087DF430" w16cid:durableId="23C6ED6F"/>
  <w16cid:commentId w16cid:paraId="5677AC2E" w16cid:durableId="23932252"/>
  <w16cid:commentId w16cid:paraId="1F521AEF" w16cid:durableId="23C01580"/>
  <w16cid:commentId w16cid:paraId="4815323C" w16cid:durableId="23932261"/>
  <w16cid:commentId w16cid:paraId="18C952F0" w16cid:durableId="23C01765"/>
  <w16cid:commentId w16cid:paraId="39A15026" w16cid:durableId="239324FF"/>
  <w16cid:commentId w16cid:paraId="2C863F7A" w16cid:durableId="23C01AF4"/>
  <w16cid:commentId w16cid:paraId="0410D39C" w16cid:durableId="23932611"/>
  <w16cid:commentId w16cid:paraId="6BF20BA1" w16cid:durableId="23C0105C"/>
  <w16cid:commentId w16cid:paraId="3760BC97" w16cid:durableId="239327B9"/>
  <w16cid:commentId w16cid:paraId="2C1E0FF9" w16cid:durableId="23C0232B"/>
  <w16cid:commentId w16cid:paraId="011FB9D0" w16cid:durableId="239327F4"/>
  <w16cid:commentId w16cid:paraId="16E599DE" w16cid:durableId="23C6EAA1"/>
  <w16cid:commentId w16cid:paraId="42275165" w16cid:durableId="23C6DF8D"/>
  <w16cid:commentId w16cid:paraId="3BED9C96" w16cid:durableId="23C6E089"/>
  <w16cid:commentId w16cid:paraId="4979C688" w16cid:durableId="23C01D1E"/>
  <w16cid:commentId w16cid:paraId="48C1501A" w16cid:durableId="23932A0E"/>
  <w16cid:commentId w16cid:paraId="5C770CDD" w16cid:durableId="23C6E524"/>
  <w16cid:commentId w16cid:paraId="57C2DAA7" w16cid:durableId="23932AFF"/>
  <w16cid:commentId w16cid:paraId="48C27CE2" w16cid:durableId="23C04395"/>
  <w16cid:commentId w16cid:paraId="5799331E" w16cid:durableId="23C048CA"/>
  <w16cid:commentId w16cid:paraId="0C59AB21" w16cid:durableId="23932BCD"/>
  <w16cid:commentId w16cid:paraId="6BC8C9CA" w16cid:durableId="23932CA7"/>
  <w16cid:commentId w16cid:paraId="0F0E59DC" w16cid:durableId="23C04646"/>
  <w16cid:commentId w16cid:paraId="202A597D" w16cid:durableId="23C0468F"/>
  <w16cid:commentId w16cid:paraId="24567FE3" w16cid:durableId="23C10D40"/>
  <w16cid:commentId w16cid:paraId="6F780854" w16cid:durableId="23C0472E"/>
  <w16cid:commentId w16cid:paraId="7FD2E0D1" w16cid:durableId="23932D11"/>
  <w16cid:commentId w16cid:paraId="349CA2D5" w16cid:durableId="23932D64"/>
  <w16cid:commentId w16cid:paraId="2ABF1F7D" w16cid:durableId="23932DF3"/>
  <w16cid:commentId w16cid:paraId="5BF553F4" w16cid:durableId="23C10C24"/>
  <w16cid:commentId w16cid:paraId="694ACBDD" w16cid:durableId="23932E2A"/>
  <w16cid:commentId w16cid:paraId="7322DA2D" w16cid:durableId="23932EEE"/>
  <w16cid:commentId w16cid:paraId="060DC86D" w16cid:durableId="23933018"/>
  <w16cid:commentId w16cid:paraId="6DD48171" w16cid:durableId="23C10D0A"/>
  <w16cid:commentId w16cid:paraId="7D132206" w16cid:durableId="23C10DFF"/>
  <w16cid:commentId w16cid:paraId="1C98612C" w16cid:durableId="23C10808"/>
  <w16cid:commentId w16cid:paraId="5FF05199" w16cid:durableId="23C10DCC"/>
  <w16cid:commentId w16cid:paraId="60C5DEAC" w16cid:durableId="23C10865"/>
  <w16cid:commentId w16cid:paraId="35B73040" w16cid:durableId="23C108AA"/>
  <w16cid:commentId w16cid:paraId="0D4F90DB" w16cid:durableId="239330C6"/>
  <w16cid:commentId w16cid:paraId="5CD6EBB2" w16cid:durableId="23C10F9B"/>
  <w16cid:commentId w16cid:paraId="188677F5" w16cid:durableId="23C10FDC"/>
  <w16cid:commentId w16cid:paraId="70040896" w16cid:durableId="23C10FFD"/>
  <w16cid:commentId w16cid:paraId="277589D7" w16cid:durableId="23C11023"/>
  <w16cid:commentId w16cid:paraId="3BB19281" w16cid:durableId="23C11099"/>
  <w16cid:commentId w16cid:paraId="3B6BF063" w16cid:durableId="23C1118D"/>
  <w16cid:commentId w16cid:paraId="3BEF58B1" w16cid:durableId="23C1143F"/>
  <w16cid:commentId w16cid:paraId="3ED24251" w16cid:durableId="23C11497"/>
  <w16cid:commentId w16cid:paraId="162BDA16" w16cid:durableId="23C157AE"/>
  <w16cid:commentId w16cid:paraId="13740970" w16cid:durableId="23C157B5"/>
  <w16cid:commentId w16cid:paraId="2DB2F13F" w16cid:durableId="23C15601"/>
  <w16cid:commentId w16cid:paraId="796F713B" w16cid:durableId="23C1586A"/>
  <w16cid:commentId w16cid:paraId="3DCF94B8" w16cid:durableId="23C158F8"/>
  <w16cid:commentId w16cid:paraId="274ACFD6" w16cid:durableId="23C15A33"/>
  <w16cid:commentId w16cid:paraId="525EB92C" w16cid:durableId="23C15BB7"/>
  <w16cid:commentId w16cid:paraId="60F28A44" w16cid:durableId="23C15EF2"/>
  <w16cid:commentId w16cid:paraId="2C5135AD" w16cid:durableId="23C15FFF"/>
  <w16cid:commentId w16cid:paraId="6EB2D240" w16cid:durableId="23C15FC5"/>
  <w16cid:commentId w16cid:paraId="77E34C9F" w16cid:durableId="2393315C"/>
  <w16cid:commentId w16cid:paraId="42FBA575" w16cid:durableId="23C16034"/>
  <w16cid:commentId w16cid:paraId="7984C5C8" w16cid:durableId="23933633"/>
  <w16cid:commentId w16cid:paraId="53B3D2A5" w16cid:durableId="23933613"/>
  <w16cid:commentId w16cid:paraId="6EDE8A6D" w16cid:durableId="23933278"/>
  <w16cid:commentId w16cid:paraId="4821D3F2" w16cid:durableId="23C161DA"/>
  <w16cid:commentId w16cid:paraId="7C4E8504" w16cid:durableId="23C16666"/>
  <w16cid:commentId w16cid:paraId="3AA283BD" w16cid:durableId="23C1621C"/>
  <w16cid:commentId w16cid:paraId="6C25DBA7" w16cid:durableId="23C162CD"/>
  <w16cid:commentId w16cid:paraId="2449C45A" w16cid:durableId="23C163BF"/>
  <w16cid:commentId w16cid:paraId="5A8F13CD" w16cid:durableId="23C163D8"/>
  <w16cid:commentId w16cid:paraId="4B35041A" w16cid:durableId="23C16444"/>
  <w16cid:commentId w16cid:paraId="2B4F0566" w16cid:durableId="239336CF"/>
  <w16cid:commentId w16cid:paraId="60FE71E8" w16cid:durableId="2393392B"/>
  <w16cid:commentId w16cid:paraId="7FAA2745" w16cid:durableId="23C16782"/>
  <w16cid:commentId w16cid:paraId="48AC4180" w16cid:durableId="23C1674D"/>
  <w16cid:commentId w16cid:paraId="0E67F67B" w16cid:durableId="23C167A9"/>
  <w16cid:commentId w16cid:paraId="4766DB9D" w16cid:durableId="23933A39"/>
  <w16cid:commentId w16cid:paraId="617215A2" w16cid:durableId="23933AC7"/>
  <w16cid:commentId w16cid:paraId="4C7F9767" w16cid:durableId="23C1690C"/>
  <w16cid:commentId w16cid:paraId="6AA03AE7" w16cid:durableId="23933B18"/>
  <w16cid:commentId w16cid:paraId="42E7E3E7" w16cid:durableId="23C16D50"/>
  <w16cid:commentId w16cid:paraId="510A41AE" w16cid:durableId="23C16D99"/>
  <w16cid:commentId w16cid:paraId="703D74B0" w16cid:durableId="23C16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2AAB6" w14:textId="77777777" w:rsidR="009D1A66" w:rsidRDefault="009D1A66" w:rsidP="003274DB">
      <w:r>
        <w:separator/>
      </w:r>
    </w:p>
    <w:p w14:paraId="3D8BC988" w14:textId="77777777" w:rsidR="009D1A66" w:rsidRDefault="009D1A66"/>
    <w:p w14:paraId="36BF2FD6" w14:textId="77777777" w:rsidR="009D1A66" w:rsidRDefault="009D1A66"/>
    <w:p w14:paraId="5F9AFEE1" w14:textId="77777777" w:rsidR="009D1A66" w:rsidRDefault="009D1A66"/>
  </w:endnote>
  <w:endnote w:type="continuationSeparator" w:id="0">
    <w:p w14:paraId="67BF186C" w14:textId="77777777" w:rsidR="009D1A66" w:rsidRDefault="009D1A66" w:rsidP="003274DB">
      <w:r>
        <w:continuationSeparator/>
      </w:r>
    </w:p>
    <w:p w14:paraId="2918DD53" w14:textId="77777777" w:rsidR="009D1A66" w:rsidRDefault="009D1A66"/>
    <w:p w14:paraId="39EF76D2" w14:textId="77777777" w:rsidR="009D1A66" w:rsidRDefault="009D1A66"/>
    <w:p w14:paraId="32AE1C93" w14:textId="77777777" w:rsidR="009D1A66" w:rsidRDefault="009D1A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4FB67" w14:textId="77777777" w:rsidR="00F46310" w:rsidRPr="00AC24F4" w:rsidRDefault="00F46310"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F46310" w:rsidRPr="00AC24F4" w:rsidRDefault="00F46310"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F46310" w:rsidRPr="004B6107" w:rsidRDefault="00F46310"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F46310" w:rsidRPr="004B6107" w:rsidRDefault="00F46310"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F46310" w:rsidRPr="00ED2A8D" w:rsidRDefault="00F46310"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5EA6F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E478B" w14:textId="77777777" w:rsidR="00F46310" w:rsidRPr="003028AF" w:rsidRDefault="00F46310" w:rsidP="003028AF">
    <w:pPr>
      <w:pStyle w:val="Footer"/>
      <w:rPr>
        <w:sz w:val="15"/>
        <w:szCs w:val="15"/>
      </w:rPr>
    </w:pPr>
  </w:p>
  <w:p w14:paraId="23FB8AF2" w14:textId="77777777" w:rsidR="00F46310" w:rsidRDefault="00F46310" w:rsidP="00AB4A21">
    <w:pPr>
      <w:pStyle w:val="Footerportrait"/>
    </w:pPr>
  </w:p>
  <w:p w14:paraId="040E2B87" w14:textId="0BCB1C74" w:rsidR="00F46310" w:rsidRPr="009D6D6A" w:rsidRDefault="00F46310"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EB6784">
      <w:t>Error! No text of specified style in document.</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EB6784">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EB6784">
      <w:rPr>
        <w:b w:val="0"/>
      </w:rPr>
      <w:t>Vessel Traffic Services Operator Training</w:t>
    </w:r>
    <w:r w:rsidRPr="009D6D6A">
      <w:rPr>
        <w:b w:val="0"/>
      </w:rPr>
      <w:fldChar w:fldCharType="end"/>
    </w:r>
    <w:r w:rsidRPr="009D6D6A">
      <w:rPr>
        <w:b w:val="0"/>
      </w:rPr>
      <w:tab/>
    </w:r>
  </w:p>
  <w:p w14:paraId="2EA883B4" w14:textId="77777777" w:rsidR="00F46310" w:rsidRPr="009D6D6A" w:rsidRDefault="00F46310"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noProof/>
        <w:color w:val="00558C"/>
        <w:szCs w:val="15"/>
      </w:rPr>
      <w:t>4</w:t>
    </w:r>
    <w:r w:rsidRPr="009D6D6A">
      <w:rPr>
        <w:rStyle w:val="PageNumber"/>
        <w:color w:val="00558C"/>
        <w:szCs w:val="15"/>
      </w:rPr>
      <w:fldChar w:fldCharType="end"/>
    </w:r>
  </w:p>
  <w:p w14:paraId="11D169EF" w14:textId="6465EAC8" w:rsidR="00F46310" w:rsidRPr="003028AF" w:rsidRDefault="00F46310"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EB6784" w:rsidRPr="00EB6784">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EB6784" w:rsidRPr="00EB6784">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F7FD8" w14:textId="77777777" w:rsidR="00F46310" w:rsidRPr="007A6476" w:rsidRDefault="00F46310" w:rsidP="007A6476">
    <w:pPr>
      <w:pStyle w:val="Footer"/>
      <w:rPr>
        <w:sz w:val="15"/>
        <w:szCs w:val="15"/>
      </w:rPr>
    </w:pPr>
  </w:p>
  <w:p w14:paraId="4DE86100" w14:textId="77777777" w:rsidR="00F46310" w:rsidRDefault="00F46310" w:rsidP="007A6476">
    <w:pPr>
      <w:pStyle w:val="Footerportrait"/>
    </w:pPr>
  </w:p>
  <w:p w14:paraId="66DE2D8A" w14:textId="399B433D" w:rsidR="00F46310" w:rsidRPr="009D6D6A" w:rsidRDefault="00F46310"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EB6784">
      <w:rPr>
        <w:b w:val="0"/>
        <w:bCs/>
        <w:noProof/>
        <w:szCs w:val="15"/>
        <w:lang w:val="en-US"/>
      </w:rPr>
      <w:t>Error! No text of specified style in document.</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EB6784">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EB6784">
      <w:rPr>
        <w:b w:val="0"/>
        <w:noProof/>
      </w:rPr>
      <w:t>Vessel Traffic Services Operator Training</w:t>
    </w:r>
    <w:r w:rsidRPr="009D6D6A">
      <w:rPr>
        <w:b w:val="0"/>
        <w:noProof/>
      </w:rPr>
      <w:fldChar w:fldCharType="end"/>
    </w:r>
    <w:r w:rsidRPr="009D6D6A">
      <w:rPr>
        <w:b w:val="0"/>
        <w:szCs w:val="15"/>
      </w:rPr>
      <w:tab/>
    </w:r>
  </w:p>
  <w:p w14:paraId="74860097" w14:textId="720D9FB6" w:rsidR="00F46310" w:rsidRPr="00292085" w:rsidRDefault="00F46310"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EB6784" w:rsidRPr="00EB6784">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EB6784" w:rsidRPr="00EB6784">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21</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211BF" w14:textId="28A2CBA4" w:rsidR="00F46310" w:rsidRPr="007A6476" w:rsidRDefault="00F46310" w:rsidP="007A6476">
    <w:pPr>
      <w:pStyle w:val="Footer"/>
      <w:rPr>
        <w:sz w:val="15"/>
        <w:szCs w:val="15"/>
      </w:rPr>
    </w:pPr>
  </w:p>
  <w:p w14:paraId="52AF8661" w14:textId="67DA533C" w:rsidR="00F46310" w:rsidRDefault="00F46310" w:rsidP="007A6476">
    <w:pPr>
      <w:pStyle w:val="Footerlandscape"/>
    </w:pPr>
  </w:p>
  <w:p w14:paraId="32C327B5" w14:textId="2795332E" w:rsidR="00F46310" w:rsidRPr="00C907DF" w:rsidRDefault="00F46310" w:rsidP="007A6476">
    <w:pPr>
      <w:pStyle w:val="Footerlandscape"/>
    </w:pPr>
    <w:r>
      <w:rPr>
        <w:b w:val="0"/>
        <w:bCs/>
        <w:noProof/>
        <w:lang w:val="en-US"/>
      </w:rPr>
      <w:fldChar w:fldCharType="begin"/>
    </w:r>
    <w:r>
      <w:rPr>
        <w:b w:val="0"/>
        <w:bCs/>
        <w:noProof/>
        <w:lang w:val="en-US"/>
      </w:rPr>
      <w:instrText xml:space="preserve"> STYLEREF "Document type" \* MERGEFORMAT </w:instrText>
    </w:r>
    <w:r>
      <w:rPr>
        <w:b w:val="0"/>
        <w:bCs/>
        <w:noProof/>
        <w:lang w:val="en-US"/>
      </w:rPr>
      <w:fldChar w:fldCharType="separate"/>
    </w:r>
    <w:r w:rsidR="003E4EA6">
      <w:rPr>
        <w:noProof/>
        <w:lang w:val="en-US"/>
      </w:rPr>
      <w:t>Error! No text of specified style in document.</w:t>
    </w:r>
    <w:r>
      <w:rPr>
        <w:b w:val="0"/>
        <w:bCs/>
        <w:noProof/>
        <w:lang w:val="en-US"/>
      </w:rPr>
      <w:fldChar w:fldCharType="end"/>
    </w:r>
    <w:r w:rsidRPr="00C907DF">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3E4EA6">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3E4EA6">
      <w:rPr>
        <w:b w:val="0"/>
        <w:noProof/>
      </w:rPr>
      <w:t>Vessel Traffic Services Operator Training</w:t>
    </w:r>
    <w:r w:rsidRPr="009D6D6A">
      <w:rPr>
        <w:b w:val="0"/>
        <w:noProof/>
      </w:rPr>
      <w:fldChar w:fldCharType="end"/>
    </w:r>
    <w:r>
      <w:tab/>
    </w:r>
  </w:p>
  <w:p w14:paraId="03D716E3" w14:textId="10D68DD9" w:rsidR="00F46310" w:rsidRPr="000A5291" w:rsidRDefault="00F46310" w:rsidP="000A5291">
    <w:pPr>
      <w:pStyle w:val="Footerlandscape"/>
    </w:pPr>
    <w:r>
      <w:rPr>
        <w:b w:val="0"/>
        <w:bCs/>
        <w:noProof/>
        <w:lang w:val="en-US"/>
      </w:rPr>
      <w:fldChar w:fldCharType="begin"/>
    </w:r>
    <w:r>
      <w:rPr>
        <w:b w:val="0"/>
        <w:bCs/>
        <w:noProof/>
        <w:lang w:val="en-US"/>
      </w:rPr>
      <w:instrText xml:space="preserve"> STYLEREF "Edition number" \* MERGEFORMAT </w:instrText>
    </w:r>
    <w:r>
      <w:rPr>
        <w:b w:val="0"/>
        <w:bCs/>
        <w:noProof/>
        <w:lang w:val="en-US"/>
      </w:rPr>
      <w:fldChar w:fldCharType="separate"/>
    </w:r>
    <w:r w:rsidR="003E4EA6">
      <w:rPr>
        <w:b w:val="0"/>
        <w:bCs/>
        <w:noProof/>
        <w:lang w:val="en-US"/>
      </w:rPr>
      <w:t>Edition 2.0</w:t>
    </w:r>
    <w:r>
      <w:rPr>
        <w:b w:val="0"/>
        <w:bCs/>
        <w:noProof/>
        <w:lang w:val="en-US"/>
      </w:rPr>
      <w:fldChar w:fldCharType="end"/>
    </w:r>
    <w:r>
      <w:t xml:space="preserve">  </w:t>
    </w:r>
    <w:r>
      <w:rPr>
        <w:b w:val="0"/>
        <w:bCs/>
        <w:noProof/>
        <w:lang w:val="en-US"/>
      </w:rPr>
      <w:fldChar w:fldCharType="begin"/>
    </w:r>
    <w:r>
      <w:rPr>
        <w:b w:val="0"/>
        <w:bCs/>
        <w:noProof/>
        <w:lang w:val="en-US"/>
      </w:rPr>
      <w:instrText xml:space="preserve"> STYLEREF "Document date" \* MERGEFORMAT </w:instrText>
    </w:r>
    <w:r>
      <w:rPr>
        <w:b w:val="0"/>
        <w:bCs/>
        <w:noProof/>
        <w:lang w:val="en-US"/>
      </w:rPr>
      <w:fldChar w:fldCharType="separate"/>
    </w:r>
    <w:r w:rsidR="003E4EA6">
      <w:rPr>
        <w:b w:val="0"/>
        <w:bCs/>
        <w:noProof/>
        <w:lang w:val="en-US"/>
      </w:rPr>
      <w:t>December 2009</w:t>
    </w:r>
    <w:r>
      <w:rPr>
        <w:b w:val="0"/>
        <w:bCs/>
        <w:noProof/>
        <w:lang w:val="en-US"/>
      </w:rPr>
      <w:fldChar w:fldCharType="end"/>
    </w:r>
    <w:r>
      <w:tab/>
    </w:r>
    <w:r w:rsidRPr="000A5291">
      <w:t xml:space="preserve">P </w:t>
    </w:r>
    <w:r w:rsidRPr="000A5291">
      <w:fldChar w:fldCharType="begin"/>
    </w:r>
    <w:r w:rsidRPr="000A5291">
      <w:instrText xml:space="preserve">PAGE  </w:instrText>
    </w:r>
    <w:r w:rsidRPr="000A5291">
      <w:fldChar w:fldCharType="separate"/>
    </w:r>
    <w:r>
      <w:rPr>
        <w:noProof/>
      </w:rPr>
      <w:t>73</w:t>
    </w:r>
    <w:r w:rsidRPr="000A529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910B9" w14:textId="77777777" w:rsidR="00F46310" w:rsidRPr="002C5134" w:rsidRDefault="00F46310" w:rsidP="002C5134">
    <w:pPr>
      <w:pStyle w:val="Footer"/>
      <w:rPr>
        <w:sz w:val="15"/>
        <w:szCs w:val="15"/>
      </w:rPr>
    </w:pPr>
  </w:p>
  <w:p w14:paraId="32F350C4" w14:textId="77777777" w:rsidR="00F46310" w:rsidRDefault="00F46310" w:rsidP="00D2697A">
    <w:pPr>
      <w:pStyle w:val="Footerlandscape"/>
    </w:pPr>
  </w:p>
  <w:p w14:paraId="3B6E3496" w14:textId="2EE5AF97" w:rsidR="00F46310" w:rsidRPr="009D6D6A" w:rsidRDefault="00F46310"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3E4EA6">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3E4EA6">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3E4EA6">
      <w:rPr>
        <w:b w:val="0"/>
        <w:noProof/>
      </w:rPr>
      <w:t>Vessel Traffic Services Operator Training</w:t>
    </w:r>
    <w:r w:rsidRPr="009D6D6A">
      <w:rPr>
        <w:b w:val="0"/>
        <w:noProof/>
      </w:rPr>
      <w:fldChar w:fldCharType="end"/>
    </w:r>
  </w:p>
  <w:p w14:paraId="0DE43FFA" w14:textId="1B8F603F" w:rsidR="00F46310" w:rsidRPr="00480D65" w:rsidRDefault="00F46310"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3E4EA6" w:rsidRPr="003E4EA6">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3E4EA6" w:rsidRPr="003E4EA6">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FEB5D5" w14:textId="77777777" w:rsidR="009D1A66" w:rsidRDefault="009D1A66">
      <w:r>
        <w:separator/>
      </w:r>
    </w:p>
    <w:p w14:paraId="6A929128" w14:textId="77777777" w:rsidR="009D1A66" w:rsidRDefault="009D1A66"/>
  </w:footnote>
  <w:footnote w:type="continuationSeparator" w:id="0">
    <w:p w14:paraId="4FEA8AC0" w14:textId="77777777" w:rsidR="009D1A66" w:rsidRDefault="009D1A66" w:rsidP="003274DB">
      <w:r>
        <w:continuationSeparator/>
      </w:r>
    </w:p>
    <w:p w14:paraId="73D9C230" w14:textId="77777777" w:rsidR="009D1A66" w:rsidRDefault="009D1A66"/>
    <w:p w14:paraId="03FB8E7F" w14:textId="77777777" w:rsidR="009D1A66" w:rsidRDefault="009D1A66"/>
    <w:p w14:paraId="649656B5" w14:textId="77777777" w:rsidR="009D1A66" w:rsidRDefault="009D1A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025F" w14:textId="43416F14" w:rsidR="00F46310" w:rsidRPr="00ED2A8D" w:rsidRDefault="00F46310" w:rsidP="008747E0">
    <w:pPr>
      <w:pStyle w:val="Header"/>
    </w:pPr>
    <w:r w:rsidRPr="00442889">
      <w:rPr>
        <w:noProof/>
        <w:lang w:val="en-IE" w:eastAsia="en-IE"/>
      </w:rPr>
      <w:drawing>
        <wp:anchor distT="0" distB="0" distL="114300" distR="114300" simplePos="0" relativeHeight="251657214" behindDoc="1" locked="0" layoutInCell="1" allowOverlap="1" wp14:anchorId="221BB1F2" wp14:editId="05A220B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7771A9DF" w:rsidR="00F46310" w:rsidRPr="00ED2A8D" w:rsidRDefault="00F46310" w:rsidP="008747E0">
    <w:pPr>
      <w:pStyle w:val="Header"/>
    </w:pPr>
  </w:p>
  <w:p w14:paraId="3B70AEC8" w14:textId="6344D270" w:rsidR="00F46310" w:rsidRDefault="00F46310" w:rsidP="008747E0">
    <w:pPr>
      <w:pStyle w:val="Header"/>
    </w:pPr>
  </w:p>
  <w:p w14:paraId="6CEDF3AA" w14:textId="58DFF764" w:rsidR="00F46310" w:rsidRDefault="00F46310" w:rsidP="008747E0">
    <w:pPr>
      <w:pStyle w:val="Header"/>
    </w:pPr>
  </w:p>
  <w:p w14:paraId="7FA9A5C2" w14:textId="42ECD654" w:rsidR="00F46310" w:rsidRDefault="00F46310" w:rsidP="008747E0">
    <w:pPr>
      <w:pStyle w:val="Header"/>
    </w:pPr>
  </w:p>
  <w:p w14:paraId="2A48FDFC" w14:textId="624A0866" w:rsidR="00F46310" w:rsidRDefault="00F46310" w:rsidP="008747E0">
    <w:pPr>
      <w:pStyle w:val="Header"/>
    </w:pPr>
    <w:r>
      <w:rPr>
        <w:noProof/>
        <w:lang w:val="en-IE" w:eastAsia="en-IE"/>
      </w:rPr>
      <w:drawing>
        <wp:anchor distT="0" distB="0" distL="114300" distR="114300" simplePos="0" relativeHeight="251656189" behindDoc="1" locked="0" layoutInCell="1" allowOverlap="1" wp14:anchorId="0A873028" wp14:editId="50845D6E">
          <wp:simplePos x="0" y="0"/>
          <wp:positionH relativeFrom="page">
            <wp:posOffset>63500</wp:posOffset>
          </wp:positionH>
          <wp:positionV relativeFrom="page">
            <wp:posOffset>1410726</wp:posOffset>
          </wp:positionV>
          <wp:extent cx="7526557" cy="2339975"/>
          <wp:effectExtent l="0" t="0" r="0"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63E8C486" w:rsidR="00F46310" w:rsidRPr="00ED2A8D" w:rsidRDefault="00F46310" w:rsidP="008747E0">
    <w:pPr>
      <w:pStyle w:val="Header"/>
    </w:pPr>
  </w:p>
  <w:p w14:paraId="58CD56AC" w14:textId="1F3D99DF" w:rsidR="00F46310" w:rsidRPr="00ED2A8D" w:rsidRDefault="00F46310"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4E9C5" w14:textId="77777777" w:rsidR="00AC0A93" w:rsidRDefault="00AC0A93" w:rsidP="009862C5">
    <w:pPr>
      <w:pStyle w:val="Header"/>
    </w:pPr>
    <w:r>
      <w:rPr>
        <w:noProof/>
        <w:lang w:val="en-IE" w:eastAsia="en-IE"/>
      </w:rPr>
      <w:drawing>
        <wp:anchor distT="0" distB="0" distL="114300" distR="114300" simplePos="0" relativeHeight="251783168" behindDoc="1" locked="0" layoutInCell="1" allowOverlap="1" wp14:anchorId="0517DC61" wp14:editId="7F6E256A">
          <wp:simplePos x="0" y="0"/>
          <wp:positionH relativeFrom="page">
            <wp:posOffset>6879351</wp:posOffset>
          </wp:positionH>
          <wp:positionV relativeFrom="page">
            <wp:posOffset>12508</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8C2D6" w14:textId="77777777" w:rsidR="00AC0A93" w:rsidRDefault="00AC0A93" w:rsidP="009862C5">
    <w:pPr>
      <w:pStyle w:val="Header"/>
    </w:pPr>
    <w:r>
      <w:rPr>
        <w:noProof/>
        <w:lang w:val="en-IE" w:eastAsia="en-IE"/>
      </w:rPr>
      <w:drawing>
        <wp:anchor distT="0" distB="0" distL="114300" distR="114300" simplePos="0" relativeHeight="251785216" behindDoc="1" locked="0" layoutInCell="1" allowOverlap="1" wp14:anchorId="73307120" wp14:editId="2470C32D">
          <wp:simplePos x="0" y="0"/>
          <wp:positionH relativeFrom="page">
            <wp:posOffset>6879351</wp:posOffset>
          </wp:positionH>
          <wp:positionV relativeFrom="page">
            <wp:posOffset>12508</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1C063" w14:textId="35EC4E3D" w:rsidR="00F46310" w:rsidRDefault="00F46310" w:rsidP="009862C5">
    <w:pPr>
      <w:pStyle w:val="Header"/>
    </w:pPr>
    <w:r>
      <w:rPr>
        <w:noProof/>
        <w:lang w:val="en-IE" w:eastAsia="en-IE"/>
      </w:rPr>
      <w:drawing>
        <wp:anchor distT="0" distB="0" distL="114300" distR="114300" simplePos="0" relativeHeight="251745280" behindDoc="1" locked="0" layoutInCell="1" allowOverlap="1" wp14:anchorId="45824F0E" wp14:editId="2842FE5C">
          <wp:simplePos x="0" y="0"/>
          <wp:positionH relativeFrom="page">
            <wp:posOffset>6879351</wp:posOffset>
          </wp:positionH>
          <wp:positionV relativeFrom="page">
            <wp:posOffset>12508</wp:posOffset>
          </wp:positionV>
          <wp:extent cx="720000" cy="720000"/>
          <wp:effectExtent l="0" t="0" r="4445" b="4445"/>
          <wp:wrapNone/>
          <wp:docPr id="1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B8FFB" w14:textId="06EB8778" w:rsidR="00F46310" w:rsidRDefault="00F46310" w:rsidP="009862C5">
    <w:pPr>
      <w:pStyle w:val="Header"/>
    </w:pPr>
    <w:r>
      <w:rPr>
        <w:noProof/>
        <w:lang w:val="en-IE" w:eastAsia="en-IE"/>
      </w:rPr>
      <w:drawing>
        <wp:anchor distT="0" distB="0" distL="114300" distR="114300" simplePos="0" relativeHeight="251747328" behindDoc="1" locked="0" layoutInCell="1" allowOverlap="1" wp14:anchorId="1A55D606" wp14:editId="73D95501">
          <wp:simplePos x="0" y="0"/>
          <wp:positionH relativeFrom="page">
            <wp:posOffset>9967607</wp:posOffset>
          </wp:positionH>
          <wp:positionV relativeFrom="page">
            <wp:posOffset>22740</wp:posOffset>
          </wp:positionV>
          <wp:extent cx="720000" cy="720000"/>
          <wp:effectExtent l="0" t="0" r="4445" b="4445"/>
          <wp:wrapNone/>
          <wp:docPr id="13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B7894" w14:textId="77777777" w:rsidR="001665A3" w:rsidRDefault="001665A3" w:rsidP="006039FF">
    <w:pPr>
      <w:pStyle w:val="Header"/>
    </w:pPr>
    <w:r>
      <w:rPr>
        <w:noProof/>
        <w:lang w:val="en-IE" w:eastAsia="en-IE"/>
      </w:rPr>
      <w:drawing>
        <wp:anchor distT="0" distB="0" distL="114300" distR="114300" simplePos="0" relativeHeight="251787264" behindDoc="1" locked="0" layoutInCell="1" allowOverlap="1" wp14:anchorId="046238D2" wp14:editId="472A7D9F">
          <wp:simplePos x="0" y="0"/>
          <wp:positionH relativeFrom="page">
            <wp:posOffset>6844845</wp:posOffset>
          </wp:positionH>
          <wp:positionV relativeFrom="page">
            <wp:posOffset>6122</wp:posOffset>
          </wp:positionV>
          <wp:extent cx="720000" cy="720000"/>
          <wp:effectExtent l="0" t="0" r="4445" b="4445"/>
          <wp:wrapNone/>
          <wp:docPr id="13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5C7A0" w14:textId="77777777" w:rsidR="001665A3" w:rsidRDefault="001665A3" w:rsidP="006039FF">
    <w:pPr>
      <w:pStyle w:val="Header"/>
    </w:pPr>
    <w:r>
      <w:rPr>
        <w:noProof/>
        <w:lang w:val="en-IE" w:eastAsia="en-IE"/>
      </w:rPr>
      <w:drawing>
        <wp:anchor distT="0" distB="0" distL="114300" distR="114300" simplePos="0" relativeHeight="251788288" behindDoc="1" locked="0" layoutInCell="1" allowOverlap="1" wp14:anchorId="4422127B" wp14:editId="6A2BCABA">
          <wp:simplePos x="0" y="0"/>
          <wp:positionH relativeFrom="page">
            <wp:posOffset>9979109</wp:posOffset>
          </wp:positionH>
          <wp:positionV relativeFrom="page">
            <wp:posOffset>-23268</wp:posOffset>
          </wp:positionV>
          <wp:extent cx="720000" cy="720000"/>
          <wp:effectExtent l="0" t="0" r="4445" b="4445"/>
          <wp:wrapNone/>
          <wp:docPr id="14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09FE1" w14:textId="690CCA1D" w:rsidR="00F46310" w:rsidRDefault="00F46310" w:rsidP="006039FF">
    <w:pPr>
      <w:pStyle w:val="Header"/>
    </w:pPr>
    <w:r>
      <w:rPr>
        <w:noProof/>
        <w:lang w:val="en-IE" w:eastAsia="en-IE"/>
      </w:rPr>
      <w:drawing>
        <wp:anchor distT="0" distB="0" distL="114300" distR="114300" simplePos="0" relativeHeight="251749376" behindDoc="1" locked="0" layoutInCell="1" allowOverlap="1" wp14:anchorId="5FBCF4FD" wp14:editId="3BC76C10">
          <wp:simplePos x="0" y="0"/>
          <wp:positionH relativeFrom="page">
            <wp:posOffset>6839094</wp:posOffset>
          </wp:positionH>
          <wp:positionV relativeFrom="page">
            <wp:posOffset>5488</wp:posOffset>
          </wp:positionV>
          <wp:extent cx="720000" cy="720000"/>
          <wp:effectExtent l="0" t="0" r="4445" b="4445"/>
          <wp:wrapNone/>
          <wp:docPr id="13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E7539" w14:textId="6DE0E189" w:rsidR="00F46310" w:rsidRDefault="00F46310" w:rsidP="006039FF">
    <w:pPr>
      <w:pStyle w:val="Header"/>
    </w:pPr>
    <w:r>
      <w:rPr>
        <w:noProof/>
        <w:lang w:val="en-IE" w:eastAsia="en-IE"/>
      </w:rPr>
      <w:drawing>
        <wp:anchor distT="0" distB="0" distL="114300" distR="114300" simplePos="0" relativeHeight="251751424" behindDoc="1" locked="0" layoutInCell="1" allowOverlap="1" wp14:anchorId="16C049E4" wp14:editId="15640D9F">
          <wp:simplePos x="0" y="0"/>
          <wp:positionH relativeFrom="page">
            <wp:posOffset>9961856</wp:posOffset>
          </wp:positionH>
          <wp:positionV relativeFrom="page">
            <wp:posOffset>-11765</wp:posOffset>
          </wp:positionV>
          <wp:extent cx="720000" cy="720000"/>
          <wp:effectExtent l="0" t="0" r="4445" b="4445"/>
          <wp:wrapNone/>
          <wp:docPr id="13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14E34" w14:textId="6BBC3AD6" w:rsidR="00F46310" w:rsidRDefault="00F46310" w:rsidP="006039FF">
    <w:pPr>
      <w:pStyle w:val="Header"/>
    </w:pPr>
    <w:r>
      <w:rPr>
        <w:noProof/>
        <w:lang w:val="en-IE" w:eastAsia="en-IE"/>
      </w:rPr>
      <w:drawing>
        <wp:anchor distT="0" distB="0" distL="114300" distR="114300" simplePos="0" relativeHeight="251757568" behindDoc="1" locked="0" layoutInCell="1" allowOverlap="1" wp14:anchorId="2F2A175C" wp14:editId="41BD537F">
          <wp:simplePos x="0" y="0"/>
          <wp:positionH relativeFrom="page">
            <wp:posOffset>6867848</wp:posOffset>
          </wp:positionH>
          <wp:positionV relativeFrom="page">
            <wp:posOffset>371</wp:posOffset>
          </wp:positionV>
          <wp:extent cx="720000" cy="720000"/>
          <wp:effectExtent l="0" t="0" r="4445" b="4445"/>
          <wp:wrapNone/>
          <wp:docPr id="14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52129" w14:textId="04FC37C2" w:rsidR="00F46310" w:rsidRDefault="00F46310" w:rsidP="006039FF">
    <w:pPr>
      <w:pStyle w:val="Header"/>
    </w:pPr>
    <w:r>
      <w:rPr>
        <w:noProof/>
        <w:lang w:val="en-IE" w:eastAsia="en-IE"/>
      </w:rPr>
      <w:drawing>
        <wp:anchor distT="0" distB="0" distL="114300" distR="114300" simplePos="0" relativeHeight="251759616" behindDoc="1" locked="0" layoutInCell="1" allowOverlap="1" wp14:anchorId="5AF3B08B" wp14:editId="28002E1D">
          <wp:simplePos x="0" y="0"/>
          <wp:positionH relativeFrom="page">
            <wp:posOffset>9973358</wp:posOffset>
          </wp:positionH>
          <wp:positionV relativeFrom="page">
            <wp:posOffset>-6014</wp:posOffset>
          </wp:positionV>
          <wp:extent cx="720000" cy="720000"/>
          <wp:effectExtent l="0" t="0" r="4445" b="4445"/>
          <wp:wrapNone/>
          <wp:docPr id="1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D03DC" w14:textId="77777777" w:rsidR="00F46310" w:rsidRPr="00ED2A8D" w:rsidRDefault="00F46310" w:rsidP="008747E0">
    <w:pPr>
      <w:pStyle w:val="Header"/>
    </w:pPr>
    <w:r>
      <w:rPr>
        <w:noProof/>
        <w:lang w:val="en-IE" w:eastAsia="en-IE"/>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F46310" w:rsidRPr="00ED2A8D" w:rsidRDefault="00F46310" w:rsidP="008747E0">
    <w:pPr>
      <w:pStyle w:val="Header"/>
    </w:pPr>
  </w:p>
  <w:p w14:paraId="20C7BE3A" w14:textId="77777777" w:rsidR="00F46310" w:rsidRDefault="00F46310" w:rsidP="008747E0">
    <w:pPr>
      <w:pStyle w:val="Header"/>
    </w:pPr>
  </w:p>
  <w:p w14:paraId="29D975F0" w14:textId="77777777" w:rsidR="00F46310" w:rsidRDefault="00F46310" w:rsidP="008747E0">
    <w:pPr>
      <w:pStyle w:val="Header"/>
    </w:pPr>
  </w:p>
  <w:p w14:paraId="168E3AE0" w14:textId="77777777" w:rsidR="00F46310" w:rsidRDefault="00F46310" w:rsidP="008747E0">
    <w:pPr>
      <w:pStyle w:val="Header"/>
    </w:pPr>
  </w:p>
  <w:p w14:paraId="6975702D" w14:textId="77777777" w:rsidR="00F46310" w:rsidRPr="00441393" w:rsidRDefault="00F46310" w:rsidP="00441393">
    <w:pPr>
      <w:pStyle w:val="Contents"/>
    </w:pPr>
    <w:r>
      <w:t>DOCUMENT REVISION</w:t>
    </w:r>
  </w:p>
  <w:p w14:paraId="595D4F27" w14:textId="77777777" w:rsidR="00F46310" w:rsidRPr="00ED2A8D" w:rsidRDefault="00F46310" w:rsidP="008747E0">
    <w:pPr>
      <w:pStyle w:val="Header"/>
    </w:pPr>
  </w:p>
  <w:p w14:paraId="6BB27F14" w14:textId="77777777" w:rsidR="00F46310" w:rsidRPr="00AC33A2" w:rsidRDefault="00F46310" w:rsidP="0078486B">
    <w:pPr>
      <w:pStyle w:val="Header"/>
      <w:spacing w:line="14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52CD2" w14:textId="1B77AE56" w:rsidR="00F46310" w:rsidRDefault="00F46310" w:rsidP="006039FF">
    <w:pPr>
      <w:pStyle w:val="Header"/>
    </w:pPr>
    <w:r>
      <w:rPr>
        <w:noProof/>
        <w:lang w:val="en-IE" w:eastAsia="en-IE"/>
      </w:rPr>
      <w:drawing>
        <wp:anchor distT="0" distB="0" distL="114300" distR="114300" simplePos="0" relativeHeight="251761664" behindDoc="1" locked="0" layoutInCell="1" allowOverlap="1" wp14:anchorId="5967E60B" wp14:editId="0EB2D66A">
          <wp:simplePos x="0" y="0"/>
          <wp:positionH relativeFrom="page">
            <wp:posOffset>6879350</wp:posOffset>
          </wp:positionH>
          <wp:positionV relativeFrom="page">
            <wp:posOffset>-22632</wp:posOffset>
          </wp:positionV>
          <wp:extent cx="720000" cy="720000"/>
          <wp:effectExtent l="0" t="0" r="4445" b="4445"/>
          <wp:wrapNone/>
          <wp:docPr id="1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7D364" w14:textId="6E80ADA7" w:rsidR="00F46310" w:rsidRPr="00D63A04" w:rsidRDefault="00F46310" w:rsidP="00D63A04">
    <w:pPr>
      <w:pStyle w:val="Header"/>
    </w:pPr>
    <w:r>
      <w:rPr>
        <w:noProof/>
        <w:lang w:val="en-IE" w:eastAsia="en-IE"/>
      </w:rPr>
      <w:drawing>
        <wp:anchor distT="0" distB="0" distL="114300" distR="114300" simplePos="0" relativeHeight="251763712" behindDoc="1" locked="0" layoutInCell="1" allowOverlap="1" wp14:anchorId="34BD807B" wp14:editId="0F2477EA">
          <wp:simplePos x="0" y="0"/>
          <wp:positionH relativeFrom="page">
            <wp:posOffset>9990611</wp:posOffset>
          </wp:positionH>
          <wp:positionV relativeFrom="page">
            <wp:posOffset>5487</wp:posOffset>
          </wp:positionV>
          <wp:extent cx="720000" cy="720000"/>
          <wp:effectExtent l="0" t="0" r="4445" b="4445"/>
          <wp:wrapNone/>
          <wp:docPr id="14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132F7" w14:textId="2EB1DEF2" w:rsidR="00F46310" w:rsidRDefault="00F46310" w:rsidP="006039FF">
    <w:pPr>
      <w:pStyle w:val="Header"/>
    </w:pPr>
    <w:r>
      <w:rPr>
        <w:noProof/>
        <w:lang w:val="en-IE" w:eastAsia="en-IE"/>
      </w:rPr>
      <w:drawing>
        <wp:anchor distT="0" distB="0" distL="114300" distR="114300" simplePos="0" relativeHeight="251765760" behindDoc="1" locked="0" layoutInCell="1" allowOverlap="1" wp14:anchorId="78C2B789" wp14:editId="17620E88">
          <wp:simplePos x="0" y="0"/>
          <wp:positionH relativeFrom="page">
            <wp:posOffset>6873600</wp:posOffset>
          </wp:positionH>
          <wp:positionV relativeFrom="page">
            <wp:posOffset>6122</wp:posOffset>
          </wp:positionV>
          <wp:extent cx="720000" cy="720000"/>
          <wp:effectExtent l="0" t="0" r="4445" b="4445"/>
          <wp:wrapNone/>
          <wp:docPr id="1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AE916" w14:textId="5FAEE881" w:rsidR="00F46310" w:rsidRDefault="00F46310" w:rsidP="006039FF">
    <w:pPr>
      <w:pStyle w:val="Header"/>
    </w:pPr>
    <w:r>
      <w:rPr>
        <w:noProof/>
        <w:lang w:val="en-IE" w:eastAsia="en-IE"/>
      </w:rPr>
      <w:drawing>
        <wp:anchor distT="0" distB="0" distL="114300" distR="114300" simplePos="0" relativeHeight="251767808" behindDoc="1" locked="0" layoutInCell="1" allowOverlap="1" wp14:anchorId="541A7AE6" wp14:editId="1686C424">
          <wp:simplePos x="0" y="0"/>
          <wp:positionH relativeFrom="page">
            <wp:posOffset>9979109</wp:posOffset>
          </wp:positionH>
          <wp:positionV relativeFrom="page">
            <wp:posOffset>16989</wp:posOffset>
          </wp:positionV>
          <wp:extent cx="720000" cy="720000"/>
          <wp:effectExtent l="0" t="0" r="4445" b="4445"/>
          <wp:wrapNone/>
          <wp:docPr id="14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336B0" w14:textId="0A2DF20B" w:rsidR="00F46310" w:rsidRDefault="00F46310" w:rsidP="006039FF">
    <w:pPr>
      <w:pStyle w:val="Header"/>
    </w:pPr>
    <w:r>
      <w:rPr>
        <w:noProof/>
        <w:lang w:val="en-IE" w:eastAsia="en-IE"/>
      </w:rPr>
      <w:drawing>
        <wp:anchor distT="0" distB="0" distL="114300" distR="114300" simplePos="0" relativeHeight="251769856" behindDoc="1" locked="0" layoutInCell="1" allowOverlap="1" wp14:anchorId="1FAB49C5" wp14:editId="107FF336">
          <wp:simplePos x="0" y="0"/>
          <wp:positionH relativeFrom="page">
            <wp:posOffset>6821841</wp:posOffset>
          </wp:positionH>
          <wp:positionV relativeFrom="page">
            <wp:posOffset>11873</wp:posOffset>
          </wp:positionV>
          <wp:extent cx="720000" cy="720000"/>
          <wp:effectExtent l="0" t="0" r="4445" b="4445"/>
          <wp:wrapNone/>
          <wp:docPr id="1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53449" w14:textId="77777777" w:rsidR="00F46310" w:rsidRDefault="00F4631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64F17" w14:textId="1C93E490" w:rsidR="00F46310" w:rsidRDefault="00F46310" w:rsidP="006039FF">
    <w:pPr>
      <w:pStyle w:val="Header"/>
    </w:pPr>
    <w:r>
      <w:rPr>
        <w:noProof/>
        <w:lang w:val="en-IE" w:eastAsia="en-IE"/>
      </w:rPr>
      <w:drawing>
        <wp:anchor distT="0" distB="0" distL="114300" distR="114300" simplePos="0" relativeHeight="251771904" behindDoc="1" locked="0" layoutInCell="1" allowOverlap="1" wp14:anchorId="70B41CFC" wp14:editId="013E1A39">
          <wp:simplePos x="0" y="0"/>
          <wp:positionH relativeFrom="page">
            <wp:posOffset>9950354</wp:posOffset>
          </wp:positionH>
          <wp:positionV relativeFrom="page">
            <wp:posOffset>-8015</wp:posOffset>
          </wp:positionV>
          <wp:extent cx="720000" cy="720000"/>
          <wp:effectExtent l="0" t="0" r="4445" b="4445"/>
          <wp:wrapNone/>
          <wp:docPr id="1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A28BF" w14:textId="77777777" w:rsidR="00F46310" w:rsidRDefault="00F46310" w:rsidP="006039FF">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C2F76" w14:textId="1CAA9738" w:rsidR="00F46310" w:rsidRDefault="00F46310" w:rsidP="00480D65">
    <w:pPr>
      <w:pStyle w:val="Header"/>
    </w:pPr>
    <w:r>
      <w:rPr>
        <w:noProof/>
        <w:lang w:val="en-IE" w:eastAsia="en-IE"/>
      </w:rPr>
      <w:drawing>
        <wp:anchor distT="0" distB="0" distL="114300" distR="114300" simplePos="0" relativeHeight="251773952" behindDoc="1" locked="0" layoutInCell="1" allowOverlap="1" wp14:anchorId="5777F118" wp14:editId="4AB5CF2C">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9DCA3" w14:textId="77777777" w:rsidR="00F46310" w:rsidRPr="00ED2A8D" w:rsidRDefault="00F46310" w:rsidP="008747E0">
    <w:pPr>
      <w:pStyle w:val="Header"/>
    </w:pPr>
    <w:r>
      <w:rPr>
        <w:noProof/>
        <w:lang w:val="en-IE" w:eastAsia="en-IE"/>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F46310" w:rsidRPr="00ED2A8D" w:rsidRDefault="00F46310" w:rsidP="008747E0">
    <w:pPr>
      <w:pStyle w:val="Header"/>
    </w:pPr>
  </w:p>
  <w:p w14:paraId="40666864" w14:textId="77777777" w:rsidR="00F46310" w:rsidRDefault="00F46310" w:rsidP="008747E0">
    <w:pPr>
      <w:pStyle w:val="Header"/>
    </w:pPr>
  </w:p>
  <w:p w14:paraId="33BF9600" w14:textId="77777777" w:rsidR="00F46310" w:rsidRDefault="00F46310" w:rsidP="008747E0">
    <w:pPr>
      <w:pStyle w:val="Header"/>
    </w:pPr>
  </w:p>
  <w:p w14:paraId="57EA5763" w14:textId="77777777" w:rsidR="00F46310" w:rsidRDefault="00F46310" w:rsidP="008747E0">
    <w:pPr>
      <w:pStyle w:val="Header"/>
    </w:pPr>
  </w:p>
  <w:p w14:paraId="5427658D" w14:textId="77777777" w:rsidR="00F46310" w:rsidRPr="00441393" w:rsidRDefault="00F46310" w:rsidP="00441393">
    <w:pPr>
      <w:pStyle w:val="Contents"/>
    </w:pPr>
    <w:r>
      <w:t>CONTENTS</w:t>
    </w:r>
  </w:p>
  <w:p w14:paraId="066FC458" w14:textId="77777777" w:rsidR="00F46310" w:rsidRPr="00ED2A8D" w:rsidRDefault="00F46310" w:rsidP="008747E0">
    <w:pPr>
      <w:pStyle w:val="Header"/>
    </w:pPr>
  </w:p>
  <w:p w14:paraId="08CC0996" w14:textId="77777777" w:rsidR="00F46310" w:rsidRPr="00AC33A2" w:rsidRDefault="00F46310"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D999B" w14:textId="77777777" w:rsidR="00F46310" w:rsidRDefault="00F4631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6AD93" w14:textId="2AF60DBB" w:rsidR="00F46310" w:rsidRDefault="00F46310" w:rsidP="00292085">
    <w:pPr>
      <w:pStyle w:val="Header"/>
    </w:pPr>
    <w:r>
      <w:rPr>
        <w:noProof/>
        <w:lang w:val="en-IE" w:eastAsia="en-IE"/>
      </w:rPr>
      <w:drawing>
        <wp:anchor distT="0" distB="0" distL="114300" distR="114300" simplePos="0" relativeHeight="251739136" behindDoc="1" locked="0" layoutInCell="1" allowOverlap="1" wp14:anchorId="3C7994E0" wp14:editId="547DC4A8">
          <wp:simplePos x="0" y="0"/>
          <wp:positionH relativeFrom="page">
            <wp:posOffset>6855975</wp:posOffset>
          </wp:positionH>
          <wp:positionV relativeFrom="page">
            <wp:posOffset>-204</wp:posOffset>
          </wp:positionV>
          <wp:extent cx="720000" cy="720000"/>
          <wp:effectExtent l="0" t="0" r="4445" b="4445"/>
          <wp:wrapNone/>
          <wp:docPr id="1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80768"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13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3933D" w14:textId="77777777" w:rsidR="00F46310" w:rsidRDefault="00F4631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42888" w14:textId="61B994CC" w:rsidR="00F46310" w:rsidRDefault="00F46310" w:rsidP="00292085">
    <w:pPr>
      <w:pStyle w:val="Header"/>
    </w:pPr>
    <w:r>
      <w:rPr>
        <w:noProof/>
        <w:lang w:val="en-IE" w:eastAsia="en-IE"/>
      </w:rPr>
      <w:drawing>
        <wp:anchor distT="0" distB="0" distL="114300" distR="114300" simplePos="0" relativeHeight="251741184" behindDoc="1" locked="0" layoutInCell="1" allowOverlap="1" wp14:anchorId="21A7B05A" wp14:editId="278E4D8C">
          <wp:simplePos x="0" y="0"/>
          <wp:positionH relativeFrom="page">
            <wp:posOffset>9939217</wp:posOffset>
          </wp:positionH>
          <wp:positionV relativeFrom="page">
            <wp:posOffset>2540</wp:posOffset>
          </wp:positionV>
          <wp:extent cx="720000" cy="720000"/>
          <wp:effectExtent l="0" t="0" r="4445" b="4445"/>
          <wp:wrapNone/>
          <wp:docPr id="13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7699F" w14:textId="77777777" w:rsidR="00F46310" w:rsidRDefault="00F46310" w:rsidP="00292085">
    <w:pPr>
      <w:pStyle w:val="Header"/>
    </w:pPr>
    <w:r>
      <w:rPr>
        <w:noProof/>
        <w:lang w:val="en-IE" w:eastAsia="en-IE"/>
      </w:rPr>
      <w:drawing>
        <wp:anchor distT="0" distB="0" distL="114300" distR="114300" simplePos="0" relativeHeight="251779072" behindDoc="1" locked="0" layoutInCell="1" allowOverlap="1" wp14:anchorId="257BB30F" wp14:editId="15910611">
          <wp:simplePos x="0" y="0"/>
          <wp:positionH relativeFrom="page">
            <wp:posOffset>6815719</wp:posOffset>
          </wp:positionH>
          <wp:positionV relativeFrom="page">
            <wp:posOffset>-204</wp:posOffset>
          </wp:positionV>
          <wp:extent cx="720000" cy="720000"/>
          <wp:effectExtent l="0" t="0" r="4445" b="4445"/>
          <wp:wrapNone/>
          <wp:docPr id="15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78048" behindDoc="1" locked="0" layoutInCell="1" allowOverlap="1" wp14:anchorId="77A275D1" wp14:editId="2E8EC33F">
          <wp:simplePos x="0" y="0"/>
          <wp:positionH relativeFrom="page">
            <wp:posOffset>9939217</wp:posOffset>
          </wp:positionH>
          <wp:positionV relativeFrom="page">
            <wp:posOffset>2540</wp:posOffset>
          </wp:positionV>
          <wp:extent cx="720000" cy="720000"/>
          <wp:effectExtent l="0" t="0" r="4445" b="4445"/>
          <wp:wrapNone/>
          <wp:docPr id="15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82EB2" w14:textId="77777777" w:rsidR="00F46310" w:rsidRDefault="00F46310" w:rsidP="000A5291">
    <w:pPr>
      <w:pStyle w:val="Header"/>
    </w:pPr>
    <w:r>
      <w:rPr>
        <w:noProof/>
        <w:lang w:val="en-IE" w:eastAsia="en-IE"/>
      </w:rPr>
      <w:drawing>
        <wp:anchor distT="0" distB="0" distL="114300" distR="114300" simplePos="0" relativeHeight="251737088" behindDoc="1" locked="0" layoutInCell="1" allowOverlap="1" wp14:anchorId="17C79170" wp14:editId="5E2323C4">
          <wp:simplePos x="0" y="0"/>
          <wp:positionH relativeFrom="page">
            <wp:posOffset>9974580</wp:posOffset>
          </wp:positionH>
          <wp:positionV relativeFrom="page">
            <wp:posOffset>36830</wp:posOffset>
          </wp:positionV>
          <wp:extent cx="720000" cy="720000"/>
          <wp:effectExtent l="0" t="0" r="4445" b="4445"/>
          <wp:wrapNone/>
          <wp:docPr id="1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5BC0"/>
    <w:multiLevelType w:val="hybridMultilevel"/>
    <w:tmpl w:val="46C09B6A"/>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2094BAE"/>
    <w:multiLevelType w:val="hybridMultilevel"/>
    <w:tmpl w:val="43FC966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4" w15:restartNumberingAfterBreak="0">
    <w:nsid w:val="03CF3AAE"/>
    <w:multiLevelType w:val="hybridMultilevel"/>
    <w:tmpl w:val="C69E13A4"/>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5" w15:restartNumberingAfterBreak="0">
    <w:nsid w:val="049C13C7"/>
    <w:multiLevelType w:val="singleLevel"/>
    <w:tmpl w:val="50EE1F5A"/>
    <w:lvl w:ilvl="0">
      <w:start w:val="1"/>
      <w:numFmt w:val="decimal"/>
      <w:lvlText w:val="%1."/>
      <w:legacy w:legacy="1" w:legacySpace="0" w:legacyIndent="360"/>
      <w:lvlJc w:val="left"/>
      <w:pPr>
        <w:ind w:left="360" w:hanging="360"/>
      </w:pPr>
    </w:lvl>
  </w:abstractNum>
  <w:abstractNum w:abstractNumId="6" w15:restartNumberingAfterBreak="0">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04EC7F19"/>
    <w:multiLevelType w:val="hybridMultilevel"/>
    <w:tmpl w:val="EE667912"/>
    <w:lvl w:ilvl="0" w:tplc="79DA3C3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CCB84FFC"/>
    <w:lvl w:ilvl="0">
      <w:start w:val="1"/>
      <w:numFmt w:val="decimal"/>
      <w:pStyle w:val="Tablecaption"/>
      <w:lvlText w:val="Table %1"/>
      <w:lvlJc w:val="left"/>
      <w:pPr>
        <w:ind w:left="335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3564F28"/>
    <w:multiLevelType w:val="singleLevel"/>
    <w:tmpl w:val="041D000F"/>
    <w:lvl w:ilvl="0">
      <w:start w:val="1"/>
      <w:numFmt w:val="decimal"/>
      <w:lvlText w:val="%1."/>
      <w:lvlJc w:val="left"/>
      <w:pPr>
        <w:ind w:left="360" w:hanging="360"/>
      </w:p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58A582A"/>
    <w:multiLevelType w:val="hybridMultilevel"/>
    <w:tmpl w:val="22F2245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23" w15:restartNumberingAfterBreak="0">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F9621A1"/>
    <w:multiLevelType w:val="hybridMultilevel"/>
    <w:tmpl w:val="99D03D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6"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926889"/>
    <w:multiLevelType w:val="singleLevel"/>
    <w:tmpl w:val="50EE1F5A"/>
    <w:lvl w:ilvl="0">
      <w:start w:val="1"/>
      <w:numFmt w:val="decimal"/>
      <w:lvlText w:val="%1."/>
      <w:legacy w:legacy="1" w:legacySpace="0" w:legacyIndent="360"/>
      <w:lvlJc w:val="left"/>
      <w:pPr>
        <w:ind w:left="360" w:hanging="360"/>
      </w:p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5" w15:restartNumberingAfterBreak="0">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8" w15:restartNumberingAfterBreak="0">
    <w:nsid w:val="67AB4D84"/>
    <w:multiLevelType w:val="multilevel"/>
    <w:tmpl w:val="D7CE809E"/>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6D830639"/>
    <w:multiLevelType w:val="hybridMultilevel"/>
    <w:tmpl w:val="56CE8B9C"/>
    <w:lvl w:ilvl="0" w:tplc="E988AE9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4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47" w15:restartNumberingAfterBreak="0">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34"/>
  </w:num>
  <w:num w:numId="2">
    <w:abstractNumId w:val="12"/>
  </w:num>
  <w:num w:numId="3">
    <w:abstractNumId w:val="14"/>
  </w:num>
  <w:num w:numId="4">
    <w:abstractNumId w:val="10"/>
  </w:num>
  <w:num w:numId="5">
    <w:abstractNumId w:val="19"/>
  </w:num>
  <w:num w:numId="6">
    <w:abstractNumId w:val="29"/>
  </w:num>
  <w:num w:numId="7">
    <w:abstractNumId w:val="48"/>
  </w:num>
  <w:num w:numId="8">
    <w:abstractNumId w:val="24"/>
  </w:num>
  <w:num w:numId="9">
    <w:abstractNumId w:val="17"/>
  </w:num>
  <w:num w:numId="10">
    <w:abstractNumId w:val="11"/>
  </w:num>
  <w:num w:numId="11">
    <w:abstractNumId w:val="0"/>
  </w:num>
  <w:num w:numId="12">
    <w:abstractNumId w:val="13"/>
  </w:num>
  <w:num w:numId="13">
    <w:abstractNumId w:val="21"/>
  </w:num>
  <w:num w:numId="14">
    <w:abstractNumId w:val="26"/>
  </w:num>
  <w:num w:numId="15">
    <w:abstractNumId w:val="38"/>
  </w:num>
  <w:num w:numId="16">
    <w:abstractNumId w:val="45"/>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42"/>
  </w:num>
  <w:num w:numId="23">
    <w:abstractNumId w:val="16"/>
  </w:num>
  <w:num w:numId="24">
    <w:abstractNumId w:val="44"/>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39"/>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num>
  <w:num w:numId="31">
    <w:abstractNumId w:val="32"/>
  </w:num>
  <w:num w:numId="32">
    <w:abstractNumId w:val="35"/>
  </w:num>
  <w:num w:numId="33">
    <w:abstractNumId w:val="36"/>
  </w:num>
  <w:num w:numId="34">
    <w:abstractNumId w:val="43"/>
  </w:num>
  <w:num w:numId="35">
    <w:abstractNumId w:val="22"/>
  </w:num>
  <w:num w:numId="36">
    <w:abstractNumId w:val="22"/>
    <w:lvlOverride w:ilvl="0">
      <w:lvl w:ilvl="0">
        <w:start w:val="1"/>
        <w:numFmt w:val="decimal"/>
        <w:lvlText w:val="%1."/>
        <w:legacy w:legacy="1" w:legacySpace="0" w:legacyIndent="283"/>
        <w:lvlJc w:val="left"/>
        <w:pPr>
          <w:ind w:left="283" w:hanging="283"/>
        </w:pPr>
        <w:rPr>
          <w:rFonts w:cs="Times New Roman"/>
          <w:b w:val="0"/>
        </w:rPr>
      </w:lvl>
    </w:lvlOverride>
  </w:num>
  <w:num w:numId="37">
    <w:abstractNumId w:val="46"/>
  </w:num>
  <w:num w:numId="38">
    <w:abstractNumId w:val="49"/>
  </w:num>
  <w:num w:numId="39">
    <w:abstractNumId w:val="47"/>
  </w:num>
  <w:num w:numId="40">
    <w:abstractNumId w:val="8"/>
  </w:num>
  <w:num w:numId="41">
    <w:abstractNumId w:val="6"/>
  </w:num>
  <w:num w:numId="42">
    <w:abstractNumId w:val="9"/>
  </w:num>
  <w:num w:numId="43">
    <w:abstractNumId w:val="28"/>
  </w:num>
  <w:num w:numId="44">
    <w:abstractNumId w:val="40"/>
  </w:num>
  <w:num w:numId="45">
    <w:abstractNumId w:val="33"/>
  </w:num>
  <w:num w:numId="46">
    <w:abstractNumId w:val="30"/>
  </w:num>
  <w:num w:numId="47">
    <w:abstractNumId w:val="5"/>
  </w:num>
  <w:num w:numId="48">
    <w:abstractNumId w:val="18"/>
  </w:num>
  <w:num w:numId="49">
    <w:abstractNumId w:val="27"/>
  </w:num>
  <w:num w:numId="50">
    <w:abstractNumId w:val="23"/>
  </w:num>
  <w:num w:numId="51">
    <w:abstractNumId w:val="2"/>
  </w:num>
  <w:num w:numId="52">
    <w:abstractNumId w:val="25"/>
  </w:num>
  <w:num w:numId="53">
    <w:abstractNumId w:val="4"/>
  </w:num>
  <w:num w:numId="54">
    <w:abstractNumId w:val="3"/>
  </w:num>
  <w:num w:numId="55">
    <w:abstractNumId w:val="20"/>
  </w:num>
  <w:num w:numId="56">
    <w:abstractNumId w:val="7"/>
  </w:num>
  <w:num w:numId="57">
    <w:abstractNumId w:val="41"/>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9C0"/>
    <w:rsid w:val="0000238A"/>
    <w:rsid w:val="00006676"/>
    <w:rsid w:val="00011E6F"/>
    <w:rsid w:val="0001522B"/>
    <w:rsid w:val="000174F9"/>
    <w:rsid w:val="0002067D"/>
    <w:rsid w:val="00022299"/>
    <w:rsid w:val="0002265A"/>
    <w:rsid w:val="00024972"/>
    <w:rsid w:val="000249C2"/>
    <w:rsid w:val="000258F6"/>
    <w:rsid w:val="00026484"/>
    <w:rsid w:val="0002723C"/>
    <w:rsid w:val="000313E3"/>
    <w:rsid w:val="0003173B"/>
    <w:rsid w:val="0003179C"/>
    <w:rsid w:val="00032684"/>
    <w:rsid w:val="00033E27"/>
    <w:rsid w:val="000365C1"/>
    <w:rsid w:val="000379A7"/>
    <w:rsid w:val="00037E2B"/>
    <w:rsid w:val="00040EB8"/>
    <w:rsid w:val="00045D42"/>
    <w:rsid w:val="0005255B"/>
    <w:rsid w:val="00052CCC"/>
    <w:rsid w:val="0005307B"/>
    <w:rsid w:val="000537D0"/>
    <w:rsid w:val="0005531C"/>
    <w:rsid w:val="00055E48"/>
    <w:rsid w:val="000567BD"/>
    <w:rsid w:val="00057B6D"/>
    <w:rsid w:val="00061A7B"/>
    <w:rsid w:val="00063443"/>
    <w:rsid w:val="00070058"/>
    <w:rsid w:val="00073FD6"/>
    <w:rsid w:val="000774DC"/>
    <w:rsid w:val="00080C06"/>
    <w:rsid w:val="00084050"/>
    <w:rsid w:val="0008442E"/>
    <w:rsid w:val="0008488D"/>
    <w:rsid w:val="0008654C"/>
    <w:rsid w:val="00087B3C"/>
    <w:rsid w:val="000904ED"/>
    <w:rsid w:val="00091845"/>
    <w:rsid w:val="00093294"/>
    <w:rsid w:val="000950CC"/>
    <w:rsid w:val="000A27A8"/>
    <w:rsid w:val="000A287F"/>
    <w:rsid w:val="000A3054"/>
    <w:rsid w:val="000A5291"/>
    <w:rsid w:val="000A6C8C"/>
    <w:rsid w:val="000B07D8"/>
    <w:rsid w:val="000B1A77"/>
    <w:rsid w:val="000B3390"/>
    <w:rsid w:val="000B4964"/>
    <w:rsid w:val="000B5B63"/>
    <w:rsid w:val="000C20BE"/>
    <w:rsid w:val="000C679A"/>
    <w:rsid w:val="000C711B"/>
    <w:rsid w:val="000C7F9A"/>
    <w:rsid w:val="000D16D5"/>
    <w:rsid w:val="000D4009"/>
    <w:rsid w:val="000D4C0A"/>
    <w:rsid w:val="000D6693"/>
    <w:rsid w:val="000D670F"/>
    <w:rsid w:val="000D727C"/>
    <w:rsid w:val="000D7880"/>
    <w:rsid w:val="000D7C1A"/>
    <w:rsid w:val="000E10E5"/>
    <w:rsid w:val="000E3954"/>
    <w:rsid w:val="000E3E52"/>
    <w:rsid w:val="000E6105"/>
    <w:rsid w:val="000F0462"/>
    <w:rsid w:val="000F0F9F"/>
    <w:rsid w:val="000F156F"/>
    <w:rsid w:val="000F3A2B"/>
    <w:rsid w:val="000F3F43"/>
    <w:rsid w:val="000F52E8"/>
    <w:rsid w:val="000F6AB8"/>
    <w:rsid w:val="00102E80"/>
    <w:rsid w:val="001050AA"/>
    <w:rsid w:val="00106E5C"/>
    <w:rsid w:val="00110CAF"/>
    <w:rsid w:val="00113D5B"/>
    <w:rsid w:val="00113EFD"/>
    <w:rsid w:val="00113F8F"/>
    <w:rsid w:val="001205DE"/>
    <w:rsid w:val="00132115"/>
    <w:rsid w:val="001349DB"/>
    <w:rsid w:val="00135722"/>
    <w:rsid w:val="00135D68"/>
    <w:rsid w:val="00136E58"/>
    <w:rsid w:val="00143907"/>
    <w:rsid w:val="0014608C"/>
    <w:rsid w:val="00152969"/>
    <w:rsid w:val="0015575B"/>
    <w:rsid w:val="00156525"/>
    <w:rsid w:val="00157255"/>
    <w:rsid w:val="0016043E"/>
    <w:rsid w:val="00161325"/>
    <w:rsid w:val="001665A3"/>
    <w:rsid w:val="00167582"/>
    <w:rsid w:val="0017295E"/>
    <w:rsid w:val="0017298B"/>
    <w:rsid w:val="00175790"/>
    <w:rsid w:val="00180C11"/>
    <w:rsid w:val="001836BE"/>
    <w:rsid w:val="001862D3"/>
    <w:rsid w:val="00186DD1"/>
    <w:rsid w:val="001875B1"/>
    <w:rsid w:val="00190A4B"/>
    <w:rsid w:val="00190AAD"/>
    <w:rsid w:val="00192610"/>
    <w:rsid w:val="00195AD9"/>
    <w:rsid w:val="00196B07"/>
    <w:rsid w:val="00196EEF"/>
    <w:rsid w:val="001A01F8"/>
    <w:rsid w:val="001A27EE"/>
    <w:rsid w:val="001A30CC"/>
    <w:rsid w:val="001A7E27"/>
    <w:rsid w:val="001B4330"/>
    <w:rsid w:val="001C31CD"/>
    <w:rsid w:val="001C524D"/>
    <w:rsid w:val="001C7DDD"/>
    <w:rsid w:val="001D218F"/>
    <w:rsid w:val="001D3F54"/>
    <w:rsid w:val="001D4A3E"/>
    <w:rsid w:val="001D649B"/>
    <w:rsid w:val="001E0F67"/>
    <w:rsid w:val="001E416D"/>
    <w:rsid w:val="001E43EC"/>
    <w:rsid w:val="001E5F94"/>
    <w:rsid w:val="001E7B30"/>
    <w:rsid w:val="001F3C4A"/>
    <w:rsid w:val="001F4379"/>
    <w:rsid w:val="001F7BEB"/>
    <w:rsid w:val="00201337"/>
    <w:rsid w:val="002022EA"/>
    <w:rsid w:val="00203FE9"/>
    <w:rsid w:val="002051A5"/>
    <w:rsid w:val="00205B17"/>
    <w:rsid w:val="00205D9B"/>
    <w:rsid w:val="0020656A"/>
    <w:rsid w:val="002074A2"/>
    <w:rsid w:val="0021274A"/>
    <w:rsid w:val="002204DA"/>
    <w:rsid w:val="0022171D"/>
    <w:rsid w:val="002223CA"/>
    <w:rsid w:val="0022371A"/>
    <w:rsid w:val="0022526D"/>
    <w:rsid w:val="00230CBF"/>
    <w:rsid w:val="00232A98"/>
    <w:rsid w:val="00232D56"/>
    <w:rsid w:val="002332A2"/>
    <w:rsid w:val="00233D13"/>
    <w:rsid w:val="002376A6"/>
    <w:rsid w:val="0024549A"/>
    <w:rsid w:val="00246AA4"/>
    <w:rsid w:val="0025141E"/>
    <w:rsid w:val="00251980"/>
    <w:rsid w:val="00251FAD"/>
    <w:rsid w:val="002520AD"/>
    <w:rsid w:val="00253E9C"/>
    <w:rsid w:val="00254321"/>
    <w:rsid w:val="00257DF8"/>
    <w:rsid w:val="00257E4A"/>
    <w:rsid w:val="0026107C"/>
    <w:rsid w:val="0026268A"/>
    <w:rsid w:val="0027175D"/>
    <w:rsid w:val="0027207F"/>
    <w:rsid w:val="00272E98"/>
    <w:rsid w:val="00274ADD"/>
    <w:rsid w:val="00274E41"/>
    <w:rsid w:val="00280C7A"/>
    <w:rsid w:val="00280DE0"/>
    <w:rsid w:val="00283723"/>
    <w:rsid w:val="002868C1"/>
    <w:rsid w:val="00290D38"/>
    <w:rsid w:val="00292085"/>
    <w:rsid w:val="00296681"/>
    <w:rsid w:val="002974BA"/>
    <w:rsid w:val="002A0616"/>
    <w:rsid w:val="002A0668"/>
    <w:rsid w:val="002A12B3"/>
    <w:rsid w:val="002A29D4"/>
    <w:rsid w:val="002A5EE4"/>
    <w:rsid w:val="002A6974"/>
    <w:rsid w:val="002B36ED"/>
    <w:rsid w:val="002B4DD4"/>
    <w:rsid w:val="002B598C"/>
    <w:rsid w:val="002C5134"/>
    <w:rsid w:val="002C7B21"/>
    <w:rsid w:val="002D52D4"/>
    <w:rsid w:val="002D7E86"/>
    <w:rsid w:val="002E22F4"/>
    <w:rsid w:val="002E4993"/>
    <w:rsid w:val="002E5BAC"/>
    <w:rsid w:val="002E5D65"/>
    <w:rsid w:val="002E7635"/>
    <w:rsid w:val="002F0678"/>
    <w:rsid w:val="002F1850"/>
    <w:rsid w:val="002F2138"/>
    <w:rsid w:val="002F265A"/>
    <w:rsid w:val="002F3536"/>
    <w:rsid w:val="002F5C70"/>
    <w:rsid w:val="003028AF"/>
    <w:rsid w:val="00305EFE"/>
    <w:rsid w:val="003067C4"/>
    <w:rsid w:val="0031149C"/>
    <w:rsid w:val="00313BFA"/>
    <w:rsid w:val="00313D85"/>
    <w:rsid w:val="00313FCF"/>
    <w:rsid w:val="0031400E"/>
    <w:rsid w:val="00315CE3"/>
    <w:rsid w:val="00320639"/>
    <w:rsid w:val="00321D25"/>
    <w:rsid w:val="00323764"/>
    <w:rsid w:val="00324BEC"/>
    <w:rsid w:val="003251B2"/>
    <w:rsid w:val="003251FE"/>
    <w:rsid w:val="003264CF"/>
    <w:rsid w:val="003274DB"/>
    <w:rsid w:val="00327FBF"/>
    <w:rsid w:val="00330A8A"/>
    <w:rsid w:val="003416DE"/>
    <w:rsid w:val="00342BDE"/>
    <w:rsid w:val="0034384F"/>
    <w:rsid w:val="0036382D"/>
    <w:rsid w:val="0036478B"/>
    <w:rsid w:val="00364950"/>
    <w:rsid w:val="003663C1"/>
    <w:rsid w:val="003776DA"/>
    <w:rsid w:val="00380350"/>
    <w:rsid w:val="00380B4E"/>
    <w:rsid w:val="003816E4"/>
    <w:rsid w:val="00383EE9"/>
    <w:rsid w:val="003840BF"/>
    <w:rsid w:val="0038528A"/>
    <w:rsid w:val="00385F39"/>
    <w:rsid w:val="0038629E"/>
    <w:rsid w:val="003863DA"/>
    <w:rsid w:val="00386971"/>
    <w:rsid w:val="00386979"/>
    <w:rsid w:val="00392BB9"/>
    <w:rsid w:val="003943E2"/>
    <w:rsid w:val="003A368B"/>
    <w:rsid w:val="003A3B47"/>
    <w:rsid w:val="003A51B9"/>
    <w:rsid w:val="003A5D30"/>
    <w:rsid w:val="003A7759"/>
    <w:rsid w:val="003B03EA"/>
    <w:rsid w:val="003B2AD9"/>
    <w:rsid w:val="003B5B51"/>
    <w:rsid w:val="003B629F"/>
    <w:rsid w:val="003C011E"/>
    <w:rsid w:val="003C47B5"/>
    <w:rsid w:val="003C7767"/>
    <w:rsid w:val="003C7C34"/>
    <w:rsid w:val="003D0670"/>
    <w:rsid w:val="003D0F37"/>
    <w:rsid w:val="003D4415"/>
    <w:rsid w:val="003D5150"/>
    <w:rsid w:val="003D5AC0"/>
    <w:rsid w:val="003E02B0"/>
    <w:rsid w:val="003E3151"/>
    <w:rsid w:val="003E3A65"/>
    <w:rsid w:val="003E4EA6"/>
    <w:rsid w:val="003F033F"/>
    <w:rsid w:val="003F191B"/>
    <w:rsid w:val="003F1C3A"/>
    <w:rsid w:val="003F1ECC"/>
    <w:rsid w:val="003F39C5"/>
    <w:rsid w:val="003F4C01"/>
    <w:rsid w:val="00400D57"/>
    <w:rsid w:val="00404598"/>
    <w:rsid w:val="004156F7"/>
    <w:rsid w:val="00415EA0"/>
    <w:rsid w:val="00416749"/>
    <w:rsid w:val="00420BE3"/>
    <w:rsid w:val="00421C3B"/>
    <w:rsid w:val="0042518D"/>
    <w:rsid w:val="004255C1"/>
    <w:rsid w:val="00425C6B"/>
    <w:rsid w:val="0042639D"/>
    <w:rsid w:val="004264F6"/>
    <w:rsid w:val="00432424"/>
    <w:rsid w:val="00434423"/>
    <w:rsid w:val="00441393"/>
    <w:rsid w:val="00447CF0"/>
    <w:rsid w:val="00453EF3"/>
    <w:rsid w:val="00456927"/>
    <w:rsid w:val="00456F10"/>
    <w:rsid w:val="0046500C"/>
    <w:rsid w:val="00465491"/>
    <w:rsid w:val="004673D7"/>
    <w:rsid w:val="00475533"/>
    <w:rsid w:val="00480C58"/>
    <w:rsid w:val="00480D65"/>
    <w:rsid w:val="00485242"/>
    <w:rsid w:val="00490CC5"/>
    <w:rsid w:val="00492A8D"/>
    <w:rsid w:val="00496F6D"/>
    <w:rsid w:val="004A0764"/>
    <w:rsid w:val="004A432A"/>
    <w:rsid w:val="004A57C7"/>
    <w:rsid w:val="004B17F8"/>
    <w:rsid w:val="004B2DCF"/>
    <w:rsid w:val="004B458D"/>
    <w:rsid w:val="004B616D"/>
    <w:rsid w:val="004C3D10"/>
    <w:rsid w:val="004C65F3"/>
    <w:rsid w:val="004C7289"/>
    <w:rsid w:val="004D0799"/>
    <w:rsid w:val="004D1C02"/>
    <w:rsid w:val="004D377B"/>
    <w:rsid w:val="004D4979"/>
    <w:rsid w:val="004D57E6"/>
    <w:rsid w:val="004E0B3C"/>
    <w:rsid w:val="004E1D57"/>
    <w:rsid w:val="004E2F16"/>
    <w:rsid w:val="004E34F4"/>
    <w:rsid w:val="004E38D4"/>
    <w:rsid w:val="004F08DD"/>
    <w:rsid w:val="004F0DA4"/>
    <w:rsid w:val="004F3244"/>
    <w:rsid w:val="00502A3A"/>
    <w:rsid w:val="00503044"/>
    <w:rsid w:val="00503C05"/>
    <w:rsid w:val="00504281"/>
    <w:rsid w:val="00505CC1"/>
    <w:rsid w:val="0050630C"/>
    <w:rsid w:val="0050639D"/>
    <w:rsid w:val="005129C3"/>
    <w:rsid w:val="00513460"/>
    <w:rsid w:val="00523666"/>
    <w:rsid w:val="00524518"/>
    <w:rsid w:val="00526234"/>
    <w:rsid w:val="00532885"/>
    <w:rsid w:val="00532A79"/>
    <w:rsid w:val="00543C49"/>
    <w:rsid w:val="0054534D"/>
    <w:rsid w:val="005505EC"/>
    <w:rsid w:val="0055336C"/>
    <w:rsid w:val="00554AA4"/>
    <w:rsid w:val="00557434"/>
    <w:rsid w:val="00561E39"/>
    <w:rsid w:val="00564F37"/>
    <w:rsid w:val="00566481"/>
    <w:rsid w:val="00573E83"/>
    <w:rsid w:val="00574B2C"/>
    <w:rsid w:val="0057577D"/>
    <w:rsid w:val="00575E73"/>
    <w:rsid w:val="005766A9"/>
    <w:rsid w:val="005773CC"/>
    <w:rsid w:val="00580763"/>
    <w:rsid w:val="00581508"/>
    <w:rsid w:val="00581E22"/>
    <w:rsid w:val="00587A38"/>
    <w:rsid w:val="00590C8F"/>
    <w:rsid w:val="0059504D"/>
    <w:rsid w:val="00595415"/>
    <w:rsid w:val="00597652"/>
    <w:rsid w:val="005A080B"/>
    <w:rsid w:val="005A1DC7"/>
    <w:rsid w:val="005A3AED"/>
    <w:rsid w:val="005A689B"/>
    <w:rsid w:val="005A6A7B"/>
    <w:rsid w:val="005A7821"/>
    <w:rsid w:val="005A7F22"/>
    <w:rsid w:val="005B12A5"/>
    <w:rsid w:val="005B17F5"/>
    <w:rsid w:val="005B2163"/>
    <w:rsid w:val="005B4F95"/>
    <w:rsid w:val="005C161A"/>
    <w:rsid w:val="005C1BCB"/>
    <w:rsid w:val="005C2312"/>
    <w:rsid w:val="005C299E"/>
    <w:rsid w:val="005C3CBC"/>
    <w:rsid w:val="005C4735"/>
    <w:rsid w:val="005C5C63"/>
    <w:rsid w:val="005C71FF"/>
    <w:rsid w:val="005D16C2"/>
    <w:rsid w:val="005D304B"/>
    <w:rsid w:val="005D6E5D"/>
    <w:rsid w:val="005D7C8B"/>
    <w:rsid w:val="005E207F"/>
    <w:rsid w:val="005E2F26"/>
    <w:rsid w:val="005E3989"/>
    <w:rsid w:val="005E417F"/>
    <w:rsid w:val="005E4659"/>
    <w:rsid w:val="005E489D"/>
    <w:rsid w:val="005E489E"/>
    <w:rsid w:val="005E5EB5"/>
    <w:rsid w:val="005E6557"/>
    <w:rsid w:val="005E77C2"/>
    <w:rsid w:val="005F1386"/>
    <w:rsid w:val="005F17C2"/>
    <w:rsid w:val="005F241D"/>
    <w:rsid w:val="005F3D69"/>
    <w:rsid w:val="00600196"/>
    <w:rsid w:val="006039FF"/>
    <w:rsid w:val="006062AD"/>
    <w:rsid w:val="006127AC"/>
    <w:rsid w:val="006134D0"/>
    <w:rsid w:val="00614D16"/>
    <w:rsid w:val="00616ED4"/>
    <w:rsid w:val="00617F1B"/>
    <w:rsid w:val="0062047B"/>
    <w:rsid w:val="0062391F"/>
    <w:rsid w:val="00627543"/>
    <w:rsid w:val="006344EA"/>
    <w:rsid w:val="00634A78"/>
    <w:rsid w:val="00635089"/>
    <w:rsid w:val="0064125B"/>
    <w:rsid w:val="00641356"/>
    <w:rsid w:val="00642025"/>
    <w:rsid w:val="00646C94"/>
    <w:rsid w:val="00646EC0"/>
    <w:rsid w:val="00647F62"/>
    <w:rsid w:val="006500D0"/>
    <w:rsid w:val="0065107F"/>
    <w:rsid w:val="00651526"/>
    <w:rsid w:val="00655B0A"/>
    <w:rsid w:val="00662DB6"/>
    <w:rsid w:val="00664AB9"/>
    <w:rsid w:val="0066568A"/>
    <w:rsid w:val="00666061"/>
    <w:rsid w:val="00667424"/>
    <w:rsid w:val="006676BA"/>
    <w:rsid w:val="00667792"/>
    <w:rsid w:val="00670F81"/>
    <w:rsid w:val="00671677"/>
    <w:rsid w:val="006717C5"/>
    <w:rsid w:val="006742C7"/>
    <w:rsid w:val="00674DCF"/>
    <w:rsid w:val="006750F2"/>
    <w:rsid w:val="006778C1"/>
    <w:rsid w:val="00683453"/>
    <w:rsid w:val="0068553C"/>
    <w:rsid w:val="00685596"/>
    <w:rsid w:val="00685F34"/>
    <w:rsid w:val="0068785F"/>
    <w:rsid w:val="00692EE0"/>
    <w:rsid w:val="00694DF1"/>
    <w:rsid w:val="006975A8"/>
    <w:rsid w:val="006A2EC5"/>
    <w:rsid w:val="006A3F04"/>
    <w:rsid w:val="006A4355"/>
    <w:rsid w:val="006A7CCA"/>
    <w:rsid w:val="006B0203"/>
    <w:rsid w:val="006B0311"/>
    <w:rsid w:val="006B0473"/>
    <w:rsid w:val="006B152C"/>
    <w:rsid w:val="006B2437"/>
    <w:rsid w:val="006B4BB3"/>
    <w:rsid w:val="006C2F8B"/>
    <w:rsid w:val="006C44CF"/>
    <w:rsid w:val="006C5AA4"/>
    <w:rsid w:val="006C7859"/>
    <w:rsid w:val="006D1686"/>
    <w:rsid w:val="006D21AF"/>
    <w:rsid w:val="006D4A90"/>
    <w:rsid w:val="006E0818"/>
    <w:rsid w:val="006E0E7D"/>
    <w:rsid w:val="006E1BC9"/>
    <w:rsid w:val="006E2164"/>
    <w:rsid w:val="006E3723"/>
    <w:rsid w:val="006E7930"/>
    <w:rsid w:val="006F032D"/>
    <w:rsid w:val="006F1C14"/>
    <w:rsid w:val="006F585D"/>
    <w:rsid w:val="007002D1"/>
    <w:rsid w:val="007009CD"/>
    <w:rsid w:val="00701526"/>
    <w:rsid w:val="0070239E"/>
    <w:rsid w:val="0070464F"/>
    <w:rsid w:val="00705F56"/>
    <w:rsid w:val="00707716"/>
    <w:rsid w:val="007077C8"/>
    <w:rsid w:val="007153A4"/>
    <w:rsid w:val="007211A9"/>
    <w:rsid w:val="00722185"/>
    <w:rsid w:val="00724509"/>
    <w:rsid w:val="0072582E"/>
    <w:rsid w:val="0072737A"/>
    <w:rsid w:val="007318A6"/>
    <w:rsid w:val="00731DEE"/>
    <w:rsid w:val="00732315"/>
    <w:rsid w:val="007342FE"/>
    <w:rsid w:val="007348B3"/>
    <w:rsid w:val="00734F4E"/>
    <w:rsid w:val="00741F0A"/>
    <w:rsid w:val="0074704E"/>
    <w:rsid w:val="00750AF1"/>
    <w:rsid w:val="00751118"/>
    <w:rsid w:val="007519FD"/>
    <w:rsid w:val="0075218C"/>
    <w:rsid w:val="0075390D"/>
    <w:rsid w:val="007542FF"/>
    <w:rsid w:val="007560C3"/>
    <w:rsid w:val="0076035F"/>
    <w:rsid w:val="007605DF"/>
    <w:rsid w:val="007668E9"/>
    <w:rsid w:val="007715E8"/>
    <w:rsid w:val="007734C8"/>
    <w:rsid w:val="00773F7D"/>
    <w:rsid w:val="00776004"/>
    <w:rsid w:val="00777CAD"/>
    <w:rsid w:val="0078486B"/>
    <w:rsid w:val="00784C2D"/>
    <w:rsid w:val="00784F89"/>
    <w:rsid w:val="00785879"/>
    <w:rsid w:val="00785A39"/>
    <w:rsid w:val="00786B4A"/>
    <w:rsid w:val="00787D8A"/>
    <w:rsid w:val="00790277"/>
    <w:rsid w:val="00791683"/>
    <w:rsid w:val="00791A49"/>
    <w:rsid w:val="00791EBC"/>
    <w:rsid w:val="00793577"/>
    <w:rsid w:val="00793FB4"/>
    <w:rsid w:val="007954E6"/>
    <w:rsid w:val="007970B9"/>
    <w:rsid w:val="007A446A"/>
    <w:rsid w:val="007A4D7D"/>
    <w:rsid w:val="007A6476"/>
    <w:rsid w:val="007B0857"/>
    <w:rsid w:val="007B0C9F"/>
    <w:rsid w:val="007B29A6"/>
    <w:rsid w:val="007B32C0"/>
    <w:rsid w:val="007B3AD3"/>
    <w:rsid w:val="007B6754"/>
    <w:rsid w:val="007B6A93"/>
    <w:rsid w:val="007B7FEC"/>
    <w:rsid w:val="007C3798"/>
    <w:rsid w:val="007C72E5"/>
    <w:rsid w:val="007D2107"/>
    <w:rsid w:val="007D5895"/>
    <w:rsid w:val="007D6311"/>
    <w:rsid w:val="007D674E"/>
    <w:rsid w:val="007D6D78"/>
    <w:rsid w:val="007D747F"/>
    <w:rsid w:val="007D77AB"/>
    <w:rsid w:val="007E30DF"/>
    <w:rsid w:val="007E6F8B"/>
    <w:rsid w:val="007F2382"/>
    <w:rsid w:val="007F7544"/>
    <w:rsid w:val="00800995"/>
    <w:rsid w:val="00802D62"/>
    <w:rsid w:val="00803B93"/>
    <w:rsid w:val="00804226"/>
    <w:rsid w:val="00806501"/>
    <w:rsid w:val="00812618"/>
    <w:rsid w:val="00813258"/>
    <w:rsid w:val="00815E10"/>
    <w:rsid w:val="00817C6E"/>
    <w:rsid w:val="00822EEB"/>
    <w:rsid w:val="00823625"/>
    <w:rsid w:val="00823B68"/>
    <w:rsid w:val="008263B3"/>
    <w:rsid w:val="008326B2"/>
    <w:rsid w:val="008449B8"/>
    <w:rsid w:val="00846831"/>
    <w:rsid w:val="0084683E"/>
    <w:rsid w:val="008533FB"/>
    <w:rsid w:val="008546FC"/>
    <w:rsid w:val="00857B0D"/>
    <w:rsid w:val="0086075F"/>
    <w:rsid w:val="00864E45"/>
    <w:rsid w:val="00864F85"/>
    <w:rsid w:val="00865303"/>
    <w:rsid w:val="00865532"/>
    <w:rsid w:val="00865E58"/>
    <w:rsid w:val="00870EEA"/>
    <w:rsid w:val="008737D3"/>
    <w:rsid w:val="008747E0"/>
    <w:rsid w:val="00875D28"/>
    <w:rsid w:val="00876841"/>
    <w:rsid w:val="00880457"/>
    <w:rsid w:val="008827A8"/>
    <w:rsid w:val="00882B3C"/>
    <w:rsid w:val="00883AE3"/>
    <w:rsid w:val="0088489E"/>
    <w:rsid w:val="008867AC"/>
    <w:rsid w:val="00892C57"/>
    <w:rsid w:val="0089335D"/>
    <w:rsid w:val="00893A14"/>
    <w:rsid w:val="00894714"/>
    <w:rsid w:val="008972C3"/>
    <w:rsid w:val="008A0F75"/>
    <w:rsid w:val="008A6F5C"/>
    <w:rsid w:val="008B0683"/>
    <w:rsid w:val="008B517C"/>
    <w:rsid w:val="008C33B5"/>
    <w:rsid w:val="008C3975"/>
    <w:rsid w:val="008C4757"/>
    <w:rsid w:val="008C4ECA"/>
    <w:rsid w:val="008C5032"/>
    <w:rsid w:val="008C7EBA"/>
    <w:rsid w:val="008D1B79"/>
    <w:rsid w:val="008D21C5"/>
    <w:rsid w:val="008D2314"/>
    <w:rsid w:val="008E02C3"/>
    <w:rsid w:val="008E0774"/>
    <w:rsid w:val="008E0E81"/>
    <w:rsid w:val="008E1BB7"/>
    <w:rsid w:val="008E1F69"/>
    <w:rsid w:val="008E54F8"/>
    <w:rsid w:val="008E5E93"/>
    <w:rsid w:val="008F035C"/>
    <w:rsid w:val="008F3638"/>
    <w:rsid w:val="008F42D5"/>
    <w:rsid w:val="008F57D8"/>
    <w:rsid w:val="008F6D04"/>
    <w:rsid w:val="008F7807"/>
    <w:rsid w:val="008F7E9E"/>
    <w:rsid w:val="0090013C"/>
    <w:rsid w:val="009003D7"/>
    <w:rsid w:val="009013EB"/>
    <w:rsid w:val="00902834"/>
    <w:rsid w:val="00905D6C"/>
    <w:rsid w:val="009102A3"/>
    <w:rsid w:val="0091160F"/>
    <w:rsid w:val="00911CD7"/>
    <w:rsid w:val="0091224E"/>
    <w:rsid w:val="00912760"/>
    <w:rsid w:val="00913B44"/>
    <w:rsid w:val="00914E26"/>
    <w:rsid w:val="009153E3"/>
    <w:rsid w:val="0091590F"/>
    <w:rsid w:val="009249A2"/>
    <w:rsid w:val="00924ABF"/>
    <w:rsid w:val="0092540C"/>
    <w:rsid w:val="00925E0F"/>
    <w:rsid w:val="00926E83"/>
    <w:rsid w:val="0092777B"/>
    <w:rsid w:val="00931A57"/>
    <w:rsid w:val="00931B48"/>
    <w:rsid w:val="00933560"/>
    <w:rsid w:val="00934580"/>
    <w:rsid w:val="00936A95"/>
    <w:rsid w:val="009414E6"/>
    <w:rsid w:val="0094549B"/>
    <w:rsid w:val="00945B52"/>
    <w:rsid w:val="00950122"/>
    <w:rsid w:val="00954CCE"/>
    <w:rsid w:val="00955585"/>
    <w:rsid w:val="00966FC5"/>
    <w:rsid w:val="00970A45"/>
    <w:rsid w:val="00971591"/>
    <w:rsid w:val="0097455F"/>
    <w:rsid w:val="00974564"/>
    <w:rsid w:val="00974BC7"/>
    <w:rsid w:val="00974D44"/>
    <w:rsid w:val="00974E99"/>
    <w:rsid w:val="009764FA"/>
    <w:rsid w:val="009773B0"/>
    <w:rsid w:val="00980192"/>
    <w:rsid w:val="0098220E"/>
    <w:rsid w:val="00982D62"/>
    <w:rsid w:val="0098341B"/>
    <w:rsid w:val="00985E48"/>
    <w:rsid w:val="009862C5"/>
    <w:rsid w:val="009865F4"/>
    <w:rsid w:val="00993E11"/>
    <w:rsid w:val="00994D97"/>
    <w:rsid w:val="009954E7"/>
    <w:rsid w:val="0099629B"/>
    <w:rsid w:val="009A1FCD"/>
    <w:rsid w:val="009A3336"/>
    <w:rsid w:val="009A5EC5"/>
    <w:rsid w:val="009B785E"/>
    <w:rsid w:val="009C00C9"/>
    <w:rsid w:val="009C0860"/>
    <w:rsid w:val="009C25D3"/>
    <w:rsid w:val="009C26F8"/>
    <w:rsid w:val="009C4530"/>
    <w:rsid w:val="009C609E"/>
    <w:rsid w:val="009C68C3"/>
    <w:rsid w:val="009C73CB"/>
    <w:rsid w:val="009D1A22"/>
    <w:rsid w:val="009D1A66"/>
    <w:rsid w:val="009D3CB0"/>
    <w:rsid w:val="009D41CF"/>
    <w:rsid w:val="009D6D6A"/>
    <w:rsid w:val="009D7F8F"/>
    <w:rsid w:val="009E16EC"/>
    <w:rsid w:val="009E281E"/>
    <w:rsid w:val="009E472A"/>
    <w:rsid w:val="009E4A4D"/>
    <w:rsid w:val="009F0720"/>
    <w:rsid w:val="009F07F2"/>
    <w:rsid w:val="009F081F"/>
    <w:rsid w:val="009F2BEF"/>
    <w:rsid w:val="009F4532"/>
    <w:rsid w:val="00A03913"/>
    <w:rsid w:val="00A13D2C"/>
    <w:rsid w:val="00A13E56"/>
    <w:rsid w:val="00A22C78"/>
    <w:rsid w:val="00A24838"/>
    <w:rsid w:val="00A24A6F"/>
    <w:rsid w:val="00A25EB6"/>
    <w:rsid w:val="00A30E7D"/>
    <w:rsid w:val="00A32A0A"/>
    <w:rsid w:val="00A37EE0"/>
    <w:rsid w:val="00A41D75"/>
    <w:rsid w:val="00A4282A"/>
    <w:rsid w:val="00A4308C"/>
    <w:rsid w:val="00A43780"/>
    <w:rsid w:val="00A4469B"/>
    <w:rsid w:val="00A44B9C"/>
    <w:rsid w:val="00A5256E"/>
    <w:rsid w:val="00A549B3"/>
    <w:rsid w:val="00A56C8C"/>
    <w:rsid w:val="00A619B1"/>
    <w:rsid w:val="00A62F5C"/>
    <w:rsid w:val="00A65C3C"/>
    <w:rsid w:val="00A66024"/>
    <w:rsid w:val="00A668D2"/>
    <w:rsid w:val="00A72ED7"/>
    <w:rsid w:val="00A74B49"/>
    <w:rsid w:val="00A76A14"/>
    <w:rsid w:val="00A8083F"/>
    <w:rsid w:val="00A84CE0"/>
    <w:rsid w:val="00A90D86"/>
    <w:rsid w:val="00A93103"/>
    <w:rsid w:val="00A973D8"/>
    <w:rsid w:val="00AA0857"/>
    <w:rsid w:val="00AA08A7"/>
    <w:rsid w:val="00AA1028"/>
    <w:rsid w:val="00AA34F8"/>
    <w:rsid w:val="00AA3E01"/>
    <w:rsid w:val="00AA7005"/>
    <w:rsid w:val="00AB46CD"/>
    <w:rsid w:val="00AB4A21"/>
    <w:rsid w:val="00AB4FB9"/>
    <w:rsid w:val="00AB7363"/>
    <w:rsid w:val="00AC0A93"/>
    <w:rsid w:val="00AC0FDF"/>
    <w:rsid w:val="00AC12CD"/>
    <w:rsid w:val="00AC1940"/>
    <w:rsid w:val="00AC33A2"/>
    <w:rsid w:val="00AC70BD"/>
    <w:rsid w:val="00AC7481"/>
    <w:rsid w:val="00AC78E3"/>
    <w:rsid w:val="00AD146F"/>
    <w:rsid w:val="00AD3510"/>
    <w:rsid w:val="00AD3708"/>
    <w:rsid w:val="00AD4E86"/>
    <w:rsid w:val="00AD57FD"/>
    <w:rsid w:val="00AE167E"/>
    <w:rsid w:val="00AE65F1"/>
    <w:rsid w:val="00AE6BB4"/>
    <w:rsid w:val="00AE74AD"/>
    <w:rsid w:val="00AF159C"/>
    <w:rsid w:val="00AF2640"/>
    <w:rsid w:val="00AF684C"/>
    <w:rsid w:val="00B01873"/>
    <w:rsid w:val="00B027B4"/>
    <w:rsid w:val="00B03907"/>
    <w:rsid w:val="00B03F1C"/>
    <w:rsid w:val="00B0529E"/>
    <w:rsid w:val="00B10B9B"/>
    <w:rsid w:val="00B117A0"/>
    <w:rsid w:val="00B15778"/>
    <w:rsid w:val="00B158A5"/>
    <w:rsid w:val="00B17253"/>
    <w:rsid w:val="00B25CD5"/>
    <w:rsid w:val="00B27AAA"/>
    <w:rsid w:val="00B31A41"/>
    <w:rsid w:val="00B40199"/>
    <w:rsid w:val="00B406CD"/>
    <w:rsid w:val="00B416E3"/>
    <w:rsid w:val="00B42E95"/>
    <w:rsid w:val="00B44492"/>
    <w:rsid w:val="00B46EAA"/>
    <w:rsid w:val="00B47045"/>
    <w:rsid w:val="00B50097"/>
    <w:rsid w:val="00B502FF"/>
    <w:rsid w:val="00B53268"/>
    <w:rsid w:val="00B54188"/>
    <w:rsid w:val="00B552CA"/>
    <w:rsid w:val="00B602A1"/>
    <w:rsid w:val="00B62669"/>
    <w:rsid w:val="00B63FC6"/>
    <w:rsid w:val="00B65847"/>
    <w:rsid w:val="00B661E9"/>
    <w:rsid w:val="00B663F7"/>
    <w:rsid w:val="00B67422"/>
    <w:rsid w:val="00B67FEF"/>
    <w:rsid w:val="00B70BD4"/>
    <w:rsid w:val="00B73270"/>
    <w:rsid w:val="00B73463"/>
    <w:rsid w:val="00B73FA4"/>
    <w:rsid w:val="00B7492B"/>
    <w:rsid w:val="00B77E31"/>
    <w:rsid w:val="00B8025C"/>
    <w:rsid w:val="00B80967"/>
    <w:rsid w:val="00B8375F"/>
    <w:rsid w:val="00B87712"/>
    <w:rsid w:val="00B877B1"/>
    <w:rsid w:val="00B87D91"/>
    <w:rsid w:val="00B9016D"/>
    <w:rsid w:val="00B908C2"/>
    <w:rsid w:val="00B94E6E"/>
    <w:rsid w:val="00BA0F98"/>
    <w:rsid w:val="00BA1517"/>
    <w:rsid w:val="00BA176A"/>
    <w:rsid w:val="00BA2BD0"/>
    <w:rsid w:val="00BA2BF0"/>
    <w:rsid w:val="00BA67FD"/>
    <w:rsid w:val="00BA7C48"/>
    <w:rsid w:val="00BB10EB"/>
    <w:rsid w:val="00BB23A3"/>
    <w:rsid w:val="00BB27A6"/>
    <w:rsid w:val="00BB2E2F"/>
    <w:rsid w:val="00BB2E66"/>
    <w:rsid w:val="00BB3211"/>
    <w:rsid w:val="00BB3663"/>
    <w:rsid w:val="00BB3935"/>
    <w:rsid w:val="00BB4E37"/>
    <w:rsid w:val="00BB714B"/>
    <w:rsid w:val="00BB7165"/>
    <w:rsid w:val="00BC0309"/>
    <w:rsid w:val="00BC1329"/>
    <w:rsid w:val="00BC189D"/>
    <w:rsid w:val="00BC27F6"/>
    <w:rsid w:val="00BC39F4"/>
    <w:rsid w:val="00BC3FC1"/>
    <w:rsid w:val="00BD0000"/>
    <w:rsid w:val="00BD21FE"/>
    <w:rsid w:val="00BD7EE1"/>
    <w:rsid w:val="00BE050B"/>
    <w:rsid w:val="00BE14EB"/>
    <w:rsid w:val="00BE2219"/>
    <w:rsid w:val="00BE2B62"/>
    <w:rsid w:val="00BE5219"/>
    <w:rsid w:val="00BE5568"/>
    <w:rsid w:val="00BF1358"/>
    <w:rsid w:val="00BF3A68"/>
    <w:rsid w:val="00BF3CB4"/>
    <w:rsid w:val="00BF4304"/>
    <w:rsid w:val="00BF4BD6"/>
    <w:rsid w:val="00C0106D"/>
    <w:rsid w:val="00C01863"/>
    <w:rsid w:val="00C02961"/>
    <w:rsid w:val="00C02A60"/>
    <w:rsid w:val="00C0309C"/>
    <w:rsid w:val="00C036DE"/>
    <w:rsid w:val="00C04289"/>
    <w:rsid w:val="00C04338"/>
    <w:rsid w:val="00C0500B"/>
    <w:rsid w:val="00C10EC5"/>
    <w:rsid w:val="00C133BE"/>
    <w:rsid w:val="00C2048E"/>
    <w:rsid w:val="00C2069C"/>
    <w:rsid w:val="00C214AE"/>
    <w:rsid w:val="00C21F0E"/>
    <w:rsid w:val="00C222B4"/>
    <w:rsid w:val="00C2231A"/>
    <w:rsid w:val="00C227BC"/>
    <w:rsid w:val="00C304F3"/>
    <w:rsid w:val="00C30770"/>
    <w:rsid w:val="00C308F8"/>
    <w:rsid w:val="00C30CA7"/>
    <w:rsid w:val="00C31E5F"/>
    <w:rsid w:val="00C346EC"/>
    <w:rsid w:val="00C34CC8"/>
    <w:rsid w:val="00C352EA"/>
    <w:rsid w:val="00C35CF6"/>
    <w:rsid w:val="00C35F0A"/>
    <w:rsid w:val="00C4205C"/>
    <w:rsid w:val="00C42E66"/>
    <w:rsid w:val="00C43FDB"/>
    <w:rsid w:val="00C47A15"/>
    <w:rsid w:val="00C50878"/>
    <w:rsid w:val="00C51D90"/>
    <w:rsid w:val="00C51FCD"/>
    <w:rsid w:val="00C52B00"/>
    <w:rsid w:val="00C533EC"/>
    <w:rsid w:val="00C5470E"/>
    <w:rsid w:val="00C55EFB"/>
    <w:rsid w:val="00C56585"/>
    <w:rsid w:val="00C56B3F"/>
    <w:rsid w:val="00C67FFA"/>
    <w:rsid w:val="00C72E29"/>
    <w:rsid w:val="00C7555A"/>
    <w:rsid w:val="00C773D9"/>
    <w:rsid w:val="00C77FA0"/>
    <w:rsid w:val="00C805CB"/>
    <w:rsid w:val="00C80ACE"/>
    <w:rsid w:val="00C81162"/>
    <w:rsid w:val="00C815D3"/>
    <w:rsid w:val="00C8274F"/>
    <w:rsid w:val="00C82D5B"/>
    <w:rsid w:val="00C83234"/>
    <w:rsid w:val="00C83666"/>
    <w:rsid w:val="00C84E66"/>
    <w:rsid w:val="00C870B5"/>
    <w:rsid w:val="00C915F9"/>
    <w:rsid w:val="00C91630"/>
    <w:rsid w:val="00C919B0"/>
    <w:rsid w:val="00C936F6"/>
    <w:rsid w:val="00C93C64"/>
    <w:rsid w:val="00C966EB"/>
    <w:rsid w:val="00C96A9D"/>
    <w:rsid w:val="00CA04B1"/>
    <w:rsid w:val="00CA236A"/>
    <w:rsid w:val="00CA2DFC"/>
    <w:rsid w:val="00CA49ED"/>
    <w:rsid w:val="00CA5DFA"/>
    <w:rsid w:val="00CA6159"/>
    <w:rsid w:val="00CB03D4"/>
    <w:rsid w:val="00CB04E4"/>
    <w:rsid w:val="00CB3BFE"/>
    <w:rsid w:val="00CB507B"/>
    <w:rsid w:val="00CC35EF"/>
    <w:rsid w:val="00CC5048"/>
    <w:rsid w:val="00CC5B18"/>
    <w:rsid w:val="00CC5CC8"/>
    <w:rsid w:val="00CC5F44"/>
    <w:rsid w:val="00CC6246"/>
    <w:rsid w:val="00CD1A5B"/>
    <w:rsid w:val="00CD6A67"/>
    <w:rsid w:val="00CD6F3B"/>
    <w:rsid w:val="00CD751C"/>
    <w:rsid w:val="00CE10AB"/>
    <w:rsid w:val="00CE5674"/>
    <w:rsid w:val="00CE5E46"/>
    <w:rsid w:val="00CE5FF5"/>
    <w:rsid w:val="00CE7A38"/>
    <w:rsid w:val="00CF062D"/>
    <w:rsid w:val="00CF0B59"/>
    <w:rsid w:val="00CF346A"/>
    <w:rsid w:val="00CF6412"/>
    <w:rsid w:val="00D01F60"/>
    <w:rsid w:val="00D13222"/>
    <w:rsid w:val="00D1463A"/>
    <w:rsid w:val="00D1624A"/>
    <w:rsid w:val="00D168CC"/>
    <w:rsid w:val="00D16B8E"/>
    <w:rsid w:val="00D1754F"/>
    <w:rsid w:val="00D2138C"/>
    <w:rsid w:val="00D216A5"/>
    <w:rsid w:val="00D21F5B"/>
    <w:rsid w:val="00D25A94"/>
    <w:rsid w:val="00D2697A"/>
    <w:rsid w:val="00D2783E"/>
    <w:rsid w:val="00D27E94"/>
    <w:rsid w:val="00D31339"/>
    <w:rsid w:val="00D31BD6"/>
    <w:rsid w:val="00D32A0B"/>
    <w:rsid w:val="00D347D9"/>
    <w:rsid w:val="00D36983"/>
    <w:rsid w:val="00D3700C"/>
    <w:rsid w:val="00D43E9F"/>
    <w:rsid w:val="00D538D7"/>
    <w:rsid w:val="00D5740A"/>
    <w:rsid w:val="00D60ACC"/>
    <w:rsid w:val="00D63A04"/>
    <w:rsid w:val="00D653B1"/>
    <w:rsid w:val="00D678F8"/>
    <w:rsid w:val="00D71905"/>
    <w:rsid w:val="00D74AE1"/>
    <w:rsid w:val="00D76B34"/>
    <w:rsid w:val="00D77B40"/>
    <w:rsid w:val="00D8171E"/>
    <w:rsid w:val="00D85124"/>
    <w:rsid w:val="00D865A8"/>
    <w:rsid w:val="00D86C82"/>
    <w:rsid w:val="00D87F0C"/>
    <w:rsid w:val="00D90391"/>
    <w:rsid w:val="00D90489"/>
    <w:rsid w:val="00D91B7A"/>
    <w:rsid w:val="00D92C2D"/>
    <w:rsid w:val="00D930FF"/>
    <w:rsid w:val="00D95BDA"/>
    <w:rsid w:val="00D967BA"/>
    <w:rsid w:val="00DA17CD"/>
    <w:rsid w:val="00DA4D9E"/>
    <w:rsid w:val="00DA7DB4"/>
    <w:rsid w:val="00DB25B3"/>
    <w:rsid w:val="00DB307D"/>
    <w:rsid w:val="00DB50E4"/>
    <w:rsid w:val="00DB5880"/>
    <w:rsid w:val="00DB6C69"/>
    <w:rsid w:val="00DC0578"/>
    <w:rsid w:val="00DC1663"/>
    <w:rsid w:val="00DC19AB"/>
    <w:rsid w:val="00DC2CF3"/>
    <w:rsid w:val="00DC48A5"/>
    <w:rsid w:val="00DC542F"/>
    <w:rsid w:val="00DC5EE5"/>
    <w:rsid w:val="00DC6B3F"/>
    <w:rsid w:val="00DC6D2F"/>
    <w:rsid w:val="00DC734E"/>
    <w:rsid w:val="00DD5E22"/>
    <w:rsid w:val="00DE0409"/>
    <w:rsid w:val="00DE0893"/>
    <w:rsid w:val="00DE2814"/>
    <w:rsid w:val="00DE2FA1"/>
    <w:rsid w:val="00DE3E10"/>
    <w:rsid w:val="00DE7A0E"/>
    <w:rsid w:val="00DF005D"/>
    <w:rsid w:val="00DF29C9"/>
    <w:rsid w:val="00DF2DFF"/>
    <w:rsid w:val="00DF2E96"/>
    <w:rsid w:val="00DF3BFD"/>
    <w:rsid w:val="00E005D3"/>
    <w:rsid w:val="00E01272"/>
    <w:rsid w:val="00E02A0A"/>
    <w:rsid w:val="00E03846"/>
    <w:rsid w:val="00E064E9"/>
    <w:rsid w:val="00E0773B"/>
    <w:rsid w:val="00E14AC9"/>
    <w:rsid w:val="00E1506A"/>
    <w:rsid w:val="00E20A7D"/>
    <w:rsid w:val="00E2214B"/>
    <w:rsid w:val="00E258F6"/>
    <w:rsid w:val="00E27A2F"/>
    <w:rsid w:val="00E358C4"/>
    <w:rsid w:val="00E40AEF"/>
    <w:rsid w:val="00E42319"/>
    <w:rsid w:val="00E42A94"/>
    <w:rsid w:val="00E44BE8"/>
    <w:rsid w:val="00E458BF"/>
    <w:rsid w:val="00E4733B"/>
    <w:rsid w:val="00E5002E"/>
    <w:rsid w:val="00E50540"/>
    <w:rsid w:val="00E512CC"/>
    <w:rsid w:val="00E5198B"/>
    <w:rsid w:val="00E53355"/>
    <w:rsid w:val="00E56440"/>
    <w:rsid w:val="00E56D95"/>
    <w:rsid w:val="00E622E8"/>
    <w:rsid w:val="00E6406D"/>
    <w:rsid w:val="00E6445F"/>
    <w:rsid w:val="00E658CB"/>
    <w:rsid w:val="00E6723E"/>
    <w:rsid w:val="00E67A5C"/>
    <w:rsid w:val="00E67BBC"/>
    <w:rsid w:val="00E704D1"/>
    <w:rsid w:val="00E706E7"/>
    <w:rsid w:val="00E734BE"/>
    <w:rsid w:val="00E760A3"/>
    <w:rsid w:val="00E770F6"/>
    <w:rsid w:val="00E81AA0"/>
    <w:rsid w:val="00E84229"/>
    <w:rsid w:val="00E86D30"/>
    <w:rsid w:val="00E90E4E"/>
    <w:rsid w:val="00E91682"/>
    <w:rsid w:val="00E92108"/>
    <w:rsid w:val="00E92F1E"/>
    <w:rsid w:val="00E9391E"/>
    <w:rsid w:val="00E93CD8"/>
    <w:rsid w:val="00E942AE"/>
    <w:rsid w:val="00E9698E"/>
    <w:rsid w:val="00EA1052"/>
    <w:rsid w:val="00EA218F"/>
    <w:rsid w:val="00EA3C9B"/>
    <w:rsid w:val="00EA4F29"/>
    <w:rsid w:val="00EA5F83"/>
    <w:rsid w:val="00EA668C"/>
    <w:rsid w:val="00EA6F9D"/>
    <w:rsid w:val="00EB3A38"/>
    <w:rsid w:val="00EB5510"/>
    <w:rsid w:val="00EB6784"/>
    <w:rsid w:val="00EB6F3C"/>
    <w:rsid w:val="00EC1E2C"/>
    <w:rsid w:val="00EC24B7"/>
    <w:rsid w:val="00EC284D"/>
    <w:rsid w:val="00ED030E"/>
    <w:rsid w:val="00ED1C7D"/>
    <w:rsid w:val="00ED2A8D"/>
    <w:rsid w:val="00ED2B45"/>
    <w:rsid w:val="00ED5F97"/>
    <w:rsid w:val="00EE1F49"/>
    <w:rsid w:val="00EE54CB"/>
    <w:rsid w:val="00EF1C54"/>
    <w:rsid w:val="00EF23C8"/>
    <w:rsid w:val="00EF404B"/>
    <w:rsid w:val="00EF490D"/>
    <w:rsid w:val="00EF7AB3"/>
    <w:rsid w:val="00F00376"/>
    <w:rsid w:val="00F02991"/>
    <w:rsid w:val="00F02F1F"/>
    <w:rsid w:val="00F02F9B"/>
    <w:rsid w:val="00F10209"/>
    <w:rsid w:val="00F15682"/>
    <w:rsid w:val="00F157E2"/>
    <w:rsid w:val="00F211ED"/>
    <w:rsid w:val="00F24385"/>
    <w:rsid w:val="00F24870"/>
    <w:rsid w:val="00F41744"/>
    <w:rsid w:val="00F42554"/>
    <w:rsid w:val="00F4462B"/>
    <w:rsid w:val="00F453B6"/>
    <w:rsid w:val="00F46310"/>
    <w:rsid w:val="00F472BC"/>
    <w:rsid w:val="00F527AC"/>
    <w:rsid w:val="00F61D83"/>
    <w:rsid w:val="00F64B31"/>
    <w:rsid w:val="00F64E3C"/>
    <w:rsid w:val="00F65DD1"/>
    <w:rsid w:val="00F67BA3"/>
    <w:rsid w:val="00F70611"/>
    <w:rsid w:val="00F707B3"/>
    <w:rsid w:val="00F71135"/>
    <w:rsid w:val="00F73BFC"/>
    <w:rsid w:val="00F77615"/>
    <w:rsid w:val="00F814EE"/>
    <w:rsid w:val="00F85E4F"/>
    <w:rsid w:val="00F90461"/>
    <w:rsid w:val="00FA0275"/>
    <w:rsid w:val="00FA5260"/>
    <w:rsid w:val="00FA670D"/>
    <w:rsid w:val="00FB0921"/>
    <w:rsid w:val="00FB16A8"/>
    <w:rsid w:val="00FB40A0"/>
    <w:rsid w:val="00FB51A6"/>
    <w:rsid w:val="00FB55B7"/>
    <w:rsid w:val="00FB574D"/>
    <w:rsid w:val="00FC08C2"/>
    <w:rsid w:val="00FC378B"/>
    <w:rsid w:val="00FC3977"/>
    <w:rsid w:val="00FC3BB9"/>
    <w:rsid w:val="00FC3BF5"/>
    <w:rsid w:val="00FC7368"/>
    <w:rsid w:val="00FD0569"/>
    <w:rsid w:val="00FD172D"/>
    <w:rsid w:val="00FD2F16"/>
    <w:rsid w:val="00FD5561"/>
    <w:rsid w:val="00FD6065"/>
    <w:rsid w:val="00FE36CA"/>
    <w:rsid w:val="00FE3FC4"/>
    <w:rsid w:val="00FE6ADB"/>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926E83"/>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926E83"/>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4"/>
      </w:numPr>
      <w:spacing w:after="120"/>
      <w:jc w:val="both"/>
    </w:pPr>
    <w:rPr>
      <w:rFonts w:eastAsia="Times New Roman"/>
      <w:sz w:val="22"/>
      <w:szCs w:val="20"/>
    </w:rPr>
  </w:style>
  <w:style w:type="paragraph" w:customStyle="1" w:styleId="Lista">
    <w:name w:val="List a"/>
    <w:basedOn w:val="Normal"/>
    <w:qFormat/>
    <w:rsid w:val="00C52B00"/>
    <w:pPr>
      <w:numPr>
        <w:ilvl w:val="1"/>
        <w:numId w:val="24"/>
      </w:num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6"/>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1"/>
      </w:numPr>
      <w:contextualSpacing/>
    </w:pPr>
  </w:style>
  <w:style w:type="paragraph" w:customStyle="1" w:styleId="AnnexTable">
    <w:name w:val="Annex Table"/>
    <w:basedOn w:val="Normal"/>
    <w:next w:val="Normal"/>
    <w:uiPriority w:val="99"/>
    <w:rsid w:val="00D90489"/>
    <w:pPr>
      <w:numPr>
        <w:numId w:val="27"/>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9"/>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30"/>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microsoft.com/office/2018/08/relationships/commentsExtensible" Target="commentsExtensible.xml"/><Relationship Id="rId26" Type="http://schemas.openxmlformats.org/officeDocument/2006/relationships/header" Target="header7.xml"/><Relationship Id="rId39" Type="http://schemas.openxmlformats.org/officeDocument/2006/relationships/header" Target="header19.xml"/><Relationship Id="rId21" Type="http://schemas.openxmlformats.org/officeDocument/2006/relationships/hyperlink" Target="http://www.iala-aism.org" TargetMode="External"/><Relationship Id="rId34" Type="http://schemas.openxmlformats.org/officeDocument/2006/relationships/header" Target="header14.xml"/><Relationship Id="rId42" Type="http://schemas.openxmlformats.org/officeDocument/2006/relationships/header" Target="header22.xml"/><Relationship Id="rId47" Type="http://schemas.openxmlformats.org/officeDocument/2006/relationships/header" Target="header27.xml"/><Relationship Id="rId50" Type="http://schemas.openxmlformats.org/officeDocument/2006/relationships/header" Target="header28.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1/relationships/commentsExtended" Target="commentsExtended.xml"/><Relationship Id="rId29" Type="http://schemas.openxmlformats.org/officeDocument/2006/relationships/footer" Target="footer4.xml"/><Relationship Id="rId11" Type="http://schemas.openxmlformats.org/officeDocument/2006/relationships/header" Target="header1.xml"/><Relationship Id="rId24" Type="http://schemas.openxmlformats.org/officeDocument/2006/relationships/footer" Target="footer3.xm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3" Type="http://schemas.microsoft.com/office/2011/relationships/people" Target="peop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1.xml"/><Relationship Id="rId44" Type="http://schemas.openxmlformats.org/officeDocument/2006/relationships/header" Target="header24.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eader" Target="header15.xml"/><Relationship Id="rId43" Type="http://schemas.openxmlformats.org/officeDocument/2006/relationships/header" Target="header23.xml"/><Relationship Id="rId48" Type="http://schemas.openxmlformats.org/officeDocument/2006/relationships/hyperlink" Target="mailto:sales@imo.org" TargetMode="External"/><Relationship Id="rId8" Type="http://schemas.openxmlformats.org/officeDocument/2006/relationships/webSettings" Target="web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eader" Target="header6.xml"/><Relationship Id="rId33" Type="http://schemas.openxmlformats.org/officeDocument/2006/relationships/header" Target="header13.xml"/><Relationship Id="rId38" Type="http://schemas.openxmlformats.org/officeDocument/2006/relationships/header" Target="header18.xml"/><Relationship Id="rId46" Type="http://schemas.openxmlformats.org/officeDocument/2006/relationships/header" Target="header26.xml"/><Relationship Id="rId20" Type="http://schemas.openxmlformats.org/officeDocument/2006/relationships/hyperlink" Target="mailto:academy@iala-aism.org" TargetMode="External"/><Relationship Id="rId41" Type="http://schemas.openxmlformats.org/officeDocument/2006/relationships/header" Target="header2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mments" Target="comments.xm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header" Target="header16.xml"/><Relationship Id="rId49" Type="http://schemas.openxmlformats.org/officeDocument/2006/relationships/hyperlink" Target="http://www.imo.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1.xml.rels><?xml version="1.0" encoding="UTF-8" standalone="yes"?>
<Relationships xmlns="http://schemas.openxmlformats.org/package/2006/relationships"><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1" Type="http://schemas.openxmlformats.org/officeDocument/2006/relationships/image" Target="media/image3.png"/></Relationships>
</file>

<file path=word/_rels/header24.xml.rels><?xml version="1.0" encoding="UTF-8" standalone="yes"?>
<Relationships xmlns="http://schemas.openxmlformats.org/package/2006/relationships"><Relationship Id="rId1" Type="http://schemas.openxmlformats.org/officeDocument/2006/relationships/image" Target="media/image3.png"/></Relationships>
</file>

<file path=word/_rels/header26.xml.rels><?xml version="1.0" encoding="UTF-8" standalone="yes"?>
<Relationships xmlns="http://schemas.openxmlformats.org/package/2006/relationships"><Relationship Id="rId1" Type="http://schemas.openxmlformats.org/officeDocument/2006/relationships/image" Target="media/image3.png"/></Relationships>
</file>

<file path=word/_rels/header28.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2.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754D8D-2045-480D-B239-C66030C56C96}"/>
</file>

<file path=customXml/itemProps4.xml><?xml version="1.0" encoding="utf-8"?>
<ds:datastoreItem xmlns:ds="http://schemas.openxmlformats.org/officeDocument/2006/customXml" ds:itemID="{DD0AF24B-9B32-4B74-B313-1F73EBAF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1711</TotalTime>
  <Pages>7</Pages>
  <Words>18083</Words>
  <Characters>103079</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120921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Jillian Carson-Jackson</cp:lastModifiedBy>
  <cp:revision>340</cp:revision>
  <cp:lastPrinted>2019-04-16T09:38:00Z</cp:lastPrinted>
  <dcterms:created xsi:type="dcterms:W3CDTF">2021-01-30T06:02:00Z</dcterms:created>
  <dcterms:modified xsi:type="dcterms:W3CDTF">2021-02-04T22:44:00Z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